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93002B" w:rsidRDefault="00096865" w:rsidP="00EF3662">
      <w:pPr>
        <w:pStyle w:val="BodyTextIndent"/>
        <w:spacing w:line="240" w:lineRule="auto"/>
        <w:jc w:val="center"/>
        <w:rPr>
          <w:rFonts w:ascii="GHEA Grapalat" w:hAnsi="GHEA Grapalat"/>
          <w:i w:val="0"/>
          <w:lang w:val="af-ZA"/>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653B7E8D" w:rsidR="00CC1CD1" w:rsidRPr="005E1F72" w:rsidRDefault="00F57EA6" w:rsidP="00CC1CD1">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00CC1CD1" w:rsidRPr="005E1F72">
        <w:rPr>
          <w:rFonts w:ascii="GHEA Grapalat" w:hAnsi="GHEA Grapalat"/>
          <w:i w:val="0"/>
          <w:lang w:val="af-ZA"/>
        </w:rPr>
        <w:t>Ի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3F159694" w:rsidR="00CC1CD1" w:rsidRDefault="00E61F25" w:rsidP="00CC1CD1">
      <w:pPr>
        <w:pStyle w:val="BodyTextIndent"/>
        <w:spacing w:line="240" w:lineRule="auto"/>
        <w:jc w:val="center"/>
        <w:rPr>
          <w:rFonts w:ascii="GHEA Grapalat" w:hAnsi="GHEA Grapalat"/>
          <w:i w:val="0"/>
          <w:lang w:val="af-ZA"/>
        </w:rPr>
      </w:pPr>
      <w:r>
        <w:rPr>
          <w:rFonts w:ascii="GHEA Grapalat" w:hAnsi="GHEA Grapalat"/>
          <w:i w:val="0"/>
          <w:lang w:val="af-ZA"/>
        </w:rPr>
        <w:t>202</w:t>
      </w:r>
      <w:r w:rsidR="00C90F24">
        <w:rPr>
          <w:rFonts w:ascii="GHEA Grapalat" w:hAnsi="GHEA Grapalat"/>
          <w:i w:val="0"/>
          <w:lang w:val="af-ZA"/>
        </w:rPr>
        <w:t>6</w:t>
      </w:r>
      <w:r w:rsidR="00CC1CD1" w:rsidRPr="005E1F72">
        <w:rPr>
          <w:rFonts w:ascii="GHEA Grapalat" w:hAnsi="GHEA Grapalat"/>
          <w:i w:val="0"/>
          <w:lang w:val="af-ZA"/>
        </w:rPr>
        <w:t xml:space="preserve"> </w:t>
      </w:r>
      <w:r w:rsidR="00CC1CD1" w:rsidRPr="00F60778">
        <w:rPr>
          <w:rFonts w:ascii="GHEA Grapalat" w:hAnsi="GHEA Grapalat"/>
          <w:i w:val="0"/>
          <w:lang w:val="af-ZA"/>
        </w:rPr>
        <w:t xml:space="preserve">թվականի </w:t>
      </w:r>
      <w:r w:rsidR="00C90F24">
        <w:rPr>
          <w:rFonts w:ascii="GHEA Grapalat" w:hAnsi="GHEA Grapalat"/>
          <w:i w:val="0"/>
          <w:lang w:val="hy-AM"/>
        </w:rPr>
        <w:t>փետրվարի</w:t>
      </w:r>
      <w:r w:rsidR="002055C9">
        <w:rPr>
          <w:rFonts w:ascii="GHEA Grapalat" w:hAnsi="GHEA Grapalat"/>
          <w:b/>
          <w:bCs/>
          <w:i w:val="0"/>
          <w:lang w:val="hy-AM"/>
        </w:rPr>
        <w:t xml:space="preserve"> </w:t>
      </w:r>
      <w:r w:rsidR="004258D2" w:rsidRPr="004258D2">
        <w:rPr>
          <w:rFonts w:ascii="GHEA Grapalat" w:hAnsi="GHEA Grapalat"/>
          <w:i w:val="0"/>
          <w:lang w:val="hy-AM"/>
        </w:rPr>
        <w:t>23</w:t>
      </w:r>
      <w:r w:rsidR="00A97758">
        <w:rPr>
          <w:rFonts w:ascii="GHEA Grapalat" w:hAnsi="GHEA Grapalat"/>
          <w:b/>
          <w:bCs/>
          <w:i w:val="0"/>
          <w:lang w:val="hy-AM"/>
        </w:rPr>
        <w:t xml:space="preserve"> </w:t>
      </w:r>
      <w:r w:rsidR="00CC1CD1" w:rsidRPr="005E1F72">
        <w:rPr>
          <w:rFonts w:ascii="GHEA Grapalat" w:hAnsi="GHEA Grapalat"/>
          <w:i w:val="0"/>
          <w:lang w:val="af-ZA"/>
        </w:rPr>
        <w:t>«</w:t>
      </w:r>
      <w:r w:rsidR="00CC1CD1">
        <w:rPr>
          <w:rFonts w:ascii="GHEA Grapalat" w:hAnsi="GHEA Grapalat"/>
          <w:i w:val="0"/>
          <w:lang w:val="hy-AM"/>
        </w:rPr>
        <w:t>2</w:t>
      </w:r>
      <w:r w:rsidR="00CC1CD1" w:rsidRPr="005E1F72">
        <w:rPr>
          <w:rFonts w:ascii="GHEA Grapalat" w:hAnsi="GHEA Grapalat"/>
          <w:i w:val="0"/>
          <w:lang w:val="af-ZA"/>
        </w:rPr>
        <w:t xml:space="preserve">» որոշմամբ </w:t>
      </w:r>
    </w:p>
    <w:p w14:paraId="123C255B" w14:textId="20794957" w:rsidR="00CC1CD1" w:rsidRDefault="00CC1CD1" w:rsidP="00CC1CD1">
      <w:pPr>
        <w:pStyle w:val="BodyTextIndent"/>
        <w:spacing w:line="240" w:lineRule="auto"/>
        <w:jc w:val="center"/>
        <w:rPr>
          <w:rFonts w:ascii="GHEA Grapalat" w:hAnsi="GHEA Grapalat"/>
          <w:i w:val="0"/>
          <w:lang w:val="af-ZA"/>
        </w:rPr>
      </w:pPr>
    </w:p>
    <w:p w14:paraId="47ED01E9" w14:textId="77777777" w:rsidR="00C959F1" w:rsidRPr="00844CF8" w:rsidRDefault="00C959F1" w:rsidP="00C959F1">
      <w:pPr>
        <w:pStyle w:val="BodyTextIndent"/>
        <w:spacing w:line="240" w:lineRule="auto"/>
        <w:jc w:val="center"/>
        <w:rPr>
          <w:rFonts w:ascii="GHEA Grapalat" w:hAnsi="GHEA Grapalat"/>
          <w:b/>
          <w:i w:val="0"/>
          <w:iCs/>
          <w:lang w:val="af-ZA"/>
        </w:rPr>
      </w:pPr>
      <w:r w:rsidRPr="00496E43">
        <w:rPr>
          <w:rFonts w:ascii="GHEA Grapalat" w:hAnsi="GHEA Grapalat" w:cs="Arial"/>
          <w:b/>
          <w:i w:val="0"/>
          <w:iCs/>
          <w:lang w:val="hy-AM"/>
        </w:rPr>
        <w:t xml:space="preserve">Գնման ընթացակարգը կազմակերպված է </w:t>
      </w:r>
      <w:r w:rsidRPr="00496E43">
        <w:rPr>
          <w:rFonts w:ascii="GHEA Grapalat" w:hAnsi="GHEA Grapalat"/>
          <w:b/>
          <w:i w:val="0"/>
          <w:iCs/>
          <w:lang w:val="hy-AM"/>
        </w:rPr>
        <w:t>Օ</w:t>
      </w:r>
      <w:proofErr w:type="spellStart"/>
      <w:r w:rsidRPr="00496E43">
        <w:rPr>
          <w:rFonts w:ascii="GHEA Grapalat" w:hAnsi="GHEA Grapalat"/>
          <w:b/>
          <w:i w:val="0"/>
          <w:iCs/>
        </w:rPr>
        <w:t>րենքի</w:t>
      </w:r>
      <w:proofErr w:type="spellEnd"/>
      <w:r w:rsidRPr="00496E43">
        <w:rPr>
          <w:rFonts w:ascii="GHEA Grapalat" w:hAnsi="GHEA Grapalat"/>
          <w:b/>
          <w:i w:val="0"/>
          <w:iCs/>
          <w:lang w:val="af-ZA"/>
        </w:rPr>
        <w:t xml:space="preserve"> 15-</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հոդվածի</w:t>
      </w:r>
      <w:proofErr w:type="spellEnd"/>
      <w:r w:rsidRPr="00496E43">
        <w:rPr>
          <w:rFonts w:ascii="GHEA Grapalat" w:hAnsi="GHEA Grapalat"/>
          <w:b/>
          <w:i w:val="0"/>
          <w:iCs/>
          <w:lang w:val="af-ZA"/>
        </w:rPr>
        <w:t xml:space="preserve"> 6-</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մասի</w:t>
      </w:r>
      <w:proofErr w:type="spellEnd"/>
      <w:r w:rsidRPr="00496E43">
        <w:rPr>
          <w:rFonts w:ascii="GHEA Grapalat" w:hAnsi="GHEA Grapalat"/>
          <w:b/>
          <w:i w:val="0"/>
          <w:iCs/>
          <w:lang w:val="af-ZA"/>
        </w:rPr>
        <w:t xml:space="preserve"> 2-</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կետի</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հիման</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վրա</w:t>
      </w:r>
      <w:proofErr w:type="spellEnd"/>
    </w:p>
    <w:p w14:paraId="67FF4AFF" w14:textId="77777777" w:rsidR="00C959F1" w:rsidRDefault="00C959F1" w:rsidP="00CC1CD1">
      <w:pPr>
        <w:pStyle w:val="BodyTextIndent"/>
        <w:spacing w:line="240" w:lineRule="auto"/>
        <w:jc w:val="center"/>
        <w:rPr>
          <w:rFonts w:ascii="GHEA Grapalat" w:hAnsi="GHEA Grapalat"/>
          <w:i w:val="0"/>
          <w:lang w:val="af-ZA"/>
        </w:rPr>
      </w:pPr>
    </w:p>
    <w:p w14:paraId="2871C7FC" w14:textId="75367ABA"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w:t>
      </w:r>
      <w:r w:rsidR="00B56F16">
        <w:rPr>
          <w:rFonts w:ascii="GHEA Grapalat" w:hAnsi="GHEA Grapalat"/>
          <w:i w:val="0"/>
          <w:lang w:val="af-ZA"/>
        </w:rPr>
        <w:t>ԲՄԱՇՁԲ-</w:t>
      </w:r>
      <w:r w:rsidR="002759EB">
        <w:rPr>
          <w:rFonts w:ascii="GHEA Grapalat" w:hAnsi="GHEA Grapalat"/>
          <w:i w:val="0"/>
          <w:lang w:val="af-ZA"/>
        </w:rPr>
        <w:t>26/36</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644B510A"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F57EA6">
        <w:rPr>
          <w:rFonts w:ascii="GHEA Grapalat" w:hAnsi="GHEA Grapalat"/>
          <w:i w:val="0"/>
          <w:lang w:val="af-ZA"/>
        </w:rPr>
        <w:t>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C960A8">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1435DD92" w:rsidR="00CC1CD1" w:rsidRPr="005E1F72" w:rsidRDefault="00CC1CD1" w:rsidP="002759EB">
      <w:pPr>
        <w:jc w:val="both"/>
        <w:rPr>
          <w:rFonts w:ascii="GHEA Grapalat" w:hAnsi="GHEA Grapalat"/>
          <w:i/>
          <w:lang w:val="af-ZA"/>
        </w:rPr>
      </w:pPr>
      <w:r w:rsidRPr="005E1F72">
        <w:rPr>
          <w:rFonts w:ascii="GHEA Grapalat" w:hAnsi="GHEA Grapalat"/>
          <w:lang w:val="af-ZA"/>
        </w:rPr>
        <w:tab/>
      </w:r>
      <w:bookmarkStart w:id="0" w:name="_Hlk23167417"/>
      <w:r w:rsidRPr="002759EB">
        <w:rPr>
          <w:rFonts w:ascii="GHEA Grapalat" w:hAnsi="GHEA Grapalat"/>
          <w:sz w:val="20"/>
          <w:szCs w:val="20"/>
          <w:lang w:val="af-ZA"/>
        </w:rPr>
        <w:t>Սույն ընթացակարգի</w:t>
      </w:r>
      <w:bookmarkEnd w:id="0"/>
      <w:r w:rsidRPr="002759EB">
        <w:rPr>
          <w:rFonts w:ascii="GHEA Grapalat" w:hAnsi="GHEA Grapalat"/>
          <w:sz w:val="20"/>
          <w:szCs w:val="20"/>
          <w:lang w:val="af-ZA"/>
        </w:rPr>
        <w:t xml:space="preserve"> արդյունքում ընտրված մասնակցին սահմանված կարգով կառաջարկվի կնքել </w:t>
      </w:r>
      <w:r w:rsidR="002759EB" w:rsidRPr="002759EB">
        <w:rPr>
          <w:rFonts w:ascii="GHEA Grapalat" w:hAnsi="GHEA Grapalat"/>
          <w:sz w:val="20"/>
          <w:szCs w:val="20"/>
          <w:lang w:val="af-ZA"/>
        </w:rPr>
        <w:t>Երևան քաղաքի Էրեբունի վարչական շրջանի Արին Բերդ փողոցի և Արցախի պողոտայի խաչմերուկը Արին Բերդ փողոցի 5-րդ նրբանցքի խաչմերուկին միացնող ճանապարհահատվածի հիմնանորոգման աշխատանքներ</w:t>
      </w:r>
      <w:r w:rsidR="000566B4" w:rsidRPr="002759EB">
        <w:rPr>
          <w:rFonts w:ascii="GHEA Grapalat" w:hAnsi="GHEA Grapalat"/>
          <w:sz w:val="20"/>
          <w:szCs w:val="20"/>
          <w:lang w:val="af-ZA"/>
        </w:rPr>
        <w:t>ի</w:t>
      </w:r>
      <w:r w:rsidRPr="002759EB">
        <w:rPr>
          <w:rFonts w:ascii="GHEA Grapalat" w:hAnsi="GHEA Grapalat"/>
          <w:sz w:val="20"/>
          <w:szCs w:val="20"/>
          <w:lang w:val="af-ZA"/>
        </w:rPr>
        <w:t xml:space="preserve"> կատարման պայմանագիր (այսուհետ` պայմանագիր)։</w:t>
      </w:r>
      <w:r w:rsidRPr="005E1F72">
        <w:rPr>
          <w:rFonts w:ascii="GHEA Grapalat" w:hAnsi="GHEA Grapalat"/>
          <w:lang w:val="af-ZA"/>
        </w:rPr>
        <w:t xml:space="preserve">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4F36F375"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C960A8">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973E8B">
        <w:rPr>
          <w:rFonts w:ascii="GHEA Grapalat" w:hAnsi="GHEA Grapalat"/>
          <w:b/>
          <w:i w:val="0"/>
          <w:lang w:val="af-ZA"/>
        </w:rPr>
        <w:t xml:space="preserve">մինչև 2026 թվականի </w:t>
      </w:r>
      <w:r w:rsidR="00725786">
        <w:rPr>
          <w:rFonts w:ascii="GHEA Grapalat" w:hAnsi="GHEA Grapalat"/>
          <w:b/>
          <w:i w:val="0"/>
          <w:lang w:val="af-ZA"/>
        </w:rPr>
        <w:t>մարտի</w:t>
      </w:r>
      <w:r w:rsidR="00973E8B">
        <w:rPr>
          <w:rFonts w:ascii="GHEA Grapalat" w:hAnsi="GHEA Grapalat"/>
          <w:b/>
          <w:i w:val="0"/>
          <w:lang w:val="af-ZA"/>
        </w:rPr>
        <w:t xml:space="preserve"> </w:t>
      </w:r>
      <w:r w:rsidR="005211AE">
        <w:rPr>
          <w:rFonts w:ascii="GHEA Grapalat" w:hAnsi="GHEA Grapalat"/>
          <w:b/>
          <w:i w:val="0"/>
          <w:lang w:val="af-ZA"/>
        </w:rPr>
        <w:t>2</w:t>
      </w:r>
      <w:r w:rsidR="006C6A77">
        <w:rPr>
          <w:rFonts w:ascii="GHEA Grapalat" w:hAnsi="GHEA Grapalat"/>
          <w:b/>
          <w:i w:val="0"/>
          <w:lang w:val="af-ZA"/>
        </w:rPr>
        <w:t>7</w:t>
      </w:r>
      <w:r w:rsidRPr="0018744E">
        <w:rPr>
          <w:rFonts w:ascii="GHEA Grapalat" w:hAnsi="GHEA Grapalat"/>
          <w:b/>
          <w:i w:val="0"/>
          <w:lang w:val="hy-AM"/>
        </w:rPr>
        <w:t xml:space="preserve">-ը, ժամը </w:t>
      </w:r>
      <w:r w:rsidR="007B3CEF">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0FA785F9" w14:textId="2C514014"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973E8B">
        <w:rPr>
          <w:rFonts w:ascii="GHEA Grapalat" w:hAnsi="GHEA Grapalat"/>
          <w:b/>
          <w:i w:val="0"/>
          <w:lang w:val="af-ZA"/>
        </w:rPr>
        <w:t xml:space="preserve">մինչև 2026 թվականի </w:t>
      </w:r>
      <w:r w:rsidR="00725786">
        <w:rPr>
          <w:rFonts w:ascii="GHEA Grapalat" w:hAnsi="GHEA Grapalat"/>
          <w:b/>
          <w:i w:val="0"/>
          <w:lang w:val="af-ZA"/>
        </w:rPr>
        <w:t>մարտի</w:t>
      </w:r>
      <w:r w:rsidR="00973E8B">
        <w:rPr>
          <w:rFonts w:ascii="GHEA Grapalat" w:hAnsi="GHEA Grapalat"/>
          <w:b/>
          <w:i w:val="0"/>
          <w:lang w:val="af-ZA"/>
        </w:rPr>
        <w:t xml:space="preserve"> </w:t>
      </w:r>
      <w:r w:rsidR="005211AE">
        <w:rPr>
          <w:rFonts w:ascii="GHEA Grapalat" w:hAnsi="GHEA Grapalat"/>
          <w:b/>
          <w:i w:val="0"/>
          <w:lang w:val="af-ZA"/>
        </w:rPr>
        <w:t>2</w:t>
      </w:r>
      <w:r w:rsidR="006C6A77">
        <w:rPr>
          <w:rFonts w:ascii="GHEA Grapalat" w:hAnsi="GHEA Grapalat"/>
          <w:b/>
          <w:i w:val="0"/>
          <w:lang w:val="af-ZA"/>
        </w:rPr>
        <w:t>7</w:t>
      </w:r>
      <w:r w:rsidRPr="0018744E">
        <w:rPr>
          <w:rFonts w:ascii="GHEA Grapalat" w:hAnsi="GHEA Grapalat"/>
          <w:b/>
          <w:i w:val="0"/>
          <w:lang w:val="hy-AM"/>
        </w:rPr>
        <w:t xml:space="preserve">-ը, ժամը </w:t>
      </w:r>
      <w:r w:rsidR="007B3CEF">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2FE97F02"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7B3CEF">
        <w:rPr>
          <w:rFonts w:ascii="GHEA Grapalat" w:hAnsi="GHEA Grapalat"/>
          <w:i w:val="0"/>
          <w:lang w:val="hy-AM"/>
        </w:rPr>
        <w:t>Գոռ Մուրադյան</w:t>
      </w:r>
      <w:r w:rsidRPr="00F34769">
        <w:rPr>
          <w:rFonts w:ascii="GHEA Grapalat" w:hAnsi="GHEA Grapalat"/>
          <w:i w:val="0"/>
          <w:lang w:val="af-ZA"/>
        </w:rPr>
        <w:t>։</w:t>
      </w:r>
    </w:p>
    <w:p w14:paraId="5E131DF7" w14:textId="51608B8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w:t>
      </w:r>
      <w:r w:rsidR="007B3CEF">
        <w:rPr>
          <w:rFonts w:ascii="GHEA Grapalat" w:hAnsi="GHEA Grapalat"/>
          <w:i w:val="0"/>
          <w:lang w:val="hy-AM"/>
        </w:rPr>
        <w:t>514-373</w:t>
      </w:r>
      <w:r w:rsidRPr="00F34769">
        <w:rPr>
          <w:rFonts w:ascii="GHEA Grapalat" w:hAnsi="GHEA Grapalat"/>
          <w:i w:val="0"/>
          <w:lang w:val="af-ZA"/>
        </w:rPr>
        <w:t>։</w:t>
      </w:r>
    </w:p>
    <w:p w14:paraId="1E716260" w14:textId="32EA738E" w:rsidR="00CC1CD1" w:rsidRPr="007D7CDD" w:rsidRDefault="00CC1CD1" w:rsidP="00CC1CD1">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7B3CEF">
        <w:rPr>
          <w:rFonts w:ascii="GHEA Grapalat" w:hAnsi="GHEA Grapalat"/>
          <w:b/>
          <w:i w:val="0"/>
          <w:lang w:val="af-ZA"/>
        </w:rPr>
        <w:t>gor.muradyan@yerevan.am</w:t>
      </w:r>
      <w:r w:rsidRPr="007D7CDD">
        <w:rPr>
          <w:rFonts w:ascii="GHEA Grapalat" w:hAnsi="GHEA Grapalat"/>
          <w:b/>
          <w:i w:val="0"/>
          <w:lang w:val="af-ZA"/>
        </w:rPr>
        <w:t>։</w:t>
      </w:r>
    </w:p>
    <w:p w14:paraId="7ED7C7F3" w14:textId="7777777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7B03DE5C" w14:textId="77777777" w:rsidR="00CC1CD1" w:rsidRPr="0007287D" w:rsidRDefault="00CC1CD1" w:rsidP="00CC1CD1">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44B86ADB"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B56F16">
        <w:rPr>
          <w:rFonts w:ascii="GHEA Grapalat" w:hAnsi="GHEA Grapalat" w:cs="Sylfaen"/>
          <w:iCs/>
          <w:sz w:val="20"/>
          <w:szCs w:val="20"/>
          <w:lang w:val="af-ZA"/>
        </w:rPr>
        <w:t>ԲՄԱՇՁԲ-</w:t>
      </w:r>
      <w:r w:rsidR="002759EB">
        <w:rPr>
          <w:rFonts w:ascii="GHEA Grapalat" w:hAnsi="GHEA Grapalat" w:cs="Sylfaen"/>
          <w:iCs/>
          <w:sz w:val="20"/>
          <w:szCs w:val="20"/>
          <w:lang w:val="af-ZA"/>
        </w:rPr>
        <w:t>26/36</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02613ADC" w14:textId="56B58648" w:rsidR="00CC1CD1" w:rsidRPr="0007287D" w:rsidRDefault="00F57EA6" w:rsidP="00CC1CD1">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բաց</w:t>
      </w:r>
      <w:proofErr w:type="spellEnd"/>
      <w:r w:rsidRPr="008D2826">
        <w:rPr>
          <w:rFonts w:ascii="GHEA Grapalat" w:hAnsi="GHEA Grapalat" w:cs="Sylfaen"/>
          <w:iCs/>
          <w:sz w:val="20"/>
          <w:szCs w:val="20"/>
          <w:lang w:val="af-ZA"/>
        </w:rPr>
        <w:t xml:space="preserve"> </w:t>
      </w:r>
      <w:proofErr w:type="spellStart"/>
      <w:r>
        <w:rPr>
          <w:rFonts w:ascii="GHEA Grapalat" w:hAnsi="GHEA Grapalat" w:cs="Sylfaen"/>
          <w:iCs/>
          <w:sz w:val="20"/>
          <w:szCs w:val="20"/>
        </w:rPr>
        <w:t>մրցույթ</w:t>
      </w:r>
      <w:proofErr w:type="spellEnd"/>
      <w:r w:rsidR="00CC1CD1" w:rsidRPr="0007287D">
        <w:rPr>
          <w:rFonts w:ascii="GHEA Grapalat" w:hAnsi="GHEA Grapalat" w:cs="Times Armenian"/>
          <w:iCs/>
          <w:sz w:val="20"/>
          <w:szCs w:val="20"/>
          <w:lang w:val="af-ZA"/>
        </w:rPr>
        <w:t xml:space="preserve">ի գնահատող </w:t>
      </w:r>
      <w:proofErr w:type="spellStart"/>
      <w:r w:rsidR="00CC1CD1" w:rsidRPr="0007287D">
        <w:rPr>
          <w:rFonts w:ascii="GHEA Grapalat" w:hAnsi="GHEA Grapalat" w:cs="Sylfaen"/>
          <w:iCs/>
          <w:sz w:val="20"/>
          <w:szCs w:val="20"/>
        </w:rPr>
        <w:t>հանձնաժողովի</w:t>
      </w:r>
      <w:proofErr w:type="spellEnd"/>
    </w:p>
    <w:p w14:paraId="671BA98A" w14:textId="4A8CA8A4"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E61F25">
        <w:rPr>
          <w:rFonts w:ascii="GHEA Grapalat" w:hAnsi="GHEA Grapalat" w:cs="Sylfaen"/>
          <w:iCs/>
          <w:sz w:val="20"/>
          <w:szCs w:val="20"/>
          <w:lang w:val="af-ZA"/>
        </w:rPr>
        <w:t>202</w:t>
      </w:r>
      <w:r w:rsidR="004F4C7E">
        <w:rPr>
          <w:rFonts w:ascii="GHEA Grapalat" w:hAnsi="GHEA Grapalat" w:cs="Sylfaen"/>
          <w:iCs/>
          <w:sz w:val="20"/>
          <w:szCs w:val="20"/>
          <w:lang w:val="af-ZA"/>
        </w:rPr>
        <w:t>6</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4F4C7E">
        <w:rPr>
          <w:rFonts w:ascii="GHEA Grapalat" w:hAnsi="GHEA Grapalat" w:cs="Times Armenian"/>
          <w:iCs/>
          <w:sz w:val="20"/>
          <w:szCs w:val="20"/>
          <w:lang w:val="af-ZA"/>
        </w:rPr>
        <w:t>փետրվարի</w:t>
      </w:r>
      <w:r w:rsidR="00227B38">
        <w:rPr>
          <w:rFonts w:ascii="GHEA Grapalat" w:hAnsi="GHEA Grapalat" w:cs="Times Armenian"/>
          <w:iCs/>
          <w:sz w:val="20"/>
          <w:szCs w:val="20"/>
          <w:lang w:val="hy-AM"/>
        </w:rPr>
        <w:t xml:space="preserve"> </w:t>
      </w:r>
      <w:r w:rsidR="004258D2">
        <w:rPr>
          <w:rFonts w:ascii="GHEA Grapalat" w:hAnsi="GHEA Grapalat" w:cs="Times Armenian"/>
          <w:iCs/>
          <w:sz w:val="20"/>
          <w:szCs w:val="20"/>
          <w:lang w:val="hy-AM"/>
        </w:rPr>
        <w:t>23</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7B3CEF" w:rsidRDefault="00CC1CD1" w:rsidP="00CC1CD1">
      <w:pPr>
        <w:pStyle w:val="BodyText"/>
        <w:ind w:right="-7" w:firstLine="567"/>
        <w:jc w:val="center"/>
        <w:rPr>
          <w:rFonts w:ascii="GHEA Grapalat" w:hAnsi="GHEA Grapalat"/>
          <w:iCs/>
          <w:lang w:val="af-ZA"/>
        </w:rPr>
      </w:pPr>
      <w:r w:rsidRPr="007B3CEF">
        <w:rPr>
          <w:rFonts w:ascii="GHEA Grapalat" w:hAnsi="GHEA Grapalat" w:cs="Times Armenian"/>
          <w:b/>
          <w:iCs/>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E2C2BBE" w14:textId="77777777" w:rsidR="00CC1CD1" w:rsidRPr="005E1F72" w:rsidRDefault="00CC1CD1" w:rsidP="00CC1CD1">
      <w:pPr>
        <w:pStyle w:val="BodyText"/>
        <w:ind w:right="-7" w:firstLine="567"/>
        <w:jc w:val="center"/>
        <w:rPr>
          <w:rFonts w:ascii="GHEA Grapalat" w:hAnsi="GHEA Grapalat"/>
          <w:lang w:val="af-ZA"/>
        </w:rPr>
      </w:pPr>
    </w:p>
    <w:p w14:paraId="4F96C8F3" w14:textId="77777777" w:rsidR="00CC1CD1" w:rsidRPr="005E1F72" w:rsidRDefault="00CC1CD1" w:rsidP="00CC1CD1">
      <w:pPr>
        <w:pStyle w:val="BodyText"/>
        <w:ind w:right="-7" w:firstLine="567"/>
        <w:jc w:val="center"/>
        <w:rPr>
          <w:rFonts w:ascii="GHEA Grapalat" w:hAnsi="GHEA Grapalat"/>
          <w:lang w:val="af-ZA"/>
        </w:rPr>
      </w:pPr>
    </w:p>
    <w:p w14:paraId="66A80391" w14:textId="77777777" w:rsidR="00CC1CD1" w:rsidRPr="005E1F72" w:rsidRDefault="00CC1CD1" w:rsidP="00CC1CD1">
      <w:pPr>
        <w:pStyle w:val="BodyText"/>
        <w:ind w:right="-7" w:firstLine="567"/>
        <w:jc w:val="center"/>
        <w:rPr>
          <w:rFonts w:ascii="GHEA Grapalat" w:hAnsi="GHEA Grapalat"/>
          <w:lang w:val="af-ZA"/>
        </w:rPr>
      </w:pPr>
    </w:p>
    <w:p w14:paraId="569DC417" w14:textId="77777777" w:rsidR="00CC1CD1" w:rsidRPr="005E1F72" w:rsidRDefault="00CC1CD1" w:rsidP="00CC1CD1">
      <w:pPr>
        <w:pStyle w:val="BodyText"/>
        <w:ind w:right="-7" w:firstLine="567"/>
        <w:jc w:val="center"/>
        <w:rPr>
          <w:rFonts w:ascii="GHEA Grapalat" w:hAnsi="GHEA Grapalat"/>
          <w:lang w:val="af-ZA"/>
        </w:rPr>
      </w:pP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60997B3C" w:rsidR="00CC1CD1" w:rsidRPr="000566B4" w:rsidRDefault="00CC1CD1" w:rsidP="000566B4">
      <w:pPr>
        <w:pStyle w:val="BodyText"/>
        <w:ind w:right="-7" w:firstLine="567"/>
        <w:jc w:val="center"/>
        <w:rPr>
          <w:rFonts w:ascii="GHEA Grapalat" w:hAnsi="GHEA Grapalat" w:cs="Sylfaen"/>
          <w:lang w:val="af-ZA"/>
        </w:rPr>
      </w:pPr>
      <w:r w:rsidRPr="000566B4">
        <w:rPr>
          <w:rFonts w:ascii="GHEA Grapalat" w:hAnsi="GHEA Grapalat" w:cs="Sylfaen"/>
          <w:lang w:val="af-ZA"/>
        </w:rPr>
        <w:t>ԵՐԵՎԱՆԻ</w:t>
      </w:r>
      <w:r w:rsidRPr="00463C9A">
        <w:rPr>
          <w:rFonts w:ascii="GHEA Grapalat" w:hAnsi="GHEA Grapalat" w:cs="Sylfaen"/>
          <w:lang w:val="af-ZA"/>
        </w:rPr>
        <w:t xml:space="preserve"> </w:t>
      </w:r>
      <w:r w:rsidRPr="000566B4">
        <w:rPr>
          <w:rFonts w:ascii="GHEA Grapalat" w:hAnsi="GHEA Grapalat" w:cs="Sylfaen"/>
          <w:lang w:val="af-ZA"/>
        </w:rPr>
        <w:t>ՔԱՂԱՔԱՊԵՏԱՐԱՆԻ</w:t>
      </w:r>
      <w:r w:rsidRPr="005E1F72">
        <w:rPr>
          <w:rFonts w:ascii="GHEA Grapalat" w:hAnsi="GHEA Grapalat" w:cs="Sylfaen"/>
          <w:lang w:val="af-ZA"/>
        </w:rPr>
        <w:t xml:space="preserve"> </w:t>
      </w:r>
      <w:r w:rsidRPr="000566B4">
        <w:rPr>
          <w:rFonts w:ascii="GHEA Grapalat" w:hAnsi="GHEA Grapalat" w:cs="Sylfaen"/>
          <w:lang w:val="af-ZA"/>
        </w:rPr>
        <w:t xml:space="preserve">ԿԱՐԻՔՆԵՐԻ ՀԱՄԱՐ` </w:t>
      </w:r>
      <w:r w:rsidR="004258D2" w:rsidRPr="004258D2">
        <w:rPr>
          <w:rFonts w:ascii="GHEA Grapalat" w:hAnsi="GHEA Grapalat" w:cs="Sylfaen"/>
          <w:lang w:val="af-ZA"/>
        </w:rPr>
        <w:t>ԵՐԵՎԱՆ ՔԱՂԱՔԻ ԷՐԵԲՈՒՆԻ ՎԱՐՉԱԿԱՆ ՇՐՋԱՆԻ ԱՐԻՆ ԲԵՐԴ ՓՈՂՈՑԻ և ԱՐՑԱԽԻ ՊՈՂՈՏԱՅԻ ԽԱՉՄԵՐՈՒԿԸ ԱՐԻՆ ԲԵՐԴ ՓՈՂՈՑԻ 5-ՐԴ ՆՐԲԱՆՑՔԻ ԽԱՉՄԵՐՈՒԿԻՆ ՄԻԱՑՆՈՂ ՃԱՆԱՊԱՐՀԱՀԱՏՎԱԾԻ ՀԻՄՆԱՆՈՐՈԳՄԱՆ ԱՇԽԱՏԱՆՔՆԵՐԻ</w:t>
      </w:r>
      <w:r w:rsidR="000566B4" w:rsidRPr="000566B4">
        <w:rPr>
          <w:rFonts w:ascii="GHEA Grapalat" w:hAnsi="GHEA Grapalat" w:cs="Sylfaen"/>
          <w:lang w:val="af-ZA"/>
        </w:rPr>
        <w:t xml:space="preserve"> </w:t>
      </w:r>
      <w:r w:rsidRPr="000566B4">
        <w:rPr>
          <w:rFonts w:ascii="GHEA Grapalat" w:hAnsi="GHEA Grapalat" w:cs="Sylfaen"/>
          <w:lang w:val="af-ZA"/>
        </w:rPr>
        <w:t>ՁԵՌՔԲԵՐՄԱՆ ՆՊԱՏԱԿՈՎ</w:t>
      </w:r>
      <w:r w:rsidRPr="005E1F72">
        <w:rPr>
          <w:rFonts w:ascii="GHEA Grapalat" w:hAnsi="GHEA Grapalat" w:cs="Sylfaen"/>
          <w:lang w:val="af-ZA"/>
        </w:rPr>
        <w:t xml:space="preserve"> </w:t>
      </w:r>
      <w:r w:rsidRPr="000566B4">
        <w:rPr>
          <w:rFonts w:ascii="GHEA Grapalat" w:hAnsi="GHEA Grapalat" w:cs="Sylfaen"/>
          <w:lang w:val="af-ZA"/>
        </w:rPr>
        <w:t xml:space="preserve"> ՀԱՅՏԱՐԱՐՎԱԾ </w:t>
      </w:r>
      <w:r w:rsidR="00F57EA6" w:rsidRPr="000566B4">
        <w:rPr>
          <w:rFonts w:ascii="GHEA Grapalat" w:hAnsi="GHEA Grapalat" w:cs="Sylfaen"/>
          <w:lang w:val="af-ZA"/>
        </w:rPr>
        <w:t>ԲԱՑ</w:t>
      </w:r>
      <w:r w:rsidR="00F57EA6" w:rsidRPr="00F57EA6">
        <w:rPr>
          <w:rFonts w:ascii="GHEA Grapalat" w:hAnsi="GHEA Grapalat" w:cs="Sylfaen"/>
          <w:lang w:val="af-ZA"/>
        </w:rPr>
        <w:t xml:space="preserve"> </w:t>
      </w:r>
      <w:r w:rsidR="00F57EA6" w:rsidRPr="000566B4">
        <w:rPr>
          <w:rFonts w:ascii="GHEA Grapalat" w:hAnsi="GHEA Grapalat" w:cs="Sylfaen"/>
          <w:lang w:val="af-ZA"/>
        </w:rPr>
        <w:t>ՄՐՑՈՒՅԹ</w:t>
      </w:r>
      <w:r w:rsidRPr="000566B4">
        <w:rPr>
          <w:rFonts w:ascii="GHEA Grapalat" w:hAnsi="GHEA Grapalat" w:cs="Sylfaen"/>
          <w:lang w:val="af-ZA"/>
        </w:rPr>
        <w:t>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Default="00CC1CD1" w:rsidP="00CC1CD1">
      <w:pPr>
        <w:pStyle w:val="BodyText"/>
        <w:ind w:right="-7" w:firstLine="567"/>
        <w:jc w:val="center"/>
        <w:rPr>
          <w:rFonts w:ascii="GHEA Grapalat" w:hAnsi="GHEA Grapalat"/>
          <w:lang w:val="af-ZA"/>
        </w:rPr>
      </w:pPr>
    </w:p>
    <w:p w14:paraId="067C9E35" w14:textId="77777777" w:rsidR="00E27B3B" w:rsidRDefault="00E27B3B" w:rsidP="00CC1CD1">
      <w:pPr>
        <w:pStyle w:val="BodyText"/>
        <w:ind w:right="-7" w:firstLine="567"/>
        <w:jc w:val="center"/>
        <w:rPr>
          <w:rFonts w:ascii="GHEA Grapalat" w:hAnsi="GHEA Grapalat"/>
          <w:lang w:val="af-ZA"/>
        </w:rPr>
      </w:pPr>
    </w:p>
    <w:p w14:paraId="7A6D9166" w14:textId="77777777" w:rsidR="00E27B3B" w:rsidRPr="005E1F72" w:rsidRDefault="00E27B3B"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3D9CF84" w14:textId="6039FD96" w:rsidR="00CC1CD1" w:rsidRPr="005E1F72" w:rsidRDefault="00CC1CD1" w:rsidP="00CC1CD1">
      <w:pPr>
        <w:jc w:val="both"/>
        <w:rPr>
          <w:rFonts w:ascii="GHEA Grapalat" w:hAnsi="GHEA Grapalat" w:cs="Sylfaen"/>
          <w:i/>
          <w:sz w:val="22"/>
          <w:szCs w:val="22"/>
          <w:lang w:val="af-ZA"/>
        </w:rPr>
      </w:pPr>
      <w:proofErr w:type="spellStart"/>
      <w:r w:rsidRPr="005E1F72">
        <w:rPr>
          <w:rFonts w:ascii="GHEA Grapalat" w:hAnsi="GHEA Grapalat" w:cs="Sylfaen"/>
          <w:i/>
          <w:sz w:val="22"/>
          <w:szCs w:val="22"/>
        </w:rPr>
        <w:t>Հարգելի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մասնակից</w:t>
      </w:r>
      <w:proofErr w:type="spellEnd"/>
      <w:r w:rsidRPr="005E1F72">
        <w:rPr>
          <w:rFonts w:ascii="GHEA Grapalat" w:hAnsi="GHEA Grapalat" w:cs="Sylfaen"/>
          <w:i/>
          <w:sz w:val="22"/>
          <w:szCs w:val="22"/>
          <w:lang w:val="af-ZA"/>
        </w:rPr>
        <w:t xml:space="preserve"> </w:t>
      </w:r>
      <w:proofErr w:type="spellStart"/>
      <w:r w:rsidRPr="005E1F72">
        <w:rPr>
          <w:rFonts w:ascii="GHEA Grapalat" w:hAnsi="GHEA Grapalat" w:cs="Sylfaen"/>
          <w:i/>
          <w:sz w:val="22"/>
          <w:szCs w:val="22"/>
        </w:rPr>
        <w:t>նախքան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կազմելը</w:t>
      </w:r>
      <w:proofErr w:type="spellEnd"/>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ներկայացնելը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խնդրում</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ենք</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մանրամասնորեն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ուսումնասիրել</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սույն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քանի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որ</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հրավերին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չհամապատասխանող</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ենթակա</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մերժման</w:t>
      </w:r>
      <w:proofErr w:type="spellEnd"/>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C960A8">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C960A8">
        <w:rPr>
          <w:lang w:val="af-ZA"/>
        </w:rPr>
        <w:instrText>HYPERLINK "http://www.procurement.am"</w:instrText>
      </w:r>
      <w:r>
        <w:fldChar w:fldCharType="separate"/>
      </w:r>
      <w:r w:rsidRPr="0010316E">
        <w:rPr>
          <w:rStyle w:val="Hyperlink"/>
          <w:rFonts w:ascii="GHEA Grapalat" w:hAnsi="GHEA Grapalat" w:cs="Sylfaen"/>
          <w:i/>
          <w:sz w:val="22"/>
          <w:szCs w:val="22"/>
          <w:lang w:val="af-ZA"/>
        </w:rPr>
        <w:t>www.procurement.am</w:t>
      </w:r>
      <w:r>
        <w:fldChar w:fldCharType="end"/>
      </w:r>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1"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2"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14110A0A" w14:textId="77777777" w:rsidR="00CC1CD1" w:rsidRPr="005E1F72" w:rsidRDefault="00CC1CD1" w:rsidP="00CC1CD1">
      <w:pPr>
        <w:ind w:firstLine="567"/>
        <w:jc w:val="center"/>
        <w:rPr>
          <w:rFonts w:ascii="GHEA Grapalat" w:hAnsi="GHEA Grapalat"/>
          <w:i/>
          <w:sz w:val="20"/>
          <w:lang w:val="af-ZA"/>
        </w:rPr>
      </w:pPr>
    </w:p>
    <w:p w14:paraId="6CBADB8D" w14:textId="29FDD69D" w:rsidR="00CC1CD1" w:rsidRPr="000566B4" w:rsidRDefault="00CC1CD1" w:rsidP="00CC1CD1">
      <w:pPr>
        <w:ind w:firstLine="567"/>
        <w:jc w:val="center"/>
        <w:rPr>
          <w:rFonts w:ascii="GHEA Grapalat" w:hAnsi="GHEA Grapalat"/>
          <w:b/>
          <w:bCs/>
          <w:iCs/>
          <w:sz w:val="20"/>
          <w:lang w:val="af-ZA"/>
        </w:rPr>
      </w:pPr>
      <w:r w:rsidRPr="000566B4">
        <w:rPr>
          <w:rFonts w:ascii="GHEA Grapalat" w:hAnsi="GHEA Grapalat"/>
          <w:b/>
          <w:bCs/>
          <w:iCs/>
          <w:sz w:val="20"/>
          <w:lang w:val="af-ZA"/>
        </w:rPr>
        <w:t xml:space="preserve">ԵՐԵՎԱՆԻ ՔԱՂԱՔԱՊԵՏԱՐԱՆԻ ԿԱՐԻՔՆԵՐԻ ՀԱՄԱՐ </w:t>
      </w:r>
      <w:r w:rsidR="004258D2" w:rsidRPr="004258D2">
        <w:rPr>
          <w:rFonts w:ascii="GHEA Grapalat" w:hAnsi="GHEA Grapalat"/>
          <w:b/>
          <w:bCs/>
          <w:sz w:val="20"/>
          <w:szCs w:val="20"/>
          <w:lang w:val="af-ZA"/>
        </w:rPr>
        <w:t>ԵՐ</w:t>
      </w:r>
      <w:r w:rsidR="004258D2">
        <w:rPr>
          <w:rFonts w:ascii="GHEA Grapalat" w:hAnsi="GHEA Grapalat"/>
          <w:b/>
          <w:bCs/>
          <w:sz w:val="20"/>
          <w:szCs w:val="20"/>
          <w:lang w:val="af-ZA"/>
        </w:rPr>
        <w:t>ԵՎ</w:t>
      </w:r>
      <w:r w:rsidR="004258D2" w:rsidRPr="004258D2">
        <w:rPr>
          <w:rFonts w:ascii="GHEA Grapalat" w:hAnsi="GHEA Grapalat"/>
          <w:b/>
          <w:bCs/>
          <w:sz w:val="20"/>
          <w:szCs w:val="20"/>
          <w:lang w:val="af-ZA"/>
        </w:rPr>
        <w:t>ԱՆ ՔԱՂԱՔԻ ԷՐԵԲՈՒՆԻ ՎԱՐՉԱԿԱՆ ՇՐՋԱՆԻ ԱՐԻՆ ԲԵՐԴ ՓՈՂՈՑԻ և ԱՐՑԱԽԻ ՊՈՂՈՏԱՅԻ ԽԱՉՄԵՐՈՒԿԸ ԱՐԻՆ ԲԵՐԴ ՓՈՂՈՑԻ 5-ՐԴ ՆՐԲԱՆՑՔԻ ԽԱՉՄԵՐՈՒԿԻՆ ՄԻԱՑՆՈՂ ՃԱՆԱՊԱՐՀԱՀԱՏՎԱԾԻ ՀԻՄՆԱՆՈՐՈԳՄԱՆ ԱՇԽԱՏԱՆՔՆԵՐԻ</w:t>
      </w:r>
      <w:r w:rsidR="004258D2" w:rsidRPr="000566B4">
        <w:rPr>
          <w:rFonts w:ascii="GHEA Grapalat" w:hAnsi="GHEA Grapalat"/>
          <w:b/>
          <w:bCs/>
          <w:iCs/>
          <w:sz w:val="20"/>
          <w:lang w:val="af-ZA"/>
        </w:rPr>
        <w:t xml:space="preserve"> </w:t>
      </w:r>
      <w:r w:rsidRPr="000566B4">
        <w:rPr>
          <w:rFonts w:ascii="GHEA Grapalat" w:hAnsi="GHEA Grapalat"/>
          <w:b/>
          <w:bCs/>
          <w:iCs/>
          <w:sz w:val="20"/>
          <w:lang w:val="af-ZA"/>
        </w:rPr>
        <w:t xml:space="preserve">ՁԵՌՔԲԵՐՄԱՆ ՆՊԱՏԱԿՈՎ ՀԱՅՏԱՐԱՐՎԱԾ </w:t>
      </w:r>
      <w:r w:rsidR="00F57EA6" w:rsidRPr="000566B4">
        <w:rPr>
          <w:rFonts w:ascii="GHEA Grapalat" w:hAnsi="GHEA Grapalat"/>
          <w:b/>
          <w:bCs/>
          <w:iCs/>
          <w:sz w:val="20"/>
          <w:lang w:val="af-ZA"/>
        </w:rPr>
        <w:t>ԲԱՑ ՄՐՑՈՒՅԹ</w:t>
      </w:r>
      <w:r w:rsidRPr="000566B4">
        <w:rPr>
          <w:rFonts w:ascii="GHEA Grapalat" w:hAnsi="GHEA Grapalat"/>
          <w:b/>
          <w:bCs/>
          <w:iCs/>
          <w:sz w:val="20"/>
          <w:lang w:val="af-ZA"/>
        </w:rPr>
        <w:t>Ի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proofErr w:type="spellStart"/>
      <w:r>
        <w:rPr>
          <w:rFonts w:ascii="GHEA Grapalat" w:hAnsi="GHEA Grapalat" w:cs="Sylfaen"/>
          <w:sz w:val="20"/>
        </w:rPr>
        <w:t>դրանց</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կարգը</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ժամկետը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դրանք</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վերցնելու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5E7AB416" w14:textId="5015A8DC"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7.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ապահովումը</w:t>
      </w:r>
      <w:proofErr w:type="spellEnd"/>
      <w:r w:rsidRPr="00972668">
        <w:rPr>
          <w:rStyle w:val="FootnoteReference"/>
          <w:rFonts w:ascii="GHEA Grapalat" w:hAnsi="GHEA Grapalat" w:cs="Sylfaen"/>
          <w:sz w:val="20"/>
        </w:rPr>
        <w:footnoteReference w:id="2"/>
      </w:r>
      <w:r w:rsidRPr="00972668">
        <w:rPr>
          <w:rFonts w:ascii="GHEA Grapalat" w:hAnsi="GHEA Grapalat" w:cs="Times Armenian"/>
          <w:sz w:val="20"/>
          <w:lang w:val="af-ZA"/>
        </w:rPr>
        <w:tab/>
        <w:t xml:space="preserve"> </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proofErr w:type="spellStart"/>
      <w:r w:rsidRPr="00972668">
        <w:rPr>
          <w:rFonts w:ascii="GHEA Grapalat" w:hAnsi="GHEA Grapalat" w:cs="Sylfaen"/>
          <w:sz w:val="20"/>
        </w:rPr>
        <w:t>այտերի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բացումը</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գնահատումը</w:t>
      </w:r>
      <w:proofErr w:type="spellEnd"/>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proofErr w:type="spellStart"/>
      <w:r w:rsidRPr="00972668">
        <w:rPr>
          <w:rFonts w:ascii="GHEA Grapalat" w:hAnsi="GHEA Grapalat" w:cs="Sylfaen"/>
          <w:sz w:val="20"/>
        </w:rPr>
        <w:t>արդյունքների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ամփոփումը</w:t>
      </w:r>
      <w:proofErr w:type="spellEnd"/>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proofErr w:type="spellStart"/>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կնքումը</w:t>
      </w:r>
      <w:proofErr w:type="spellEnd"/>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proofErr w:type="spellStart"/>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09E9848D" w:rsidR="00CC1CD1" w:rsidRPr="00972668" w:rsidRDefault="00CC1CD1" w:rsidP="00CC1CD1">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F57EA6">
        <w:rPr>
          <w:rFonts w:ascii="GHEA Grapalat" w:hAnsi="GHEA Grapalat" w:cs="Sylfaen"/>
          <w:b/>
          <w:sz w:val="20"/>
        </w:rPr>
        <w:t>ԲԱՑ</w:t>
      </w:r>
      <w:r w:rsidR="00F57EA6" w:rsidRPr="008D2826">
        <w:rPr>
          <w:rFonts w:ascii="GHEA Grapalat" w:hAnsi="GHEA Grapalat" w:cs="Sylfaen"/>
          <w:b/>
          <w:sz w:val="20"/>
          <w:lang w:val="af-ZA"/>
        </w:rPr>
        <w:t xml:space="preserve"> </w:t>
      </w:r>
      <w:proofErr w:type="gramStart"/>
      <w:r w:rsidR="00F57EA6">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proofErr w:type="gramStart"/>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roofErr w:type="gramEnd"/>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proofErr w:type="gram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proofErr w:type="gramEnd"/>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proofErr w:type="spellStart"/>
      <w:r w:rsidRPr="00334B2F">
        <w:rPr>
          <w:rFonts w:ascii="GHEA Grapalat" w:hAnsi="GHEA Grapalat" w:cs="Sylfaen"/>
          <w:sz w:val="20"/>
        </w:rPr>
        <w:t>Հավելվածներ</w:t>
      </w:r>
      <w:proofErr w:type="spellEnd"/>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733C0DA2" w14:textId="74F13EE7"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Pr>
          <w:rFonts w:ascii="GHEA Grapalat" w:hAnsi="GHEA Grapalat" w:cs="Times Armenian"/>
          <w:sz w:val="20"/>
          <w:lang w:val="af-ZA"/>
        </w:rPr>
        <w:t>ԵՔ-</w:t>
      </w:r>
      <w:r w:rsidR="00B56F16">
        <w:rPr>
          <w:rFonts w:ascii="GHEA Grapalat" w:hAnsi="GHEA Grapalat" w:cs="Times Armenian"/>
          <w:sz w:val="20"/>
          <w:lang w:val="af-ZA"/>
        </w:rPr>
        <w:t>ԲՄԱՇՁԲ-</w:t>
      </w:r>
      <w:r w:rsidR="002759EB">
        <w:rPr>
          <w:rFonts w:ascii="GHEA Grapalat" w:hAnsi="GHEA Grapalat" w:cs="Times Armenian"/>
          <w:sz w:val="20"/>
          <w:lang w:val="af-ZA"/>
        </w:rPr>
        <w:t>26/36</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F57EA6">
        <w:rPr>
          <w:rFonts w:ascii="GHEA Grapalat" w:hAnsi="GHEA Grapalat" w:cs="Sylfaen"/>
          <w:sz w:val="20"/>
        </w:rPr>
        <w:t>բաց</w:t>
      </w:r>
      <w:proofErr w:type="spellEnd"/>
      <w:r w:rsidR="00F57EA6" w:rsidRPr="00F57EA6">
        <w:rPr>
          <w:rFonts w:ascii="GHEA Grapalat" w:hAnsi="GHEA Grapalat" w:cs="Sylfaen"/>
          <w:sz w:val="20"/>
          <w:lang w:val="af-ZA"/>
        </w:rPr>
        <w:t xml:space="preserve"> </w:t>
      </w:r>
      <w:proofErr w:type="spellStart"/>
      <w:r w:rsidR="00F57EA6">
        <w:rPr>
          <w:rFonts w:ascii="GHEA Grapalat" w:hAnsi="GHEA Grapalat" w:cs="Sylfae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Pr="005E1F72">
        <w:rPr>
          <w:rFonts w:ascii="GHEA Grapalat" w:hAnsi="GHEA Grapalat" w:cs="Times Armenian"/>
          <w:sz w:val="20"/>
          <w:lang w:val="af-ZA"/>
        </w:rPr>
        <w:t>։</w:t>
      </w:r>
    </w:p>
    <w:p w14:paraId="61E40526"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6643816C" w14:textId="61B599B0"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7B3CEF">
        <w:rPr>
          <w:rFonts w:ascii="GHEA Grapalat" w:hAnsi="GHEA Grapalat"/>
        </w:rPr>
        <w:t>gor.muradyan@yerevan.am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roofErr w:type="gramEnd"/>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rsidP="00CC1CD1">
      <w:pPr>
        <w:numPr>
          <w:ilvl w:val="0"/>
          <w:numId w:val="3"/>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59155467" w14:textId="77777777" w:rsidR="00CC1CD1" w:rsidRPr="005E1F72" w:rsidRDefault="00CC1CD1" w:rsidP="00CC1CD1">
      <w:pPr>
        <w:ind w:left="360"/>
        <w:jc w:val="center"/>
        <w:rPr>
          <w:rFonts w:ascii="GHEA Grapalat" w:hAnsi="GHEA Grapalat" w:cs="Sylfaen"/>
          <w:b/>
          <w:sz w:val="20"/>
        </w:rPr>
      </w:pPr>
    </w:p>
    <w:p w14:paraId="2253E1A4" w14:textId="449D3CB8" w:rsidR="00CC1CD1" w:rsidRDefault="00CC1CD1" w:rsidP="00CC1CD1">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Pr="00E27B3B">
        <w:rPr>
          <w:rFonts w:ascii="GHEA Grapalat" w:hAnsi="GHEA Grapalat" w:cs="Sylfaen"/>
          <w:i w:val="0"/>
        </w:rPr>
        <w:t>Գնման</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առարկա</w:t>
      </w:r>
      <w:proofErr w:type="spellEnd"/>
      <w:r w:rsidRPr="00CB3DE4">
        <w:rPr>
          <w:rFonts w:ascii="GHEA Grapalat" w:hAnsi="GHEA Grapalat" w:cs="Sylfaen"/>
          <w:i w:val="0"/>
        </w:rPr>
        <w:t xml:space="preserve"> </w:t>
      </w:r>
      <w:r w:rsidRPr="00E27B3B">
        <w:rPr>
          <w:rFonts w:ascii="GHEA Grapalat" w:hAnsi="GHEA Grapalat" w:cs="Sylfaen"/>
          <w:i w:val="0"/>
        </w:rPr>
        <w:t>է</w:t>
      </w:r>
      <w:r w:rsidRPr="00CB3DE4">
        <w:rPr>
          <w:rFonts w:ascii="GHEA Grapalat" w:hAnsi="GHEA Grapalat" w:cs="Sylfaen"/>
          <w:i w:val="0"/>
        </w:rPr>
        <w:t xml:space="preserve"> </w:t>
      </w:r>
      <w:proofErr w:type="spellStart"/>
      <w:r w:rsidRPr="00E27B3B">
        <w:rPr>
          <w:rFonts w:ascii="GHEA Grapalat" w:hAnsi="GHEA Grapalat" w:cs="Sylfaen"/>
          <w:i w:val="0"/>
        </w:rPr>
        <w:t>Երևանի</w:t>
      </w:r>
      <w:proofErr w:type="spellEnd"/>
      <w:r w:rsidRPr="00E27B3B">
        <w:rPr>
          <w:rFonts w:ascii="GHEA Grapalat" w:hAnsi="GHEA Grapalat" w:cs="Sylfaen"/>
          <w:i w:val="0"/>
        </w:rPr>
        <w:t xml:space="preserve"> </w:t>
      </w:r>
      <w:proofErr w:type="spellStart"/>
      <w:r w:rsidRPr="00E27B3B">
        <w:rPr>
          <w:rFonts w:ascii="GHEA Grapalat" w:hAnsi="GHEA Grapalat" w:cs="Sylfaen"/>
          <w:i w:val="0"/>
        </w:rPr>
        <w:t>քաղաքապետարանի</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կարիքների</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համար</w:t>
      </w:r>
      <w:proofErr w:type="spellEnd"/>
      <w:r w:rsidRPr="00CB3DE4">
        <w:rPr>
          <w:rFonts w:ascii="GHEA Grapalat" w:hAnsi="GHEA Grapalat" w:cs="Sylfaen"/>
          <w:i w:val="0"/>
        </w:rPr>
        <w:t xml:space="preserve">` </w:t>
      </w:r>
      <w:proofErr w:type="spellStart"/>
      <w:r w:rsidR="0051542C" w:rsidRPr="0051542C">
        <w:rPr>
          <w:rFonts w:ascii="GHEA Grapalat" w:hAnsi="GHEA Grapalat" w:cs="Sylfaen"/>
          <w:i w:val="0"/>
        </w:rPr>
        <w:t>Երևան</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քաղաքի</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Էրեբունի</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վարչական</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շրջանի</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Արին</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Բերդ</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փողոցի</w:t>
      </w:r>
      <w:proofErr w:type="spellEnd"/>
      <w:r w:rsidR="0051542C" w:rsidRPr="0051542C">
        <w:rPr>
          <w:rFonts w:ascii="GHEA Grapalat" w:hAnsi="GHEA Grapalat" w:cs="Sylfaen"/>
          <w:i w:val="0"/>
        </w:rPr>
        <w:t xml:space="preserve"> և </w:t>
      </w:r>
      <w:proofErr w:type="spellStart"/>
      <w:r w:rsidR="0051542C" w:rsidRPr="0051542C">
        <w:rPr>
          <w:rFonts w:ascii="GHEA Grapalat" w:hAnsi="GHEA Grapalat" w:cs="Sylfaen"/>
          <w:i w:val="0"/>
        </w:rPr>
        <w:t>Արցախի</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պողոտայի</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խաչմերուկը</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Արին</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Բերդ</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փողոցի</w:t>
      </w:r>
      <w:proofErr w:type="spellEnd"/>
      <w:r w:rsidR="0051542C" w:rsidRPr="0051542C">
        <w:rPr>
          <w:rFonts w:ascii="GHEA Grapalat" w:hAnsi="GHEA Grapalat" w:cs="Sylfaen"/>
          <w:i w:val="0"/>
        </w:rPr>
        <w:t xml:space="preserve"> 5-րդ </w:t>
      </w:r>
      <w:proofErr w:type="spellStart"/>
      <w:r w:rsidR="0051542C" w:rsidRPr="0051542C">
        <w:rPr>
          <w:rFonts w:ascii="GHEA Grapalat" w:hAnsi="GHEA Grapalat" w:cs="Sylfaen"/>
          <w:i w:val="0"/>
        </w:rPr>
        <w:t>նրբանցքի</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խաչմերուկին</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միացնող</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ճանապարհահատվածի</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հիմնանորոգման</w:t>
      </w:r>
      <w:proofErr w:type="spellEnd"/>
      <w:r w:rsidR="0051542C" w:rsidRPr="0051542C">
        <w:rPr>
          <w:rFonts w:ascii="GHEA Grapalat" w:hAnsi="GHEA Grapalat" w:cs="Sylfaen"/>
          <w:i w:val="0"/>
        </w:rPr>
        <w:t xml:space="preserve"> </w:t>
      </w:r>
      <w:proofErr w:type="spellStart"/>
      <w:r w:rsidR="0051542C" w:rsidRPr="0051542C">
        <w:rPr>
          <w:rFonts w:ascii="GHEA Grapalat" w:hAnsi="GHEA Grapalat" w:cs="Sylfaen"/>
          <w:i w:val="0"/>
        </w:rPr>
        <w:t>աշխատանքների</w:t>
      </w:r>
      <w:proofErr w:type="spellEnd"/>
      <w:r w:rsidR="00CB3DE4" w:rsidRPr="00CB3DE4">
        <w:rPr>
          <w:rFonts w:ascii="GHEA Grapalat" w:hAnsi="GHEA Grapalat" w:cs="Sylfaen"/>
          <w:i w:val="0"/>
        </w:rPr>
        <w:t xml:space="preserve"> </w:t>
      </w:r>
      <w:proofErr w:type="spellStart"/>
      <w:r w:rsidRPr="00CB3DE4">
        <w:rPr>
          <w:rFonts w:ascii="GHEA Grapalat" w:hAnsi="GHEA Grapalat" w:cs="Sylfaen"/>
          <w:i w:val="0"/>
        </w:rPr>
        <w:t>ձեռքբերումը</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այսուհետ</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նաև</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աշխատանք</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որ</w:t>
      </w:r>
      <w:r w:rsidR="00FE5311" w:rsidRPr="00CB3DE4">
        <w:rPr>
          <w:rFonts w:ascii="GHEA Grapalat" w:hAnsi="GHEA Grapalat" w:cs="Sylfaen"/>
          <w:i w:val="0"/>
        </w:rPr>
        <w:t>ը</w:t>
      </w:r>
      <w:proofErr w:type="spellEnd"/>
      <w:r w:rsidRPr="00CB3DE4">
        <w:rPr>
          <w:rFonts w:ascii="GHEA Grapalat" w:hAnsi="GHEA Grapalat" w:cs="Sylfaen"/>
          <w:i w:val="0"/>
        </w:rPr>
        <w:t xml:space="preserve"> </w:t>
      </w:r>
      <w:proofErr w:type="spellStart"/>
      <w:proofErr w:type="gramStart"/>
      <w:r w:rsidRPr="00CB3DE4">
        <w:rPr>
          <w:rFonts w:ascii="GHEA Grapalat" w:hAnsi="GHEA Grapalat" w:cs="Sylfaen"/>
          <w:i w:val="0"/>
        </w:rPr>
        <w:t>խմբավորված</w:t>
      </w:r>
      <w:proofErr w:type="spellEnd"/>
      <w:r w:rsidRPr="00CB3DE4">
        <w:rPr>
          <w:rFonts w:ascii="GHEA Grapalat" w:hAnsi="GHEA Grapalat" w:cs="Sylfaen"/>
          <w:i w:val="0"/>
        </w:rPr>
        <w:t xml:space="preserve">  </w:t>
      </w:r>
      <w:r w:rsidR="00FE5311" w:rsidRPr="00CB3DE4">
        <w:rPr>
          <w:rFonts w:ascii="GHEA Grapalat" w:hAnsi="GHEA Grapalat" w:cs="Sylfaen"/>
          <w:i w:val="0"/>
        </w:rPr>
        <w:t>է</w:t>
      </w:r>
      <w:proofErr w:type="gramEnd"/>
      <w:r w:rsidRPr="00CB3DE4">
        <w:rPr>
          <w:rFonts w:ascii="GHEA Grapalat" w:hAnsi="GHEA Grapalat" w:cs="Sylfaen"/>
          <w:i w:val="0"/>
        </w:rPr>
        <w:t xml:space="preserve"> </w:t>
      </w:r>
      <w:r w:rsidR="00FE5311" w:rsidRPr="00CB3DE4">
        <w:rPr>
          <w:rFonts w:ascii="GHEA Grapalat" w:hAnsi="GHEA Grapalat" w:cs="Sylfaen"/>
          <w:i w:val="0"/>
        </w:rPr>
        <w:t>1</w:t>
      </w:r>
      <w:r w:rsidRPr="00CB3DE4">
        <w:rPr>
          <w:rFonts w:ascii="GHEA Grapalat" w:hAnsi="GHEA Grapalat" w:cs="Sylfaen"/>
          <w:i w:val="0"/>
        </w:rPr>
        <w:t xml:space="preserve"> /</w:t>
      </w:r>
      <w:proofErr w:type="spellStart"/>
      <w:r w:rsidR="00FE5311" w:rsidRPr="00CB3DE4">
        <w:rPr>
          <w:rFonts w:ascii="GHEA Grapalat" w:hAnsi="GHEA Grapalat" w:cs="Sylfaen"/>
          <w:i w:val="0"/>
        </w:rPr>
        <w:t>մեկ</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չափաբաժ</w:t>
      </w:r>
      <w:r w:rsidR="00883D20" w:rsidRPr="00CB3DE4">
        <w:rPr>
          <w:rFonts w:ascii="GHEA Grapalat" w:hAnsi="GHEA Grapalat" w:cs="Sylfaen"/>
          <w:i w:val="0"/>
        </w:rPr>
        <w:t>ն</w:t>
      </w:r>
      <w:r w:rsidRPr="00E27B3B">
        <w:rPr>
          <w:rFonts w:ascii="GHEA Grapalat" w:hAnsi="GHEA Grapalat" w:cs="Sylfaen"/>
          <w:i w:val="0"/>
        </w:rPr>
        <w:t>ում</w:t>
      </w:r>
      <w:proofErr w:type="spellEnd"/>
      <w:r w:rsidRPr="00CB3DE4">
        <w:rPr>
          <w:rFonts w:ascii="GHEA Grapalat" w:hAnsi="GHEA Grapalat" w:cs="Sylfaen"/>
          <w:i w:val="0"/>
        </w:rPr>
        <w:t>`</w:t>
      </w:r>
    </w:p>
    <w:p w14:paraId="07040B7A" w14:textId="77777777" w:rsidR="00CC1CD1" w:rsidRPr="004F23E5" w:rsidRDefault="00CC1CD1" w:rsidP="00CC1CD1">
      <w:pPr>
        <w:rPr>
          <w:lang w:val="af-ZA"/>
        </w:rPr>
      </w:pP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980"/>
        <w:gridCol w:w="7200"/>
      </w:tblGrid>
      <w:tr w:rsidR="00CC1CD1" w:rsidRPr="00417B96" w14:paraId="627943F2" w14:textId="77777777" w:rsidTr="006507A1">
        <w:trPr>
          <w:trHeight w:val="420"/>
        </w:trPr>
        <w:tc>
          <w:tcPr>
            <w:tcW w:w="3307" w:type="dxa"/>
            <w:gridSpan w:val="2"/>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200" w:type="dxa"/>
            <w:vAlign w:val="center"/>
          </w:tcPr>
          <w:p w14:paraId="40A7050B" w14:textId="77777777" w:rsidR="00CC1CD1" w:rsidRPr="00417B96" w:rsidRDefault="00CC1CD1" w:rsidP="007759CD">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CC1CD1" w:rsidRPr="00A86963" w14:paraId="7694B3F0" w14:textId="77777777" w:rsidTr="006507A1">
        <w:trPr>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980"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200" w:type="dxa"/>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0F6DB4" w:rsidRPr="00C90F24" w14:paraId="50197FE0" w14:textId="77777777" w:rsidTr="006507A1">
        <w:tc>
          <w:tcPr>
            <w:tcW w:w="1327" w:type="dxa"/>
            <w:vAlign w:val="center"/>
          </w:tcPr>
          <w:p w14:paraId="41C7FF4A" w14:textId="77777777" w:rsidR="000F6DB4" w:rsidRPr="00B37CE4" w:rsidRDefault="000F6DB4" w:rsidP="000F6DB4">
            <w:pPr>
              <w:pStyle w:val="BodyTextIndent2"/>
              <w:spacing w:line="240" w:lineRule="auto"/>
              <w:ind w:firstLine="0"/>
              <w:jc w:val="center"/>
              <w:rPr>
                <w:rFonts w:ascii="GHEA Grapalat" w:hAnsi="GHEA Grapalat"/>
                <w:szCs w:val="24"/>
                <w:lang w:val="hy-AM"/>
              </w:rPr>
            </w:pPr>
            <w:r w:rsidRPr="00B37CE4">
              <w:rPr>
                <w:rFonts w:ascii="GHEA Grapalat" w:hAnsi="GHEA Grapalat"/>
                <w:szCs w:val="24"/>
                <w:lang w:val="hy-AM"/>
              </w:rPr>
              <w:t>1</w:t>
            </w:r>
          </w:p>
        </w:tc>
        <w:tc>
          <w:tcPr>
            <w:tcW w:w="1980" w:type="dxa"/>
            <w:vAlign w:val="center"/>
          </w:tcPr>
          <w:p w14:paraId="15E9AB51" w14:textId="77777777" w:rsidR="0051542C" w:rsidRPr="0051542C" w:rsidRDefault="0051542C" w:rsidP="0051542C">
            <w:pPr>
              <w:jc w:val="center"/>
              <w:rPr>
                <w:rFonts w:ascii="GHEA Grapalat" w:hAnsi="GHEA Grapalat" w:cs="Sylfaen"/>
                <w:sz w:val="20"/>
                <w:szCs w:val="20"/>
                <w:lang w:val="en-AU"/>
              </w:rPr>
            </w:pPr>
            <w:r w:rsidRPr="0051542C">
              <w:rPr>
                <w:rFonts w:ascii="GHEA Grapalat" w:hAnsi="GHEA Grapalat" w:cs="Sylfaen"/>
                <w:sz w:val="20"/>
                <w:szCs w:val="20"/>
                <w:lang w:val="en-AU"/>
              </w:rPr>
              <w:t>1,157,240,575.55</w:t>
            </w:r>
          </w:p>
          <w:p w14:paraId="30999286" w14:textId="1D3BB05D" w:rsidR="000F6DB4" w:rsidRPr="0051542C" w:rsidRDefault="000F6DB4" w:rsidP="000F6DB4">
            <w:pPr>
              <w:pStyle w:val="BodyTextIndent2"/>
              <w:spacing w:line="240" w:lineRule="auto"/>
              <w:ind w:firstLine="0"/>
              <w:jc w:val="center"/>
              <w:rPr>
                <w:rFonts w:ascii="GHEA Grapalat" w:hAnsi="GHEA Grapalat" w:cs="Sylfaen"/>
                <w:lang w:val="en-AU"/>
              </w:rPr>
            </w:pPr>
          </w:p>
        </w:tc>
        <w:tc>
          <w:tcPr>
            <w:tcW w:w="7200" w:type="dxa"/>
            <w:vAlign w:val="center"/>
          </w:tcPr>
          <w:p w14:paraId="0E96F3F4" w14:textId="37B16980" w:rsidR="000F6DB4" w:rsidRPr="007F2504" w:rsidRDefault="0051542C" w:rsidP="00E27B3B">
            <w:pPr>
              <w:pStyle w:val="BodyTextIndent2"/>
              <w:spacing w:line="240" w:lineRule="auto"/>
              <w:ind w:firstLine="0"/>
              <w:rPr>
                <w:rFonts w:ascii="GHEA Grapalat" w:hAnsi="GHEA Grapalat"/>
                <w:bCs/>
                <w:iCs/>
              </w:rPr>
            </w:pPr>
            <w:r w:rsidRPr="002759EB">
              <w:rPr>
                <w:rFonts w:ascii="GHEA Grapalat" w:hAnsi="GHEA Grapalat"/>
              </w:rPr>
              <w:t>Երևան քաղաքի Էրեբունի վարչական շրջանի Արին Բերդ փողոցի և Արցախի պողոտայի խաչմերուկը Արին Բերդ փողոցի 5-րդ նրբանցքի խաչմերուկին միացնող ճանապարհահատվածի հիմնանորոգման աշխատանքներ</w:t>
            </w:r>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proofErr w:type="gramStart"/>
      <w:r w:rsidRPr="00640568">
        <w:rPr>
          <w:rFonts w:ascii="GHEA Grapalat" w:hAnsi="GHEA Grapalat" w:cs="Sylfaen"/>
          <w:sz w:val="20"/>
          <w:lang w:val="ru-RU"/>
        </w:rPr>
        <w:t>Սույն</w:t>
      </w:r>
      <w:r w:rsidRPr="00640568">
        <w:rPr>
          <w:rFonts w:ascii="GHEA Grapalat" w:hAnsi="GHEA Grapalat" w:cs="Arial Armenian"/>
          <w:sz w:val="20"/>
          <w:lang w:val="es-ES"/>
        </w:rPr>
        <w:t xml:space="preserve">  </w:t>
      </w:r>
      <w:proofErr w:type="spellStart"/>
      <w:r w:rsidRPr="00640568">
        <w:rPr>
          <w:rFonts w:ascii="GHEA Grapalat" w:hAnsi="GHEA Grapalat" w:cs="Arial Armenian"/>
          <w:sz w:val="20"/>
          <w:lang w:val="es-ES"/>
        </w:rPr>
        <w:t>ընթացակարգին</w:t>
      </w:r>
      <w:proofErr w:type="spellEnd"/>
      <w:proofErr w:type="gramEnd"/>
      <w:r w:rsidRPr="00640568">
        <w:rPr>
          <w:rFonts w:ascii="GHEA Grapalat" w:hAnsi="GHEA Grapalat" w:cs="Arial Armenian"/>
          <w:sz w:val="20"/>
          <w:lang w:val="es-ES"/>
        </w:rPr>
        <w:t xml:space="preserve">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որոնց</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վերաբերյալ</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ոլորտում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հակամրցակցային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գերիշխող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դիրքի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չարաշահման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անբարեխիղճ</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մրցակցության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պատասխանատվություն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սահմանող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վարչական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ակտը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ներկայացվելու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երեք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տարվա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դարձել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անբողոքարկելի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իսկ</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բողոքարկված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լինելու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դեպքում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թողնվել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անփոփոխ</w:t>
      </w:r>
      <w:proofErr w:type="spellEnd"/>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409E37F1"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0D4EF65" w14:textId="77777777" w:rsidR="00CC1CD1" w:rsidRPr="00640568" w:rsidRDefault="00CC1CD1" w:rsidP="00CC1CD1">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559625C3"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C338F70" w14:textId="2C10F947" w:rsidR="00CC1CD1" w:rsidRDefault="00CC1CD1" w:rsidP="00CC1CD1">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571F05A0" w14:textId="77777777" w:rsidR="005200BD" w:rsidRPr="00FC334E" w:rsidRDefault="005200BD" w:rsidP="005200BD">
      <w:pPr>
        <w:pStyle w:val="ListParagraph"/>
        <w:numPr>
          <w:ilvl w:val="0"/>
          <w:numId w:val="31"/>
        </w:numPr>
        <w:ind w:left="90" w:firstLine="450"/>
        <w:jc w:val="both"/>
        <w:rPr>
          <w:rFonts w:ascii="GHEA Grapalat" w:hAnsi="GHEA Grapalat"/>
          <w:sz w:val="20"/>
          <w:szCs w:val="20"/>
          <w:lang w:val="es-ES"/>
        </w:rPr>
      </w:pPr>
      <w:r w:rsidRPr="00FC334E">
        <w:rPr>
          <w:rFonts w:ascii="GHEA Grapalat" w:hAnsi="GHEA Grapalat"/>
          <w:sz w:val="20"/>
          <w:szCs w:val="20"/>
          <w:lang w:val="es-ES"/>
        </w:rPr>
        <w:t xml:space="preserve">7) </w:t>
      </w:r>
      <w:proofErr w:type="spellStart"/>
      <w:r w:rsidRPr="00FC334E">
        <w:rPr>
          <w:rFonts w:ascii="GHEA Grapalat" w:hAnsi="GHEA Grapalat"/>
          <w:sz w:val="20"/>
          <w:szCs w:val="20"/>
          <w:lang w:val="es-ES"/>
        </w:rPr>
        <w:t>որոնք</w:t>
      </w:r>
      <w:proofErr w:type="spellEnd"/>
      <w:r w:rsidRPr="00FC334E">
        <w:rPr>
          <w:rFonts w:ascii="GHEA Grapalat" w:hAnsi="GHEA Grapalat"/>
          <w:sz w:val="20"/>
          <w:szCs w:val="20"/>
          <w:lang w:val="es-ES"/>
        </w:rPr>
        <w:t xml:space="preserve"> </w:t>
      </w:r>
      <w:r w:rsidRPr="00FC334E">
        <w:rPr>
          <w:rFonts w:ascii="GHEA Grapalat" w:hAnsi="GHEA Grapalat" w:cs="Calibri"/>
          <w:color w:val="000000"/>
          <w:lang w:val="hy-AM"/>
        </w:rPr>
        <w:t xml:space="preserve">ՀՀ </w:t>
      </w:r>
      <w:proofErr w:type="spellStart"/>
      <w:r w:rsidRPr="00FC334E">
        <w:rPr>
          <w:rFonts w:ascii="GHEA Grapalat" w:hAnsi="GHEA Grapalat" w:cs="Sylfaen"/>
          <w:sz w:val="20"/>
          <w:szCs w:val="20"/>
        </w:rPr>
        <w:t>կառավարության</w:t>
      </w:r>
      <w:proofErr w:type="spellEnd"/>
      <w:r w:rsidRPr="00FC334E">
        <w:rPr>
          <w:rFonts w:ascii="GHEA Grapalat" w:hAnsi="GHEA Grapalat" w:cs="Sylfaen"/>
          <w:sz w:val="20"/>
          <w:szCs w:val="20"/>
          <w:lang w:val="es-ES"/>
        </w:rPr>
        <w:t xml:space="preserve"> 20.06.2025</w:t>
      </w:r>
      <w:r w:rsidRPr="00FC334E">
        <w:rPr>
          <w:rFonts w:ascii="GHEA Grapalat" w:hAnsi="GHEA Grapalat" w:cs="Sylfaen"/>
          <w:sz w:val="20"/>
          <w:szCs w:val="20"/>
        </w:rPr>
        <w:t>թ</w:t>
      </w:r>
      <w:r w:rsidRPr="00FC334E">
        <w:rPr>
          <w:rFonts w:ascii="GHEA Grapalat" w:hAnsi="GHEA Grapalat" w:cs="Sylfaen"/>
          <w:sz w:val="20"/>
          <w:szCs w:val="20"/>
          <w:lang w:val="es-ES"/>
        </w:rPr>
        <w:t>. N 817-</w:t>
      </w:r>
      <w:r w:rsidRPr="00FC334E">
        <w:rPr>
          <w:rFonts w:ascii="GHEA Grapalat" w:hAnsi="GHEA Grapalat" w:cs="Sylfaen"/>
          <w:sz w:val="20"/>
          <w:szCs w:val="20"/>
        </w:rPr>
        <w:t>Ա</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որոշման</w:t>
      </w:r>
      <w:proofErr w:type="spellEnd"/>
      <w:r w:rsidRPr="00FC334E">
        <w:rPr>
          <w:rFonts w:ascii="GHEA Grapalat" w:hAnsi="GHEA Grapalat" w:cs="Sylfaen"/>
          <w:sz w:val="20"/>
          <w:szCs w:val="20"/>
          <w:lang w:val="es-ES"/>
        </w:rPr>
        <w:t xml:space="preserve"> 1-</w:t>
      </w:r>
      <w:proofErr w:type="spellStart"/>
      <w:r w:rsidRPr="00FC334E">
        <w:rPr>
          <w:rFonts w:ascii="GHEA Grapalat" w:hAnsi="GHEA Grapalat" w:cs="Sylfaen"/>
          <w:sz w:val="20"/>
          <w:szCs w:val="20"/>
        </w:rPr>
        <w:t>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կետի</w:t>
      </w:r>
      <w:proofErr w:type="spellEnd"/>
      <w:r w:rsidRPr="00FC334E">
        <w:rPr>
          <w:rFonts w:ascii="GHEA Grapalat" w:hAnsi="GHEA Grapalat" w:cs="Sylfaen"/>
          <w:sz w:val="20"/>
          <w:szCs w:val="20"/>
          <w:lang w:val="es-ES"/>
        </w:rPr>
        <w:t xml:space="preserve"> 2-</w:t>
      </w:r>
      <w:proofErr w:type="spellStart"/>
      <w:r w:rsidRPr="00FC334E">
        <w:rPr>
          <w:rFonts w:ascii="GHEA Grapalat" w:hAnsi="GHEA Grapalat" w:cs="Sylfaen"/>
          <w:sz w:val="20"/>
          <w:szCs w:val="20"/>
        </w:rPr>
        <w:t>րդ</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ենթակետի</w:t>
      </w:r>
      <w:proofErr w:type="spellEnd"/>
      <w:r w:rsidRPr="00FC334E">
        <w:rPr>
          <w:rFonts w:ascii="GHEA Grapalat" w:hAnsi="GHEA Grapalat" w:cs="Sylfaen"/>
          <w:sz w:val="20"/>
          <w:szCs w:val="20"/>
          <w:lang w:val="es-ES"/>
        </w:rPr>
        <w:t xml:space="preserve"> </w:t>
      </w:r>
      <w:r w:rsidRPr="00FC334E">
        <w:rPr>
          <w:rFonts w:ascii="GHEA Grapalat" w:hAnsi="GHEA Grapalat"/>
          <w:u w:val="single"/>
          <w:lang w:val="es-ES"/>
        </w:rPr>
        <w:t>«</w:t>
      </w:r>
      <w:r w:rsidRPr="00FC334E">
        <w:rPr>
          <w:rFonts w:ascii="GHEA Grapalat" w:hAnsi="GHEA Grapalat" w:cs="Sylfaen"/>
          <w:sz w:val="20"/>
          <w:szCs w:val="20"/>
        </w:rPr>
        <w:t>զ</w:t>
      </w:r>
      <w:r w:rsidRPr="00FC334E">
        <w:rPr>
          <w:rFonts w:ascii="GHEA Grapalat" w:hAnsi="GHEA Grapalat"/>
          <w:lang w:val="af-ZA"/>
        </w:rPr>
        <w:t>»</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պարբերության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վրա</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գնման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գործընթացներին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չմասնակցելու</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պարտավորագրերի</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հիմքով</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հայտը</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ներկայացնելու</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օրվա</w:t>
      </w:r>
      <w:proofErr w:type="spellEnd"/>
      <w:r w:rsidRPr="00FC334E">
        <w:rPr>
          <w:rFonts w:ascii="GHEA Grapalat" w:hAnsi="GHEA Grapalat"/>
          <w:sz w:val="20"/>
          <w:szCs w:val="20"/>
          <w:lang w:val="es-ES"/>
        </w:rPr>
        <w:t xml:space="preserve"> </w:t>
      </w:r>
      <w:proofErr w:type="spellStart"/>
      <w:proofErr w:type="gramStart"/>
      <w:r w:rsidRPr="00FC334E">
        <w:rPr>
          <w:rFonts w:ascii="GHEA Grapalat" w:hAnsi="GHEA Grapalat"/>
          <w:sz w:val="20"/>
          <w:szCs w:val="20"/>
          <w:lang w:val="es-ES"/>
        </w:rPr>
        <w:t>դրությամբ</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ներառված</w:t>
      </w:r>
      <w:proofErr w:type="spellEnd"/>
      <w:proofErr w:type="gram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են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նույն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որոշման</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կետի</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ենթակետով</w:t>
      </w:r>
      <w:proofErr w:type="spellEnd"/>
      <w:r w:rsidRPr="00FC334E">
        <w:rPr>
          <w:rFonts w:ascii="GHEA Grapalat" w:hAnsi="GHEA Grapalat"/>
          <w:sz w:val="20"/>
          <w:szCs w:val="20"/>
          <w:lang w:val="es-ES"/>
        </w:rPr>
        <w:t xml:space="preserve"> </w:t>
      </w:r>
      <w:proofErr w:type="spellStart"/>
      <w:proofErr w:type="gramStart"/>
      <w:r w:rsidRPr="00FC334E">
        <w:rPr>
          <w:rFonts w:ascii="GHEA Grapalat" w:hAnsi="GHEA Grapalat"/>
          <w:sz w:val="20"/>
          <w:szCs w:val="20"/>
          <w:lang w:val="es-ES"/>
        </w:rPr>
        <w:t>նախատեսված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ցուցակում</w:t>
      </w:r>
      <w:proofErr w:type="spellEnd"/>
      <w:proofErr w:type="gram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
    <w:p w14:paraId="287F5767" w14:textId="77777777" w:rsidR="00CC1CD1" w:rsidRPr="00296EE5"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Բացի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կետով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lastRenderedPageBreak/>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հայտարարությունից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թվում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ընտրված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փաստաթղթեր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հիմնավորումներ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չեն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կարող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պահանջվել</w:t>
      </w:r>
      <w:proofErr w:type="spellEnd"/>
      <w:r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Pr="005E1F72">
        <w:rPr>
          <w:rFonts w:ascii="GHEA Grapalat" w:hAnsi="GHEA Grapalat" w:cs="Tahoma"/>
          <w:sz w:val="20"/>
        </w:rPr>
        <w:t>Մասնակցի</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հայտարարության</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իսկությունը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գնահատող</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այսուհետ</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գնահատում</w:t>
      </w:r>
      <w:proofErr w:type="spellEnd"/>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proofErr w:type="spellStart"/>
      <w:r w:rsidRPr="005E1F72">
        <w:rPr>
          <w:rFonts w:ascii="GHEA Grapalat" w:hAnsi="GHEA Grapalat" w:cs="Tahoma"/>
          <w:sz w:val="20"/>
        </w:rPr>
        <w:t>սույն</w:t>
      </w:r>
      <w:proofErr w:type="spellEnd"/>
      <w:r w:rsidRPr="005E1F72">
        <w:rPr>
          <w:rFonts w:ascii="GHEA Grapalat" w:hAnsi="GHEA Grapalat" w:cs="Tahoma"/>
          <w:sz w:val="20"/>
          <w:lang w:val="es-ES"/>
        </w:rPr>
        <w:t xml:space="preserve"> </w:t>
      </w:r>
      <w:proofErr w:type="spellStart"/>
      <w:r w:rsidRPr="004E515C">
        <w:rPr>
          <w:rFonts w:ascii="GHEA Grapalat" w:hAnsi="GHEA Grapalat" w:cs="Tahoma"/>
          <w:sz w:val="20"/>
        </w:rPr>
        <w:t>հրավերով</w:t>
      </w:r>
      <w:proofErr w:type="spellEnd"/>
      <w:r w:rsidRPr="005C6B8D">
        <w:rPr>
          <w:rFonts w:ascii="GHEA Grapalat" w:hAnsi="GHEA Grapalat" w:cs="Tahoma"/>
          <w:sz w:val="20"/>
          <w:lang w:val="es-ES"/>
        </w:rPr>
        <w:t xml:space="preserve"> </w:t>
      </w:r>
      <w:proofErr w:type="spellStart"/>
      <w:r w:rsidRPr="005C6B8D">
        <w:rPr>
          <w:rFonts w:ascii="GHEA Grapalat" w:hAnsi="GHEA Grapalat" w:cs="Tahoma"/>
          <w:sz w:val="20"/>
        </w:rPr>
        <w:t>սահմանված</w:t>
      </w:r>
      <w:proofErr w:type="spellEnd"/>
      <w:r w:rsidRPr="000E5F1F">
        <w:rPr>
          <w:rFonts w:ascii="GHEA Grapalat" w:hAnsi="GHEA Grapalat" w:cs="Tahoma"/>
          <w:sz w:val="20"/>
          <w:lang w:val="es-ES"/>
        </w:rPr>
        <w:t xml:space="preserve"> </w:t>
      </w:r>
      <w:proofErr w:type="spellStart"/>
      <w:r w:rsidRPr="00403A28">
        <w:rPr>
          <w:rFonts w:ascii="GHEA Grapalat" w:hAnsi="GHEA Grapalat" w:cs="Tahoma"/>
          <w:sz w:val="20"/>
        </w:rPr>
        <w:t>պայմաններով</w:t>
      </w:r>
      <w:proofErr w:type="spellEnd"/>
      <w:r w:rsidRPr="00296EE5">
        <w:rPr>
          <w:rFonts w:ascii="GHEA Grapalat" w:hAnsi="GHEA Grapalat" w:cs="Tahoma"/>
          <w:sz w:val="20"/>
          <w:lang w:val="es-ES"/>
        </w:rPr>
        <w:t>:</w:t>
      </w:r>
    </w:p>
    <w:p w14:paraId="684EA155" w14:textId="77777777" w:rsidR="00396814" w:rsidRPr="003E3DC0" w:rsidRDefault="00396814" w:rsidP="00396814">
      <w:pPr>
        <w:ind w:firstLine="720"/>
        <w:jc w:val="both"/>
        <w:rPr>
          <w:rFonts w:ascii="GHEA Grapalat" w:hAnsi="GHEA Grapalat" w:cs="Sylfaen"/>
          <w:sz w:val="20"/>
          <w:szCs w:val="20"/>
          <w:lang w:val="es-ES"/>
        </w:rPr>
      </w:pPr>
      <w:r w:rsidRPr="003E3DC0">
        <w:rPr>
          <w:rFonts w:ascii="GHEA Grapalat" w:hAnsi="GHEA Grapalat" w:cs="Tahoma"/>
          <w:sz w:val="20"/>
          <w:szCs w:val="20"/>
          <w:lang w:val="es-ES"/>
        </w:rPr>
        <w:t>2.3</w:t>
      </w:r>
      <w:r w:rsidRPr="003E3DC0">
        <w:rPr>
          <w:rFonts w:ascii="GHEA Grapalat" w:hAnsi="GHEA Grapalat" w:cs="Tahoma"/>
          <w:sz w:val="20"/>
          <w:szCs w:val="20"/>
          <w:lang w:val="hy-AM"/>
        </w:rPr>
        <w:t xml:space="preserve"> </w:t>
      </w:r>
      <w:bookmarkStart w:id="4" w:name="_Hlk201942661"/>
      <w:proofErr w:type="spellStart"/>
      <w:r w:rsidRPr="003E3DC0">
        <w:rPr>
          <w:rFonts w:ascii="GHEA Grapalat" w:hAnsi="GHEA Grapalat" w:cs="Sylfaen"/>
          <w:sz w:val="20"/>
          <w:szCs w:val="20"/>
        </w:rPr>
        <w:t>Մասնակիցի</w:t>
      </w:r>
      <w:proofErr w:type="spellEnd"/>
      <w:r w:rsidRPr="003E3DC0">
        <w:rPr>
          <w:rFonts w:ascii="GHEA Grapalat" w:hAnsi="GHEA Grapalat" w:cs="Sylfaen"/>
          <w:sz w:val="20"/>
          <w:szCs w:val="20"/>
        </w:rPr>
        <w:t>՝</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Օ</w:t>
      </w:r>
      <w:proofErr w:type="spellStart"/>
      <w:r w:rsidRPr="003E3DC0">
        <w:rPr>
          <w:rFonts w:ascii="GHEA Grapalat" w:hAnsi="GHEA Grapalat" w:cs="Sylfaen"/>
          <w:sz w:val="20"/>
          <w:szCs w:val="20"/>
        </w:rPr>
        <w:t>րենքի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հոդվածի</w:t>
      </w:r>
      <w:proofErr w:type="spellEnd"/>
      <w:r w:rsidRPr="003E3DC0">
        <w:rPr>
          <w:rFonts w:ascii="GHEA Grapalat" w:hAnsi="GHEA Grapalat" w:cs="Sylfaen"/>
          <w:sz w:val="20"/>
          <w:szCs w:val="20"/>
          <w:lang w:val="es-ES"/>
        </w:rPr>
        <w:t xml:space="preserve"> 1-</w:t>
      </w:r>
      <w:proofErr w:type="spellStart"/>
      <w:r w:rsidRPr="003E3DC0">
        <w:rPr>
          <w:rFonts w:ascii="GHEA Grapalat" w:hAnsi="GHEA Grapalat" w:cs="Sylfaen"/>
          <w:sz w:val="20"/>
          <w:szCs w:val="20"/>
        </w:rPr>
        <w:t>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կետով</w:t>
      </w:r>
      <w:proofErr w:type="spellEnd"/>
      <w:r w:rsidRPr="003E3DC0">
        <w:rPr>
          <w:rFonts w:ascii="GHEA Grapalat" w:hAnsi="GHEA Grapalat" w:cs="Sylfaen"/>
          <w:sz w:val="20"/>
          <w:szCs w:val="20"/>
          <w:lang w:val="es-ES"/>
        </w:rPr>
        <w:t xml:space="preserve"> </w:t>
      </w:r>
      <w:bookmarkStart w:id="5" w:name="_Hlk201928997"/>
      <w:proofErr w:type="spellStart"/>
      <w:r w:rsidRPr="003E3DC0">
        <w:rPr>
          <w:rFonts w:ascii="GHEA Grapalat" w:hAnsi="GHEA Grapalat" w:cs="Sylfaen"/>
          <w:sz w:val="20"/>
          <w:szCs w:val="20"/>
          <w:lang w:val="es-ES"/>
        </w:rPr>
        <w:t>ինչպես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նաև</w:t>
      </w:r>
      <w:proofErr w:type="spellEnd"/>
      <w:r w:rsidRPr="003E3DC0">
        <w:rPr>
          <w:rFonts w:ascii="GHEA Grapalat" w:hAnsi="GHEA Grapalat" w:cs="Sylfaen"/>
          <w:sz w:val="20"/>
          <w:szCs w:val="20"/>
          <w:lang w:val="es-ES"/>
        </w:rPr>
        <w:t xml:space="preserve"> </w:t>
      </w:r>
      <w:r w:rsidRPr="003E3DC0">
        <w:rPr>
          <w:rFonts w:ascii="GHEA Grapalat" w:hAnsi="GHEA Grapalat" w:cs="Calibri"/>
          <w:color w:val="000000"/>
          <w:lang w:val="hy-AM"/>
        </w:rPr>
        <w:t xml:space="preserve">ՀՀ </w:t>
      </w:r>
      <w:proofErr w:type="spellStart"/>
      <w:r w:rsidRPr="003E3DC0">
        <w:rPr>
          <w:rFonts w:ascii="GHEA Grapalat" w:hAnsi="GHEA Grapalat" w:cs="Sylfaen"/>
          <w:sz w:val="20"/>
          <w:szCs w:val="20"/>
        </w:rPr>
        <w:t>կառավարության</w:t>
      </w:r>
      <w:proofErr w:type="spellEnd"/>
      <w:r w:rsidRPr="003E3DC0">
        <w:rPr>
          <w:rFonts w:ascii="GHEA Grapalat" w:hAnsi="GHEA Grapalat" w:cs="Sylfaen"/>
          <w:sz w:val="20"/>
          <w:szCs w:val="20"/>
          <w:lang w:val="es-ES"/>
        </w:rPr>
        <w:t xml:space="preserve"> 20.06.2025</w:t>
      </w:r>
      <w:r w:rsidRPr="003E3DC0">
        <w:rPr>
          <w:rFonts w:ascii="GHEA Grapalat" w:hAnsi="GHEA Grapalat" w:cs="Sylfaen"/>
          <w:sz w:val="20"/>
          <w:szCs w:val="20"/>
        </w:rPr>
        <w:t>թ</w:t>
      </w:r>
      <w:r w:rsidRPr="003E3DC0">
        <w:rPr>
          <w:rFonts w:ascii="GHEA Grapalat" w:hAnsi="GHEA Grapalat" w:cs="Sylfaen"/>
          <w:sz w:val="20"/>
          <w:szCs w:val="20"/>
          <w:lang w:val="es-ES"/>
        </w:rPr>
        <w:t>. N 817-</w:t>
      </w:r>
      <w:r w:rsidRPr="003E3DC0">
        <w:rPr>
          <w:rFonts w:ascii="GHEA Grapalat" w:hAnsi="GHEA Grapalat" w:cs="Sylfaen"/>
          <w:sz w:val="20"/>
          <w:szCs w:val="20"/>
        </w:rPr>
        <w:t>Ա</w:t>
      </w:r>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որոշման</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կետի</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ենթակետով</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նախատեսված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ցուցակներում</w:t>
      </w:r>
      <w:proofErr w:type="spellEnd"/>
      <w:r w:rsidRPr="003E3DC0">
        <w:rPr>
          <w:rFonts w:ascii="GHEA Grapalat" w:hAnsi="GHEA Grapalat" w:cs="Sylfaen"/>
          <w:sz w:val="20"/>
          <w:szCs w:val="20"/>
          <w:lang w:val="es-ES"/>
        </w:rPr>
        <w:t xml:space="preserve"> </w:t>
      </w:r>
      <w:bookmarkEnd w:id="5"/>
      <w:proofErr w:type="spellStart"/>
      <w:proofErr w:type="gramStart"/>
      <w:r w:rsidRPr="003E3DC0">
        <w:rPr>
          <w:rFonts w:ascii="GHEA Grapalat" w:hAnsi="GHEA Grapalat" w:cs="Sylfaen"/>
          <w:sz w:val="20"/>
          <w:szCs w:val="20"/>
        </w:rPr>
        <w:t>ներառվելը</w:t>
      </w:r>
      <w:proofErr w:type="spellEnd"/>
      <w:r w:rsidRPr="003E3DC0">
        <w:rPr>
          <w:rFonts w:ascii="GHEA Grapalat" w:hAnsi="GHEA Grapalat" w:cs="Sylfaen"/>
          <w:sz w:val="20"/>
          <w:szCs w:val="20"/>
          <w:lang w:val="es-ES"/>
        </w:rPr>
        <w:t xml:space="preserve"> ,</w:t>
      </w:r>
      <w:proofErr w:type="gram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դրանցում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գտնվելու</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ժամանակահատվածում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ինքնաբերաբար</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հանգեցնում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են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վերջինիս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հետ</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փոխկապակցված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անձանց</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գնումների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գործընթացին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մասնակցության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իրավունքի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սահմանափակման</w:t>
      </w:r>
      <w:proofErr w:type="spellEnd"/>
      <w:r w:rsidRPr="003E3DC0">
        <w:rPr>
          <w:rFonts w:ascii="GHEA Grapalat" w:hAnsi="GHEA Grapalat" w:cs="Sylfaen"/>
          <w:sz w:val="20"/>
          <w:szCs w:val="20"/>
          <w:lang w:val="es-ES"/>
        </w:rPr>
        <w:t>:</w:t>
      </w:r>
    </w:p>
    <w:p w14:paraId="2B9035F6" w14:textId="77777777" w:rsidR="00396814" w:rsidRPr="0093002B" w:rsidRDefault="00396814" w:rsidP="00396814">
      <w:pPr>
        <w:ind w:firstLine="720"/>
        <w:jc w:val="both"/>
        <w:rPr>
          <w:rFonts w:ascii="GHEA Grapalat" w:hAnsi="GHEA Grapalat"/>
          <w:sz w:val="20"/>
          <w:szCs w:val="20"/>
          <w:lang w:val="es-ES"/>
        </w:rPr>
      </w:pPr>
      <w:r w:rsidRPr="003E3DC0">
        <w:rPr>
          <w:rFonts w:ascii="GHEA Grapalat" w:hAnsi="GHEA Grapalat"/>
          <w:color w:val="000000"/>
          <w:lang w:val="es-ES"/>
        </w:rPr>
        <w:t xml:space="preserve"> </w:t>
      </w:r>
      <w:bookmarkEnd w:id="4"/>
      <w:r w:rsidRPr="003E3DC0">
        <w:rPr>
          <w:rFonts w:ascii="GHEA Grapalat" w:hAnsi="GHEA Grapalat" w:cs="Tahoma"/>
          <w:sz w:val="20"/>
          <w:szCs w:val="20"/>
          <w:lang w:val="es-ES"/>
        </w:rPr>
        <w:t xml:space="preserve"> </w:t>
      </w:r>
      <w:r w:rsidRPr="003E3DC0">
        <w:rPr>
          <w:rFonts w:ascii="GHEA Grapalat" w:hAnsi="GHEA Grapalat" w:cs="Sylfaen"/>
          <w:sz w:val="20"/>
          <w:szCs w:val="20"/>
          <w:lang w:val="hy-AM"/>
        </w:rPr>
        <w:t>Արգելվում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է</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կետով</w:t>
      </w:r>
      <w:r w:rsidRPr="003E3DC0">
        <w:rPr>
          <w:rFonts w:ascii="GHEA Grapalat" w:hAnsi="GHEA Grapalat"/>
          <w:sz w:val="20"/>
          <w:szCs w:val="20"/>
          <w:lang w:val="es-ES"/>
        </w:rPr>
        <w:t xml:space="preserve"> </w:t>
      </w:r>
      <w:r w:rsidRPr="003E3DC0">
        <w:rPr>
          <w:rFonts w:ascii="GHEA Grapalat" w:hAnsi="GHEA Grapalat"/>
          <w:sz w:val="20"/>
          <w:szCs w:val="20"/>
          <w:lang w:val="hy-AM"/>
        </w:rPr>
        <w:t>սահմանված</w:t>
      </w:r>
      <w:r w:rsidRPr="003E3DC0">
        <w:rPr>
          <w:rFonts w:ascii="GHEA Grapalat" w:hAnsi="GHEA Grapalat"/>
          <w:sz w:val="20"/>
          <w:szCs w:val="20"/>
          <w:lang w:val="es-ES"/>
        </w:rPr>
        <w:t xml:space="preserve"> </w:t>
      </w:r>
      <w:r w:rsidRPr="003E3DC0">
        <w:rPr>
          <w:rFonts w:ascii="GHEA Grapalat" w:hAnsi="GHEA Grapalat"/>
          <w:sz w:val="20"/>
          <w:szCs w:val="20"/>
          <w:lang w:val="hy-AM"/>
        </w:rPr>
        <w:t>փոխկապակցված</w:t>
      </w:r>
      <w:r w:rsidRPr="003E3DC0">
        <w:rPr>
          <w:rFonts w:ascii="GHEA Grapalat" w:hAnsi="GHEA Grapalat"/>
          <w:sz w:val="20"/>
          <w:szCs w:val="20"/>
          <w:lang w:val="es-ES"/>
        </w:rPr>
        <w:t xml:space="preserve"> </w:t>
      </w:r>
      <w:r w:rsidRPr="003E3DC0">
        <w:rPr>
          <w:rFonts w:ascii="GHEA Grapalat" w:hAnsi="GHEA Grapalat"/>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sz w:val="20"/>
          <w:szCs w:val="20"/>
          <w:lang w:val="hy-AM"/>
        </w:rPr>
        <w:t>և</w:t>
      </w:r>
      <w:r w:rsidRPr="003E3DC0">
        <w:rPr>
          <w:rFonts w:ascii="GHEA Grapalat" w:hAnsi="GHEA Grapalat"/>
          <w:sz w:val="20"/>
          <w:szCs w:val="20"/>
          <w:lang w:val="es-ES"/>
        </w:rPr>
        <w:t xml:space="preserve"> (</w:t>
      </w:r>
      <w:r w:rsidRPr="003E3DC0">
        <w:rPr>
          <w:rFonts w:ascii="GHEA Grapalat" w:hAnsi="GHEA Grapalat"/>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ավելի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քան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հիսուն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տոկոս</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պատկանող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բաժնեմաս</w:t>
      </w:r>
      <w:r w:rsidRPr="003E3DC0">
        <w:rPr>
          <w:rFonts w:ascii="GHEA Grapalat" w:hAnsi="GHEA Grapalat"/>
          <w:sz w:val="20"/>
          <w:szCs w:val="20"/>
          <w:lang w:val="es-ES"/>
        </w:rPr>
        <w:t xml:space="preserve"> (</w:t>
      </w:r>
      <w:r w:rsidRPr="003E3DC0">
        <w:rPr>
          <w:rFonts w:ascii="GHEA Grapalat" w:hAnsi="GHEA Grapalat"/>
          <w:sz w:val="20"/>
          <w:szCs w:val="20"/>
          <w:lang w:val="hy-AM"/>
        </w:rPr>
        <w:t>փայաբաժին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ունեցող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միաժամանակյա</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մասնակցությունը</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 xml:space="preserve">ընթացակարգին </w:t>
      </w:r>
      <w:r w:rsidRPr="003E3DC0">
        <w:rPr>
          <w:rFonts w:ascii="GHEA Grapalat" w:hAnsi="GHEA Grapalat" w:cs="Sylfaen"/>
          <w:sz w:val="20"/>
          <w:szCs w:val="20"/>
          <w:lang w:val="es-ES"/>
        </w:rPr>
        <w:t>(</w:t>
      </w:r>
      <w:r w:rsidRPr="003E3DC0">
        <w:rPr>
          <w:rFonts w:ascii="GHEA Grapalat" w:hAnsi="GHEA Grapalat" w:cs="Sylfaen"/>
          <w:sz w:val="20"/>
          <w:szCs w:val="20"/>
          <w:lang w:val="hy-AM"/>
        </w:rPr>
        <w:t>միևնույն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չափաբաժնին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բացառությամբ</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պետության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համայնքների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և</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cs="Sylfaen"/>
          <w:sz w:val="20"/>
          <w:szCs w:val="20"/>
          <w:lang w:val="es-ES"/>
        </w:rPr>
        <w:t xml:space="preserve">) </w:t>
      </w:r>
      <w:r w:rsidRPr="003E3DC0">
        <w:rPr>
          <w:rFonts w:ascii="GHEA Grapalat" w:hAnsi="GHEA Grapalat" w:cs="Sylfaen"/>
          <w:sz w:val="20"/>
          <w:lang w:val="hy-AM"/>
        </w:rPr>
        <w:t>համատեղ</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ործունեության</w:t>
      </w:r>
      <w:r w:rsidRPr="003E3DC0">
        <w:rPr>
          <w:rFonts w:ascii="GHEA Grapalat" w:hAnsi="GHEA Grapalat" w:cs="Times Armenian"/>
          <w:sz w:val="20"/>
          <w:lang w:val="af-ZA"/>
        </w:rPr>
        <w:t xml:space="preserve"> </w:t>
      </w:r>
      <w:r w:rsidRPr="003E3DC0">
        <w:rPr>
          <w:rFonts w:ascii="GHEA Grapalat" w:hAnsi="GHEA Grapalat" w:cs="Sylfaen"/>
          <w:sz w:val="20"/>
          <w:lang w:val="hy-AM"/>
        </w:rPr>
        <w:t>կար</w:t>
      </w:r>
      <w:r w:rsidRPr="003E3DC0">
        <w:rPr>
          <w:rFonts w:ascii="GHEA Grapalat" w:hAnsi="GHEA Grapalat" w:cs="Times Armenian"/>
          <w:sz w:val="20"/>
          <w:lang w:val="hy-AM"/>
        </w:rPr>
        <w:t>գ</w:t>
      </w:r>
      <w:r w:rsidRPr="003E3DC0">
        <w:rPr>
          <w:rFonts w:ascii="GHEA Grapalat" w:hAnsi="GHEA Grapalat" w:cs="Sylfaen"/>
          <w:sz w:val="20"/>
          <w:lang w:val="hy-AM"/>
        </w:rPr>
        <w:t>ով</w:t>
      </w:r>
      <w:r w:rsidRPr="003E3DC0">
        <w:rPr>
          <w:rFonts w:ascii="GHEA Grapalat" w:hAnsi="GHEA Grapalat" w:cs="Sylfaen"/>
          <w:sz w:val="20"/>
          <w:lang w:val="af-ZA"/>
        </w:rPr>
        <w:t xml:space="preserve"> </w:t>
      </w:r>
      <w:r w:rsidRPr="003E3DC0">
        <w:rPr>
          <w:rFonts w:ascii="GHEA Grapalat" w:hAnsi="GHEA Grapalat" w:cs="Times Armenian"/>
          <w:sz w:val="20"/>
          <w:lang w:val="af-ZA"/>
        </w:rPr>
        <w:t>(</w:t>
      </w:r>
      <w:r w:rsidRPr="003E3DC0">
        <w:rPr>
          <w:rFonts w:ascii="GHEA Grapalat" w:hAnsi="GHEA Grapalat" w:cs="Sylfaen"/>
          <w:sz w:val="20"/>
          <w:lang w:val="hy-AM"/>
        </w:rPr>
        <w:t>կոնսորցիումով</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նումների</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ործընթացին</w:t>
      </w:r>
      <w:r w:rsidRPr="003E3DC0">
        <w:rPr>
          <w:rFonts w:ascii="GHEA Grapalat" w:hAnsi="GHEA Grapalat" w:cs="Sylfaen"/>
          <w:sz w:val="20"/>
          <w:lang w:val="es-ES"/>
        </w:rPr>
        <w:t xml:space="preserve"> </w:t>
      </w:r>
      <w:r w:rsidRPr="003E3DC0">
        <w:rPr>
          <w:rFonts w:ascii="GHEA Grapalat" w:hAnsi="GHEA Grapalat" w:cs="Sylfaen"/>
          <w:sz w:val="20"/>
          <w:szCs w:val="20"/>
          <w:lang w:val="hy-AM"/>
        </w:rPr>
        <w:t>մասնակցության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դեպքերի</w:t>
      </w:r>
      <w:r w:rsidRPr="003E3DC0">
        <w:rPr>
          <w:rFonts w:ascii="GHEA Grapalat" w:hAnsi="GHEA Grapalat" w:cs="Sylfaen"/>
          <w:sz w:val="20"/>
          <w:szCs w:val="20"/>
          <w:lang w:val="es-ES"/>
        </w:rPr>
        <w:t>:</w:t>
      </w:r>
    </w:p>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կետի</w:t>
      </w:r>
      <w:proofErr w:type="spellEnd"/>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77777777"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proofErr w:type="spellStart"/>
      <w:r w:rsidRPr="00417B96">
        <w:rPr>
          <w:rFonts w:ascii="GHEA Grapalat" w:hAnsi="GHEA Grapalat" w:cs="Sylfaen"/>
          <w:sz w:val="20"/>
        </w:rPr>
        <w:t>պայմանագրի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կողմ</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կարող</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հանդիսանալ</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սույն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ընթացակարգին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մասնակցելու</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նպատակով</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հայտ</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ներկայացրած</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մասնակիցը</w:t>
      </w:r>
      <w:proofErr w:type="spellEnd"/>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77777777"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proofErr w:type="spellStart"/>
      <w:r w:rsidRPr="00330A00">
        <w:rPr>
          <w:rFonts w:ascii="GHEA Grapalat" w:hAnsi="GHEA Grapalat" w:cs="Sylfaen"/>
          <w:lang w:val="en-US"/>
        </w:rPr>
        <w:t>միևնույն</w:t>
      </w:r>
      <w:proofErr w:type="spellEnd"/>
      <w:r w:rsidRPr="00406C77">
        <w:rPr>
          <w:rFonts w:ascii="GHEA Grapalat" w:hAnsi="GHEA Grapalat" w:cs="Sylfaen"/>
        </w:rPr>
        <w:t xml:space="preserve"> </w:t>
      </w:r>
      <w:proofErr w:type="spellStart"/>
      <w:r w:rsidRPr="00330A00">
        <w:rPr>
          <w:rFonts w:ascii="GHEA Grapalat" w:hAnsi="GHEA Grapalat" w:cs="Sylfaen"/>
          <w:lang w:val="en-US"/>
        </w:rPr>
        <w:t>չափաբաժնին</w:t>
      </w:r>
      <w:proofErr w:type="spellEnd"/>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lastRenderedPageBreak/>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29-</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համակարգի</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միջոցով</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հանձնաժողովից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r w:rsidRPr="005E1F72">
        <w:rPr>
          <w:rFonts w:ascii="GHEA Grapalat" w:hAnsi="GHEA Grapalat"/>
          <w:sz w:val="20"/>
          <w:lang w:val="af-ZA"/>
        </w:rPr>
        <w:t xml:space="preserve"> </w:t>
      </w:r>
      <w:proofErr w:type="spellStart"/>
      <w:r w:rsidRPr="005E1F72">
        <w:rPr>
          <w:rFonts w:ascii="GHEA Grapalat" w:hAnsi="GHEA Grapalat"/>
          <w:sz w:val="20"/>
        </w:rPr>
        <w:t>Հանձնաժողովը</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համակարգի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միջոցով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տրամադրելու</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օրը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համակարգում</w:t>
      </w:r>
      <w:proofErr w:type="spellEnd"/>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proofErr w:type="spellStart"/>
      <w:r w:rsidRPr="005E1F72">
        <w:rPr>
          <w:rFonts w:ascii="GHEA Grapalat" w:hAnsi="GHEA Grapalat" w:cs="Sylfaen"/>
          <w:sz w:val="20"/>
        </w:rPr>
        <w:t>գործող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բաժնի</w:t>
      </w:r>
      <w:proofErr w:type="spellEnd"/>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Հրավերների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վերաբերյալ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ենթաբաբաժնում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Arial Unicode"/>
          <w:sz w:val="20"/>
        </w:rPr>
        <w:t>սույն</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Pr="005E1F72">
        <w:rPr>
          <w:rFonts w:ascii="GHEA Grapalat" w:hAnsi="GHEA Grapalat"/>
          <w:sz w:val="20"/>
          <w:szCs w:val="20"/>
        </w:rPr>
        <w:t>Ընդ</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որում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մասնակիցը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գրավոր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ծանուցվում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պարզաբանում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չտրամադրելու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հիմքերի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հարցումը</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հաջորդող</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երկու</w:t>
      </w:r>
      <w:proofErr w:type="spellEnd"/>
      <w:r w:rsidRPr="005E1F72">
        <w:rPr>
          <w:rFonts w:ascii="GHEA Grapalat" w:hAnsi="GHEA Grapalat" w:cs="Sylfaen"/>
          <w:sz w:val="20"/>
          <w:szCs w:val="20"/>
          <w:lang w:val="af-ZA"/>
        </w:rPr>
        <w:t xml:space="preserve"> </w:t>
      </w:r>
      <w:proofErr w:type="spellStart"/>
      <w:r w:rsidRPr="005E1F72">
        <w:rPr>
          <w:rFonts w:ascii="GHEA Grapalat" w:hAnsi="GHEA Grapalat" w:cs="Sylfaen"/>
          <w:sz w:val="20"/>
          <w:szCs w:val="20"/>
        </w:rPr>
        <w:t>օրացուցային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Pr="005E1F72">
        <w:rPr>
          <w:rFonts w:ascii="GHEA Grapalat" w:hAnsi="GHEA Grapalat" w:cs="Arial Unicode"/>
          <w:sz w:val="20"/>
        </w:rPr>
        <w:t>համակարգում</w:t>
      </w:r>
      <w:proofErr w:type="spellEnd"/>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3"/>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lastRenderedPageBreak/>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4309EE66"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36A5D1A"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F57EA6">
        <w:rPr>
          <w:rFonts w:ascii="GHEA Grapalat" w:hAnsi="GHEA Grapalat" w:cs="Sylfaen"/>
          <w:szCs w:val="24"/>
          <w:lang w:val="hy-AM"/>
        </w:rPr>
        <w:t>բաց մրցույթ</w:t>
      </w:r>
      <w:r w:rsidR="00AE26C8" w:rsidRPr="0093002B">
        <w:rPr>
          <w:rFonts w:ascii="GHEA Grapalat" w:hAnsi="GHEA Grapalat" w:cs="Sylfaen"/>
          <w:szCs w:val="24"/>
          <w:lang w:val="hy-AM"/>
        </w:rPr>
        <w:t xml:space="preserve">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0A6BED6D"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973E8B">
        <w:rPr>
          <w:rFonts w:ascii="GHEA Grapalat" w:hAnsi="GHEA Grapalat"/>
          <w:b/>
        </w:rPr>
        <w:t xml:space="preserve">մինչև 2026 թվականի </w:t>
      </w:r>
      <w:r w:rsidR="00D56150">
        <w:rPr>
          <w:rFonts w:ascii="GHEA Grapalat" w:hAnsi="GHEA Grapalat"/>
          <w:b/>
        </w:rPr>
        <w:t>մարտի</w:t>
      </w:r>
      <w:r w:rsidR="00973E8B">
        <w:rPr>
          <w:rFonts w:ascii="GHEA Grapalat" w:hAnsi="GHEA Grapalat"/>
          <w:b/>
        </w:rPr>
        <w:t xml:space="preserve"> </w:t>
      </w:r>
      <w:r w:rsidR="0069505B">
        <w:rPr>
          <w:rFonts w:ascii="GHEA Grapalat" w:hAnsi="GHEA Grapalat"/>
          <w:b/>
        </w:rPr>
        <w:t>2</w:t>
      </w:r>
      <w:r w:rsidR="006C6A77">
        <w:rPr>
          <w:rFonts w:ascii="GHEA Grapalat" w:hAnsi="GHEA Grapalat"/>
          <w:b/>
        </w:rPr>
        <w:t>7</w:t>
      </w:r>
      <w:r w:rsidR="00960672" w:rsidRPr="0018744E">
        <w:rPr>
          <w:rFonts w:ascii="GHEA Grapalat" w:hAnsi="GHEA Grapalat"/>
          <w:b/>
          <w:lang w:val="hy-AM"/>
        </w:rPr>
        <w:t xml:space="preserve">-ը, ժամը </w:t>
      </w:r>
      <w:r w:rsidR="007B3CEF">
        <w:rPr>
          <w:rFonts w:ascii="GHEA Grapalat" w:hAnsi="GHEA Grapalat"/>
          <w:b/>
          <w:lang w:val="hy-AM"/>
        </w:rPr>
        <w:t>11:00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6"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7"/>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77777777"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8"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5"/>
      </w:r>
      <w:r w:rsidRPr="0054241B">
        <w:rPr>
          <w:rFonts w:ascii="GHEA Grapalat" w:hAnsi="GHEA Grapalat"/>
          <w:sz w:val="20"/>
          <w:lang w:val="hy-AM"/>
        </w:rPr>
        <w:t xml:space="preserve"> </w:t>
      </w:r>
      <w:bookmarkEnd w:id="8"/>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9"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proofErr w:type="gramStart"/>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proofErr w:type="gramEnd"/>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lastRenderedPageBreak/>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93002B" w:rsidRDefault="000D701E" w:rsidP="00EF3662">
      <w:pPr>
        <w:ind w:firstLine="567"/>
        <w:jc w:val="center"/>
        <w:rPr>
          <w:rFonts w:ascii="GHEA Grapalat" w:hAnsi="GHEA Grapalat"/>
          <w:b/>
          <w:sz w:val="20"/>
          <w:lang w:val="af-ZA"/>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r w:rsidR="00955A1E" w:rsidRPr="0093002B">
        <w:rPr>
          <w:rFonts w:ascii="GHEA Grapalat" w:hAnsi="GHEA Grapalat" w:cs="Times Armenian"/>
          <w:b/>
          <w:sz w:val="20"/>
          <w:lang w:val="af-ZA"/>
        </w:rPr>
        <w:t xml:space="preserve"> </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lastRenderedPageBreak/>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proofErr w:type="spellStart"/>
      <w:r w:rsidR="00903898" w:rsidRPr="0093002B">
        <w:rPr>
          <w:rFonts w:ascii="GHEA Grapalat" w:hAnsi="GHEA Grapalat" w:cs="Sylfaen"/>
          <w:bCs/>
          <w:sz w:val="20"/>
          <w:szCs w:val="20"/>
        </w:rPr>
        <w:t>ներկայացնում</w:t>
      </w:r>
      <w:proofErr w:type="spellEnd"/>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հայտի</w:t>
      </w:r>
      <w:proofErr w:type="spellEnd"/>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ապահովում</w:t>
      </w:r>
      <w:proofErr w:type="spellEnd"/>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w:t>
      </w:r>
      <w:r w:rsidR="00903898" w:rsidRPr="0093002B">
        <w:rPr>
          <w:rFonts w:ascii="GHEA Grapalat" w:hAnsi="GHEA Grapalat" w:cs="Sylfaen"/>
          <w:sz w:val="20"/>
          <w:szCs w:val="20"/>
        </w:rPr>
        <w:t>այտի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ապահովումը</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ներկայացվում</w:t>
      </w:r>
      <w:proofErr w:type="spellEnd"/>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բանկային</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երաշխիքի</w:t>
      </w:r>
      <w:proofErr w:type="spellEnd"/>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proofErr w:type="spellStart"/>
      <w:r w:rsidR="00903898" w:rsidRPr="0093002B">
        <w:rPr>
          <w:rFonts w:ascii="GHEA Grapalat" w:hAnsi="GHEA Grapalat" w:cs="Sylfaen"/>
          <w:sz w:val="20"/>
          <w:szCs w:val="20"/>
        </w:rPr>
        <w:t>կամ</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կանխիկ</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փողի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ձևով</w:t>
      </w:r>
      <w:proofErr w:type="spellEnd"/>
      <w:r w:rsidR="00AE3822" w:rsidRPr="0093002B">
        <w:rPr>
          <w:rFonts w:ascii="GHEA Grapalat" w:hAnsi="GHEA Grapalat" w:cs="Sylfaen"/>
          <w:sz w:val="20"/>
          <w:szCs w:val="20"/>
          <w:lang w:val="af-ZA"/>
        </w:rPr>
        <w:t xml:space="preserve">, </w:t>
      </w:r>
      <w:proofErr w:type="spellStart"/>
      <w:r w:rsidR="00AE3822" w:rsidRPr="00960672">
        <w:rPr>
          <w:rFonts w:ascii="GHEA Grapalat" w:hAnsi="GHEA Grapalat" w:cs="Sylfaen"/>
          <w:b/>
          <w:bCs/>
          <w:sz w:val="20"/>
          <w:szCs w:val="20"/>
        </w:rPr>
        <w:t>որի</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չափը</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հավասար</w:t>
      </w:r>
      <w:proofErr w:type="spellEnd"/>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proofErr w:type="spellStart"/>
      <w:r w:rsidR="00AE3822" w:rsidRPr="00960672">
        <w:rPr>
          <w:rFonts w:ascii="GHEA Grapalat" w:hAnsi="GHEA Grapalat" w:cs="Sylfaen"/>
          <w:b/>
          <w:bCs/>
          <w:sz w:val="20"/>
          <w:szCs w:val="20"/>
        </w:rPr>
        <w:t>հինգ</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տոկոսին</w:t>
      </w:r>
      <w:proofErr w:type="spellEnd"/>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Եթե</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մասնակցի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գերազանցում</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գինը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հայտի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ապահովման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չափը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հավասար</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հինգ</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տոկոսին</w:t>
      </w:r>
      <w:proofErr w:type="spellEnd"/>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Ընդ</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որում</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եթե</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մասնակիցը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ապահովումը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ներկայացրել</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սույն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կետով</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սահմանված</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չափից</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համարվում</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հրավերի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պահանջներին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բավարարող</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ենթակա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չէ</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մերժման</w:t>
      </w:r>
      <w:proofErr w:type="spellEnd"/>
      <w:r w:rsidR="00AE3822" w:rsidRPr="0093002B">
        <w:rPr>
          <w:rFonts w:ascii="GHEA Grapalat" w:hAnsi="GHEA Grapalat" w:cs="Sylfaen"/>
          <w:sz w:val="20"/>
          <w:szCs w:val="20"/>
          <w:lang w:val="af-ZA"/>
        </w:rPr>
        <w:t>:</w:t>
      </w:r>
    </w:p>
    <w:p w14:paraId="2DDE31DA" w14:textId="1A528C5E" w:rsidR="00273411" w:rsidRPr="0093002B" w:rsidRDefault="001578D4" w:rsidP="00146D17">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պետք</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փոխանցվի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Կենտրոնական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գանձապետարանում</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w:t>
      </w:r>
      <w:r w:rsidR="00712311" w:rsidRPr="0093002B">
        <w:rPr>
          <w:rFonts w:ascii="GHEA Grapalat" w:hAnsi="GHEA Grapalat"/>
          <w:sz w:val="20"/>
          <w:szCs w:val="20"/>
        </w:rPr>
        <w:t>ին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որը</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ենթակա</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վերադարձման</w:t>
      </w:r>
      <w:proofErr w:type="spellEnd"/>
      <w:r w:rsidR="00712311"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այն</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ներկայացրած</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մասնակցին</w:t>
      </w:r>
      <w:proofErr w:type="spellEnd"/>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բացառությամբ</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սույն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հրավերի</w:t>
      </w:r>
      <w:proofErr w:type="spellEnd"/>
      <w:r w:rsidR="00402941" w:rsidRPr="0093002B">
        <w:rPr>
          <w:rFonts w:ascii="GHEA Grapalat" w:hAnsi="GHEA Grapalat"/>
          <w:sz w:val="20"/>
          <w:szCs w:val="20"/>
          <w:lang w:val="af-ZA"/>
        </w:rPr>
        <w:t xml:space="preserve"> 1-</w:t>
      </w:r>
      <w:proofErr w:type="spellStart"/>
      <w:r w:rsidR="00402941" w:rsidRPr="0093002B">
        <w:rPr>
          <w:rFonts w:ascii="GHEA Grapalat" w:hAnsi="GHEA Grapalat"/>
          <w:sz w:val="20"/>
          <w:szCs w:val="20"/>
        </w:rPr>
        <w:t>ին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մասի</w:t>
      </w:r>
      <w:proofErr w:type="spellEnd"/>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proofErr w:type="spellStart"/>
      <w:r w:rsidR="00402941" w:rsidRPr="0093002B">
        <w:rPr>
          <w:rFonts w:ascii="GHEA Grapalat" w:hAnsi="GHEA Grapalat"/>
          <w:sz w:val="20"/>
          <w:szCs w:val="20"/>
        </w:rPr>
        <w:t>կետով</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նախատեսված</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դեպքերի</w:t>
      </w:r>
      <w:proofErr w:type="spellEnd"/>
      <w:r w:rsidR="007123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պայմանագիրը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կնքվելու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անգործության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ժամկետն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ավարտվելուն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եթե</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արդյունքները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բողոքարկված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չեն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առկայության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գնահատող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հանձնաժողովի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որոշումն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անփոփոխ</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թողնելու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դատարանի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եզրափակիչ</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ակտն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օրինական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ուժի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մեջ</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մտնելու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6"/>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10"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10"/>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մասնակիցը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հայտի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ապահովումը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դրա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գումարը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հաշվարկվում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չափաբաժինների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իսկ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գերազանցելու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հանրագումարի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նկատմամբ</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առնելով</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Կարգի</w:t>
      </w:r>
      <w:proofErr w:type="spellEnd"/>
      <w:r w:rsidR="00273411" w:rsidRPr="0093002B">
        <w:rPr>
          <w:rFonts w:ascii="GHEA Grapalat" w:hAnsi="GHEA Grapalat"/>
          <w:sz w:val="20"/>
          <w:szCs w:val="20"/>
          <w:lang w:val="af-ZA"/>
        </w:rPr>
        <w:t xml:space="preserve"> 32-</w:t>
      </w:r>
      <w:proofErr w:type="spellStart"/>
      <w:r w:rsidR="00273411" w:rsidRPr="0093002B">
        <w:rPr>
          <w:rFonts w:ascii="GHEA Grapalat" w:hAnsi="GHEA Grapalat"/>
          <w:sz w:val="20"/>
          <w:szCs w:val="20"/>
        </w:rPr>
        <w:t>րդ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կետի</w:t>
      </w:r>
      <w:proofErr w:type="spellEnd"/>
      <w:r w:rsidR="00273411" w:rsidRPr="0093002B">
        <w:rPr>
          <w:rFonts w:ascii="GHEA Grapalat" w:hAnsi="GHEA Grapalat"/>
          <w:sz w:val="20"/>
          <w:szCs w:val="20"/>
          <w:lang w:val="af-ZA"/>
        </w:rPr>
        <w:t xml:space="preserve"> 1-</w:t>
      </w:r>
      <w:proofErr w:type="spellStart"/>
      <w:r w:rsidR="00273411" w:rsidRPr="0093002B">
        <w:rPr>
          <w:rFonts w:ascii="GHEA Grapalat" w:hAnsi="GHEA Grapalat"/>
          <w:sz w:val="20"/>
          <w:szCs w:val="20"/>
        </w:rPr>
        <w:t>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ենթակետի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պարբերության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պահանջները</w:t>
      </w:r>
      <w:proofErr w:type="spellEnd"/>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proofErr w:type="gramStart"/>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proofErr w:type="gramEnd"/>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proofErr w:type="gramStart"/>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proofErr w:type="gramEnd"/>
      <w:r w:rsidR="000B5028" w:rsidRPr="0093002B">
        <w:rPr>
          <w:rStyle w:val="FootnoteReference"/>
          <w:rFonts w:ascii="GHEA Grapalat" w:hAnsi="GHEA Grapalat"/>
          <w:sz w:val="20"/>
          <w:szCs w:val="20"/>
          <w:lang w:val="af-ZA"/>
        </w:rPr>
        <w:footnoteReference w:id="7"/>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5CB40D1A"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proofErr w:type="spellStart"/>
      <w:r w:rsidR="0093460D" w:rsidRPr="00C13D25">
        <w:rPr>
          <w:rFonts w:ascii="GHEA Grapalat" w:hAnsi="GHEA Grapalat" w:cs="Sylfaen"/>
          <w:sz w:val="20"/>
        </w:rPr>
        <w:t>ումը</w:t>
      </w:r>
      <w:proofErr w:type="spellEnd"/>
      <w:r w:rsidR="0093460D"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պետք</w:t>
      </w:r>
      <w:proofErr w:type="spellEnd"/>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proofErr w:type="spellStart"/>
      <w:r w:rsidR="00C23B1B" w:rsidRPr="00C13D25">
        <w:rPr>
          <w:rFonts w:ascii="GHEA Grapalat" w:hAnsi="GHEA Grapalat" w:cs="Sylfaen"/>
          <w:sz w:val="20"/>
        </w:rPr>
        <w:t>վավեր</w:t>
      </w:r>
      <w:proofErr w:type="spellEnd"/>
      <w:r w:rsidR="00C23B1B"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լինի</w:t>
      </w:r>
      <w:proofErr w:type="spellEnd"/>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proofErr w:type="spellStart"/>
      <w:r w:rsidR="00C813A9" w:rsidRPr="00C13D25">
        <w:rPr>
          <w:rFonts w:ascii="GHEA Grapalat" w:hAnsi="GHEA Grapalat" w:cs="Sylfaen"/>
          <w:sz w:val="20"/>
        </w:rPr>
        <w:t>օրվանից</w:t>
      </w:r>
      <w:proofErr w:type="spellEnd"/>
      <w:r w:rsidR="00C813A9" w:rsidRPr="00C13D25">
        <w:rPr>
          <w:rFonts w:ascii="GHEA Grapalat" w:hAnsi="GHEA Grapalat" w:cs="Sylfaen"/>
          <w:sz w:val="20"/>
          <w:lang w:val="af-ZA"/>
        </w:rPr>
        <w:t xml:space="preserve"> </w:t>
      </w:r>
      <w:proofErr w:type="spellStart"/>
      <w:r w:rsidR="00C813A9" w:rsidRPr="00C13D25">
        <w:rPr>
          <w:rFonts w:ascii="GHEA Grapalat" w:hAnsi="GHEA Grapalat" w:cs="Sylfaen"/>
          <w:sz w:val="20"/>
        </w:rPr>
        <w:t>հաշված</w:t>
      </w:r>
      <w:proofErr w:type="spellEnd"/>
      <w:r w:rsidR="00C813A9" w:rsidRPr="00C13D25">
        <w:rPr>
          <w:rFonts w:ascii="GHEA Grapalat" w:hAnsi="GHEA Grapalat" w:cs="Sylfaen"/>
          <w:sz w:val="20"/>
          <w:lang w:val="af-ZA"/>
        </w:rPr>
        <w:t xml:space="preserve"> </w:t>
      </w:r>
      <w:r w:rsidR="008977AD" w:rsidRPr="008977AD">
        <w:rPr>
          <w:rFonts w:ascii="GHEA Grapalat" w:hAnsi="GHEA Grapalat" w:cs="Sylfaen"/>
          <w:b/>
          <w:bCs/>
          <w:iCs/>
          <w:sz w:val="20"/>
          <w:szCs w:val="20"/>
          <w:lang w:val="af-ZA"/>
        </w:rPr>
        <w:t>1</w:t>
      </w:r>
      <w:r w:rsidR="008977AD">
        <w:rPr>
          <w:rFonts w:ascii="GHEA Grapalat" w:hAnsi="GHEA Grapalat" w:cs="Sylfaen"/>
          <w:b/>
          <w:bCs/>
          <w:iCs/>
          <w:sz w:val="20"/>
          <w:szCs w:val="20"/>
          <w:lang w:val="af-ZA"/>
        </w:rPr>
        <w:t>2</w:t>
      </w:r>
      <w:r w:rsidR="00A22A64" w:rsidRPr="003507D7">
        <w:rPr>
          <w:rFonts w:ascii="GHEA Grapalat" w:hAnsi="GHEA Grapalat" w:cs="Sylfaen"/>
          <w:b/>
          <w:bCs/>
          <w:iCs/>
          <w:sz w:val="20"/>
          <w:szCs w:val="20"/>
          <w:lang w:val="hy-AM"/>
        </w:rPr>
        <w:t>0 (</w:t>
      </w:r>
      <w:r w:rsidR="008977AD">
        <w:rPr>
          <w:rFonts w:ascii="GHEA Grapalat" w:hAnsi="GHEA Grapalat" w:cs="Sylfaen"/>
          <w:b/>
          <w:bCs/>
          <w:iCs/>
          <w:sz w:val="20"/>
          <w:szCs w:val="20"/>
          <w:lang w:val="hy-AM"/>
        </w:rPr>
        <w:t>մեկ հարյուր քսան</w:t>
      </w:r>
      <w:r w:rsidR="00A22A64" w:rsidRPr="003507D7">
        <w:rPr>
          <w:rFonts w:ascii="GHEA Grapalat" w:hAnsi="GHEA Grapalat" w:cs="Sylfaen"/>
          <w:b/>
          <w:bCs/>
          <w:iCs/>
          <w:sz w:val="20"/>
          <w:szCs w:val="20"/>
          <w:lang w:val="hy-AM"/>
        </w:rPr>
        <w:t>)</w:t>
      </w:r>
      <w:r w:rsidR="00A22A64" w:rsidRPr="003507D7">
        <w:rPr>
          <w:rFonts w:ascii="GHEA Grapalat" w:hAnsi="GHEA Grapalat" w:cs="Sylfaen"/>
          <w:i/>
          <w:sz w:val="20"/>
          <w:szCs w:val="20"/>
          <w:lang w:val="hy-AM"/>
        </w:rPr>
        <w:t xml:space="preserve"> </w:t>
      </w:r>
      <w:proofErr w:type="spellStart"/>
      <w:r w:rsidR="001A4EF7" w:rsidRPr="00C13D25">
        <w:rPr>
          <w:rFonts w:ascii="GHEA Grapalat" w:hAnsi="GHEA Grapalat" w:cs="Sylfaen"/>
          <w:sz w:val="20"/>
        </w:rPr>
        <w:t>աշխատանքային</w:t>
      </w:r>
      <w:proofErr w:type="spellEnd"/>
      <w:r w:rsidR="001A4EF7" w:rsidRPr="00C13D25">
        <w:rPr>
          <w:rFonts w:ascii="GHEA Grapalat" w:hAnsi="GHEA Grapalat" w:cs="Sylfaen"/>
          <w:sz w:val="20"/>
          <w:lang w:val="af-ZA"/>
        </w:rPr>
        <w:t xml:space="preserve"> </w:t>
      </w:r>
      <w:proofErr w:type="spellStart"/>
      <w:r w:rsidR="001A4EF7" w:rsidRPr="00C13D25">
        <w:rPr>
          <w:rFonts w:ascii="GHEA Grapalat" w:hAnsi="GHEA Grapalat" w:cs="Sylfaen"/>
          <w:sz w:val="20"/>
        </w:rPr>
        <w:t>օր</w:t>
      </w:r>
      <w:proofErr w:type="spellEnd"/>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8"/>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w:t>
      </w:r>
      <w:r w:rsidRPr="00890956">
        <w:rPr>
          <w:rFonts w:ascii="GHEA Grapalat" w:hAnsi="GHEA Grapalat" w:cs="Sylfaen"/>
          <w:sz w:val="20"/>
          <w:lang w:val="af-ZA"/>
        </w:rPr>
        <w:lastRenderedPageBreak/>
        <w:t xml:space="preserve">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93002B" w:rsidRDefault="008011E4" w:rsidP="008011E4">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73E461DB"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973E8B">
        <w:rPr>
          <w:rFonts w:ascii="GHEA Grapalat" w:hAnsi="GHEA Grapalat"/>
          <w:b/>
        </w:rPr>
        <w:t xml:space="preserve">մինչև 2026 թվականի </w:t>
      </w:r>
      <w:r w:rsidR="00286E75">
        <w:rPr>
          <w:rFonts w:ascii="GHEA Grapalat" w:hAnsi="GHEA Grapalat"/>
          <w:b/>
        </w:rPr>
        <w:t>մարտի</w:t>
      </w:r>
      <w:r w:rsidR="00973E8B">
        <w:rPr>
          <w:rFonts w:ascii="GHEA Grapalat" w:hAnsi="GHEA Grapalat"/>
          <w:b/>
        </w:rPr>
        <w:t xml:space="preserve"> </w:t>
      </w:r>
      <w:r w:rsidR="0069505B">
        <w:rPr>
          <w:rFonts w:ascii="GHEA Grapalat" w:hAnsi="GHEA Grapalat"/>
          <w:b/>
        </w:rPr>
        <w:t>2</w:t>
      </w:r>
      <w:r w:rsidR="006C6A77">
        <w:rPr>
          <w:rFonts w:ascii="GHEA Grapalat" w:hAnsi="GHEA Grapalat"/>
          <w:b/>
        </w:rPr>
        <w:t>7</w:t>
      </w:r>
      <w:r w:rsidR="00CA3B56" w:rsidRPr="0018744E">
        <w:rPr>
          <w:rFonts w:ascii="GHEA Grapalat" w:hAnsi="GHEA Grapalat"/>
          <w:b/>
          <w:lang w:val="hy-AM"/>
        </w:rPr>
        <w:t xml:space="preserve">-ը, ժամը </w:t>
      </w:r>
      <w:r w:rsidR="007B3CEF">
        <w:rPr>
          <w:rFonts w:ascii="GHEA Grapalat" w:hAnsi="GHEA Grapalat"/>
          <w:b/>
          <w:lang w:val="hy-AM"/>
        </w:rPr>
        <w:t>11:00</w:t>
      </w:r>
      <w:r w:rsidR="00CA3B56" w:rsidRPr="005E1F72">
        <w:rPr>
          <w:rFonts w:ascii="GHEA Grapalat" w:hAnsi="GHEA Grapalat" w:cs="Sylfaen"/>
          <w:szCs w:val="24"/>
        </w:rPr>
        <w:t>-</w:t>
      </w:r>
      <w:r w:rsidR="00CA3B56" w:rsidRPr="005E1F72">
        <w:rPr>
          <w:rFonts w:ascii="GHEA Grapalat" w:hAnsi="GHEA Grapalat" w:cs="Sylfaen"/>
          <w:szCs w:val="24"/>
          <w:lang w:val="en-US"/>
        </w:rPr>
        <w:t>ի</w:t>
      </w:r>
      <w:r w:rsidR="00CA3B56" w:rsidRPr="005E1F72">
        <w:rPr>
          <w:rFonts w:ascii="GHEA Grapalat" w:hAnsi="GHEA Grapalat" w:cs="Sylfaen"/>
          <w:szCs w:val="24"/>
          <w:lang w:val="ru-RU"/>
        </w:rPr>
        <w:t>ն։</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proofErr w:type="gram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proofErr w:type="gramEnd"/>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w:t>
      </w:r>
      <w:proofErr w:type="gramStart"/>
      <w:r w:rsidR="008011E4" w:rsidRPr="0093002B">
        <w:rPr>
          <w:rFonts w:ascii="GHEA Grapalat" w:hAnsi="GHEA Grapalat" w:cs="Sylfaen"/>
          <w:sz w:val="20"/>
          <w:lang w:val="hy-AM"/>
        </w:rPr>
        <w:t xml:space="preserve">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proofErr w:type="gram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w:t>
      </w:r>
      <w:proofErr w:type="gramStart"/>
      <w:r w:rsidR="00B5713B" w:rsidRPr="0093002B">
        <w:rPr>
          <w:rFonts w:ascii="GHEA Grapalat" w:hAnsi="GHEA Grapalat" w:cs="Sylfaen"/>
          <w:sz w:val="20"/>
          <w:lang w:val="hy-AM"/>
        </w:rPr>
        <w:t xml:space="preserve">բացառությամբ </w:t>
      </w:r>
      <w:r w:rsidR="00270AF6" w:rsidRPr="0093002B">
        <w:rPr>
          <w:rFonts w:ascii="GHEA Grapalat" w:hAnsi="GHEA Grapalat" w:cs="Sylfaen"/>
          <w:sz w:val="20"/>
          <w:lang w:val="hy-AM"/>
        </w:rPr>
        <w:t xml:space="preserve"> սույն</w:t>
      </w:r>
      <w:proofErr w:type="gramEnd"/>
      <w:r w:rsidR="00270AF6" w:rsidRPr="0093002B">
        <w:rPr>
          <w:rFonts w:ascii="GHEA Grapalat" w:hAnsi="GHEA Grapalat" w:cs="Sylfaen"/>
          <w:sz w:val="20"/>
          <w:lang w:val="hy-AM"/>
        </w:rPr>
        <w:t xml:space="preserve">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58C4B2AF"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 xml:space="preserve">ՀՀ Կենտրոնական բանկի կողմից սահմանված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lastRenderedPageBreak/>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0BE074FB" w14:textId="77777777" w:rsidR="00396814" w:rsidRPr="0093002B" w:rsidRDefault="00396814" w:rsidP="00396814">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8</w:t>
      </w:r>
      <w:r w:rsidRPr="0093002B">
        <w:rPr>
          <w:rFonts w:ascii="GHEA Grapalat" w:hAnsi="GHEA Grapalat"/>
          <w:sz w:val="20"/>
          <w:szCs w:val="20"/>
          <w:lang w:val="af-ZA" w:eastAsia="x-none"/>
        </w:rPr>
        <w:t xml:space="preserve"> Պահանջի դեպքում որևէ մասնակցի հայտի</w:t>
      </w:r>
      <w:r>
        <w:rPr>
          <w:rFonts w:ascii="GHEA Grapalat" w:hAnsi="GHEA Grapalat"/>
          <w:sz w:val="20"/>
          <w:szCs w:val="20"/>
          <w:lang w:val="hy-AM" w:eastAsia="x-none"/>
        </w:rPr>
        <w:t xml:space="preserve"> </w:t>
      </w:r>
      <w:r w:rsidRPr="0093002B">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93002B">
        <w:rPr>
          <w:rFonts w:ascii="GHEA Grapalat" w:hAnsi="GHEA Grapalat"/>
          <w:sz w:val="20"/>
          <w:szCs w:val="20"/>
          <w:lang w:val="hy-AM" w:eastAsia="x-none"/>
        </w:rPr>
        <w:t xml:space="preserve"> </w:t>
      </w:r>
      <w:r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93002B">
        <w:rPr>
          <w:rFonts w:ascii="GHEA Grapalat" w:hAnsi="GHEA Grapalat"/>
          <w:sz w:val="20"/>
          <w:szCs w:val="20"/>
          <w:lang w:val="hy-AM" w:eastAsia="x-none"/>
        </w:rPr>
        <w:t xml:space="preserve">հայտում ներառված </w:t>
      </w:r>
      <w:r w:rsidRPr="0093002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3002B">
        <w:rPr>
          <w:rFonts w:ascii="GHEA Grapalat" w:hAnsi="GHEA Grapalat"/>
          <w:sz w:val="20"/>
          <w:szCs w:val="20"/>
          <w:lang w:val="hy-AM" w:eastAsia="x-none"/>
        </w:rPr>
        <w:t>:</w:t>
      </w:r>
    </w:p>
    <w:p w14:paraId="3CF47389" w14:textId="77777777" w:rsidR="00396814" w:rsidRPr="001E6216" w:rsidRDefault="00396814" w:rsidP="00396814">
      <w:pPr>
        <w:pStyle w:val="norm"/>
        <w:spacing w:line="240" w:lineRule="auto"/>
        <w:rPr>
          <w:rFonts w:ascii="GHEA Grapalat" w:hAnsi="GHEA Grapalat" w:cs="Sylfaen"/>
          <w:sz w:val="20"/>
          <w:szCs w:val="24"/>
          <w:lang w:val="af-ZA" w:eastAsia="en-US"/>
        </w:rPr>
      </w:pPr>
      <w:r w:rsidRPr="001E6216">
        <w:rPr>
          <w:rFonts w:ascii="GHEA Grapalat" w:hAnsi="GHEA Grapalat"/>
          <w:sz w:val="20"/>
          <w:lang w:val="af-ZA" w:eastAsia="x-none"/>
        </w:rPr>
        <w:t>8.</w:t>
      </w:r>
      <w:r w:rsidRPr="001E6216">
        <w:rPr>
          <w:rFonts w:ascii="GHEA Grapalat" w:hAnsi="GHEA Grapalat"/>
          <w:sz w:val="20"/>
          <w:lang w:val="hy-AM" w:eastAsia="x-none"/>
        </w:rPr>
        <w:t>9</w:t>
      </w:r>
      <w:r w:rsidRPr="001E6216">
        <w:rPr>
          <w:rFonts w:ascii="GHEA Grapalat" w:hAnsi="GHEA Grapalat"/>
          <w:sz w:val="20"/>
          <w:lang w:val="af-ZA" w:eastAsia="x-none"/>
        </w:rPr>
        <w:t xml:space="preserve"> Եթե հայտերի բացման</w:t>
      </w:r>
      <w:r w:rsidRPr="001E6216">
        <w:rPr>
          <w:rFonts w:ascii="GHEA Grapalat" w:hAnsi="GHEA Grapalat"/>
          <w:sz w:val="20"/>
          <w:lang w:val="hy-AM" w:eastAsia="x-none"/>
        </w:rPr>
        <w:t xml:space="preserve"> և գնահատման</w:t>
      </w:r>
      <w:r w:rsidRPr="001E6216">
        <w:rPr>
          <w:rFonts w:ascii="GHEA Grapalat" w:hAnsi="GHEA Grapalat"/>
          <w:sz w:val="20"/>
          <w:lang w:val="af-ZA" w:eastAsia="x-none"/>
        </w:rPr>
        <w:t xml:space="preserve"> նիստի ընթացքում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իրականացված</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գնահատման</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արդյուն</w:t>
      </w:r>
      <w:r w:rsidRPr="001E6216">
        <w:rPr>
          <w:rFonts w:ascii="GHEA Grapalat" w:hAnsi="GHEA Grapalat" w:cs="Sylfaen"/>
          <w:sz w:val="20"/>
          <w:szCs w:val="24"/>
          <w:lang w:val="af-ZA" w:eastAsia="en-US"/>
        </w:rPr>
        <w:softHyphen/>
      </w:r>
      <w:r w:rsidRPr="001E6216">
        <w:rPr>
          <w:rFonts w:ascii="GHEA Grapalat" w:hAnsi="GHEA Grapalat" w:cs="Sylfaen"/>
          <w:sz w:val="20"/>
          <w:szCs w:val="24"/>
          <w:lang w:val="hy-AM" w:eastAsia="en-US"/>
        </w:rPr>
        <w:t>քում</w:t>
      </w:r>
      <w:r w:rsidRPr="001E6216">
        <w:rPr>
          <w:rFonts w:ascii="GHEA Grapalat" w:hAnsi="GHEA Grapalat" w:cs="Sylfaen"/>
          <w:sz w:val="20"/>
          <w:szCs w:val="24"/>
          <w:lang w:val="af-ZA" w:eastAsia="en-US"/>
        </w:rPr>
        <w:t xml:space="preserve"> մասնակցի </w:t>
      </w:r>
      <w:r w:rsidRPr="001E6216">
        <w:rPr>
          <w:rFonts w:ascii="GHEA Grapalat" w:hAnsi="GHEA Grapalat" w:cs="Sylfaen"/>
          <w:sz w:val="20"/>
          <w:szCs w:val="24"/>
          <w:lang w:val="hy-AM" w:eastAsia="en-US"/>
        </w:rPr>
        <w:t>հայտում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արձանագրվում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են</w:t>
      </w:r>
      <w:r w:rsidRPr="001E6216">
        <w:rPr>
          <w:rFonts w:ascii="GHEA Grapalat" w:hAnsi="GHEA Grapalat" w:cs="Sylfaen"/>
          <w:sz w:val="20"/>
          <w:szCs w:val="24"/>
          <w:lang w:val="af-ZA" w:eastAsia="en-US"/>
        </w:rPr>
        <w:t xml:space="preserve"> </w:t>
      </w:r>
      <w:r w:rsidRPr="001E6216">
        <w:rPr>
          <w:rFonts w:ascii="GHEA Grapalat" w:hAnsi="GHEA Grapalat"/>
          <w:sz w:val="20"/>
          <w:lang w:val="hy-AM" w:eastAsia="x-none"/>
        </w:rPr>
        <w:t>անհամապատասխանություններ՝ հրավերի պահանջների նկատմամբ,</w:t>
      </w:r>
      <w:bookmarkStart w:id="11" w:name="_Hlk9262487"/>
      <w:r w:rsidRPr="001E6216">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2" w:name="_Hlk201929087"/>
      <w:r w:rsidRPr="001E6216">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2"/>
      <w:r w:rsidRPr="001E6216">
        <w:rPr>
          <w:rFonts w:ascii="GHEA Grapalat" w:hAnsi="GHEA Grapalat"/>
          <w:sz w:val="20"/>
          <w:lang w:val="hy-AM" w:eastAsia="x-none"/>
        </w:rPr>
        <w:t>ենթակապալառու,</w:t>
      </w:r>
      <w:bookmarkEnd w:id="11"/>
      <w:r w:rsidRPr="001E6216">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1E6216">
        <w:rPr>
          <w:rFonts w:ascii="GHEA Grapalat" w:hAnsi="GHEA Grapalat" w:cs="Sylfaen"/>
          <w:sz w:val="20"/>
          <w:szCs w:val="24"/>
          <w:lang w:val="af-ZA" w:eastAsia="en-US"/>
        </w:rPr>
        <w:t>:</w:t>
      </w:r>
    </w:p>
    <w:p w14:paraId="09012B03" w14:textId="77777777" w:rsidR="00396814" w:rsidRPr="001E6216" w:rsidRDefault="00396814" w:rsidP="00396814">
      <w:pPr>
        <w:pStyle w:val="norm"/>
        <w:spacing w:line="240" w:lineRule="auto"/>
        <w:rPr>
          <w:rFonts w:ascii="GHEA Grapalat" w:hAnsi="GHEA Grapalat" w:cs="Sylfaen"/>
          <w:sz w:val="20"/>
          <w:szCs w:val="24"/>
          <w:lang w:val="hy-AM" w:eastAsia="en-US"/>
        </w:rPr>
      </w:pPr>
      <w:r w:rsidRPr="001E6216">
        <w:rPr>
          <w:rFonts w:ascii="GHEA Grapalat" w:hAnsi="GHEA Grapalat" w:cs="Sylfaen"/>
          <w:sz w:val="20"/>
          <w:szCs w:val="24"/>
          <w:lang w:val="hy-AM" w:eastAsia="en-US"/>
        </w:rPr>
        <w:t>Մասնակցին ուղարկվող ծանուցման մեջ մանրամասն նկարագրվում են հայտի գն</w:t>
      </w:r>
      <w:r w:rsidRPr="001E6216">
        <w:rPr>
          <w:rFonts w:ascii="GHEA Grapalat" w:hAnsi="GHEA Grapalat" w:cs="Sylfaen"/>
          <w:sz w:val="20"/>
          <w:szCs w:val="24"/>
          <w:lang w:eastAsia="en-US"/>
        </w:rPr>
        <w:t>ա</w:t>
      </w:r>
      <w:r w:rsidRPr="001E6216">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CDBB635" w14:textId="77777777" w:rsidR="00396814" w:rsidRDefault="00396814" w:rsidP="00396814">
      <w:pPr>
        <w:pStyle w:val="norm"/>
        <w:spacing w:line="240" w:lineRule="auto"/>
        <w:ind w:firstLine="567"/>
        <w:rPr>
          <w:rFonts w:ascii="GHEA Grapalat" w:hAnsi="GHEA Grapalat"/>
          <w:sz w:val="20"/>
          <w:lang w:val="es-ES"/>
        </w:rPr>
      </w:pPr>
      <w:r w:rsidRPr="001E6216">
        <w:rPr>
          <w:rFonts w:ascii="GHEA Grapalat" w:hAnsi="GHEA Grapalat"/>
          <w:sz w:val="20"/>
          <w:lang w:val="es-ES"/>
        </w:rPr>
        <w:t xml:space="preserve">8.9.1 </w:t>
      </w:r>
      <w:proofErr w:type="spellStart"/>
      <w:r w:rsidRPr="001E6216">
        <w:rPr>
          <w:rFonts w:ascii="GHEA Grapalat" w:hAnsi="GHEA Grapalat"/>
          <w:sz w:val="20"/>
          <w:lang w:val="es-ES"/>
        </w:rPr>
        <w:t>Այն</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դեպքում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երբ</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մինչև</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պայմանագիրը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պատվիրատուի</w:t>
      </w:r>
      <w:proofErr w:type="spellEnd"/>
      <w:r w:rsidRPr="001E6216">
        <w:rPr>
          <w:rFonts w:ascii="GHEA Grapalat" w:hAnsi="GHEA Grapalat"/>
          <w:sz w:val="20"/>
          <w:lang w:val="es-ES"/>
        </w:rPr>
        <w:t xml:space="preserve"> </w:t>
      </w:r>
      <w:proofErr w:type="spellStart"/>
      <w:proofErr w:type="gramStart"/>
      <w:r w:rsidRPr="001E6216">
        <w:rPr>
          <w:rFonts w:ascii="GHEA Grapalat" w:hAnsi="GHEA Grapalat"/>
          <w:sz w:val="20"/>
          <w:lang w:val="es-ES"/>
        </w:rPr>
        <w:t>կողմից</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կնքվելը</w:t>
      </w:r>
      <w:proofErr w:type="spellEnd"/>
      <w:proofErr w:type="gramEnd"/>
      <w:r w:rsidRPr="001E6216">
        <w:rPr>
          <w:rFonts w:ascii="GHEA Grapalat" w:hAnsi="GHEA Grapalat"/>
          <w:sz w:val="20"/>
          <w:lang w:val="es-ES"/>
        </w:rPr>
        <w:t xml:space="preserve"> </w:t>
      </w:r>
      <w:proofErr w:type="spellStart"/>
      <w:r w:rsidRPr="001E6216">
        <w:rPr>
          <w:rFonts w:ascii="GHEA Grapalat" w:hAnsi="GHEA Grapalat"/>
          <w:sz w:val="20"/>
          <w:lang w:val="es-ES"/>
        </w:rPr>
        <w:t>պարզվում</w:t>
      </w:r>
      <w:proofErr w:type="spellEnd"/>
      <w:r w:rsidRPr="001E6216">
        <w:rPr>
          <w:rFonts w:ascii="GHEA Grapalat" w:hAnsi="GHEA Grapalat"/>
          <w:sz w:val="20"/>
          <w:lang w:val="es-ES"/>
        </w:rPr>
        <w:t xml:space="preserve"> է, </w:t>
      </w:r>
      <w:proofErr w:type="spellStart"/>
      <w:r w:rsidRPr="001E6216">
        <w:rPr>
          <w:rFonts w:ascii="GHEA Grapalat" w:hAnsi="GHEA Grapalat"/>
          <w:sz w:val="20"/>
          <w:lang w:val="es-ES"/>
        </w:rPr>
        <w:t>որ</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մասնակիցը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ներառված</w:t>
      </w:r>
      <w:proofErr w:type="spellEnd"/>
      <w:r w:rsidRPr="001E6216">
        <w:rPr>
          <w:rFonts w:ascii="GHEA Grapalat" w:hAnsi="GHEA Grapalat"/>
          <w:sz w:val="20"/>
          <w:lang w:val="es-ES"/>
        </w:rPr>
        <w:t xml:space="preserve"> է ՀՀ </w:t>
      </w:r>
      <w:proofErr w:type="spellStart"/>
      <w:r w:rsidRPr="001E6216">
        <w:rPr>
          <w:rFonts w:ascii="GHEA Grapalat" w:hAnsi="GHEA Grapalat"/>
          <w:sz w:val="20"/>
          <w:lang w:val="es-ES"/>
        </w:rPr>
        <w:t>կառավարության</w:t>
      </w:r>
      <w:proofErr w:type="spellEnd"/>
      <w:r w:rsidRPr="001E6216">
        <w:rPr>
          <w:rFonts w:ascii="GHEA Grapalat" w:hAnsi="GHEA Grapalat"/>
          <w:sz w:val="20"/>
          <w:lang w:val="es-ES"/>
        </w:rPr>
        <w:t xml:space="preserve"> 20.06.2025թ. N 817-Ա </w:t>
      </w:r>
      <w:proofErr w:type="spellStart"/>
      <w:r w:rsidRPr="001E6216">
        <w:rPr>
          <w:rFonts w:ascii="GHEA Grapalat" w:hAnsi="GHEA Grapalat"/>
          <w:sz w:val="20"/>
          <w:lang w:val="es-ES"/>
        </w:rPr>
        <w:t>որոշման</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կետի</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ենթակետով</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նախատեսված</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ցուցակում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ապա</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մասնակցի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հայտը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մերժվում</w:t>
      </w:r>
      <w:proofErr w:type="spellEnd"/>
      <w:r w:rsidRPr="001E6216">
        <w:rPr>
          <w:rFonts w:ascii="GHEA Grapalat" w:hAnsi="GHEA Grapalat"/>
          <w:sz w:val="20"/>
          <w:lang w:val="es-ES"/>
        </w:rPr>
        <w:t xml:space="preserve"> է:</w:t>
      </w:r>
    </w:p>
    <w:p w14:paraId="63E9D7DC" w14:textId="77777777" w:rsidR="00396814" w:rsidRPr="00890956" w:rsidRDefault="00396814" w:rsidP="00396814">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1D0AED23"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11</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w:t>
      </w:r>
      <w:r w:rsidRPr="0093002B">
        <w:rPr>
          <w:rFonts w:ascii="GHEA Grapalat" w:hAnsi="GHEA Grapalat" w:cs="Sylfaen"/>
          <w:szCs w:val="24"/>
        </w:rPr>
        <w:t xml:space="preserve"> </w:t>
      </w:r>
      <w:r w:rsidRPr="0093002B">
        <w:rPr>
          <w:rFonts w:ascii="GHEA Grapalat" w:hAnsi="GHEA Grapalat" w:cs="Sylfaen"/>
          <w:szCs w:val="24"/>
          <w:lang w:val="hy-AM"/>
        </w:rPr>
        <w:t>չի</w:t>
      </w:r>
      <w:r w:rsidRPr="0093002B">
        <w:rPr>
          <w:rFonts w:ascii="GHEA Grapalat" w:hAnsi="GHEA Grapalat" w:cs="Sylfaen"/>
          <w:szCs w:val="24"/>
        </w:rPr>
        <w:t xml:space="preserve"> </w:t>
      </w:r>
      <w:r w:rsidRPr="0093002B">
        <w:rPr>
          <w:rFonts w:ascii="GHEA Grapalat" w:hAnsi="GHEA Grapalat" w:cs="Sylfaen"/>
          <w:szCs w:val="24"/>
          <w:lang w:val="hy-AM"/>
        </w:rPr>
        <w:t>կարող</w:t>
      </w:r>
      <w:r w:rsidRPr="0093002B">
        <w:rPr>
          <w:rFonts w:ascii="GHEA Grapalat" w:hAnsi="GHEA Grapalat" w:cs="Sylfaen"/>
          <w:szCs w:val="24"/>
        </w:rPr>
        <w:t xml:space="preserve"> </w:t>
      </w:r>
      <w:r w:rsidRPr="0093002B">
        <w:rPr>
          <w:rFonts w:ascii="GHEA Grapalat" w:hAnsi="GHEA Grapalat" w:cs="Sylfaen"/>
          <w:szCs w:val="24"/>
          <w:lang w:val="hy-AM"/>
        </w:rPr>
        <w:t>մասնակցել</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աշխատանքներին</w:t>
      </w:r>
      <w:r w:rsidRPr="0093002B">
        <w:rPr>
          <w:rFonts w:ascii="GHEA Grapalat" w:hAnsi="GHEA Grapalat" w:cs="Sylfaen"/>
          <w:szCs w:val="24"/>
        </w:rPr>
        <w:t xml:space="preserve">, </w:t>
      </w:r>
      <w:r w:rsidRPr="0093002B">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93002B">
        <w:rPr>
          <w:rFonts w:ascii="GHEA Grapalat" w:hAnsi="GHEA Grapalat" w:cs="Sylfaen"/>
          <w:szCs w:val="24"/>
          <w:lang w:val="hy-AM"/>
        </w:rPr>
        <w:t>պարզվում</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որ</w:t>
      </w:r>
      <w:r w:rsidRPr="0093002B">
        <w:rPr>
          <w:rFonts w:ascii="GHEA Grapalat" w:hAnsi="GHEA Grapalat" w:cs="Sylfaen"/>
          <w:szCs w:val="24"/>
        </w:rPr>
        <w:t xml:space="preserve"> </w:t>
      </w:r>
      <w:r w:rsidRPr="0093002B">
        <w:rPr>
          <w:rFonts w:ascii="GHEA Grapalat" w:hAnsi="GHEA Grapalat" w:cs="Sylfaen"/>
          <w:szCs w:val="24"/>
          <w:lang w:val="hy-AM"/>
        </w:rPr>
        <w:t>վերջիններիս</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իրենց</w:t>
      </w:r>
      <w:r w:rsidRPr="0093002B">
        <w:rPr>
          <w:rFonts w:ascii="GHEA Grapalat" w:hAnsi="GHEA Grapalat" w:cs="Sylfaen"/>
          <w:szCs w:val="24"/>
        </w:rPr>
        <w:t xml:space="preserve"> </w:t>
      </w:r>
      <w:r w:rsidRPr="0093002B">
        <w:rPr>
          <w:rFonts w:ascii="GHEA Grapalat" w:hAnsi="GHEA Grapalat" w:cs="Sylfaen"/>
          <w:szCs w:val="24"/>
          <w:lang w:val="hy-AM"/>
        </w:rPr>
        <w:t>մերձավոր</w:t>
      </w:r>
      <w:r w:rsidRPr="0093002B">
        <w:rPr>
          <w:rFonts w:ascii="GHEA Grapalat" w:hAnsi="GHEA Grapalat" w:cs="Sylfaen"/>
          <w:szCs w:val="24"/>
        </w:rPr>
        <w:t xml:space="preserve"> </w:t>
      </w:r>
      <w:r w:rsidRPr="0093002B">
        <w:rPr>
          <w:rFonts w:ascii="GHEA Grapalat" w:hAnsi="GHEA Grapalat" w:cs="Sylfaen"/>
          <w:szCs w:val="24"/>
          <w:lang w:val="hy-AM"/>
        </w:rPr>
        <w:t>ազգակցությամբ</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խնամիությամբ</w:t>
      </w:r>
      <w:r w:rsidRPr="0093002B">
        <w:rPr>
          <w:rFonts w:ascii="GHEA Grapalat" w:hAnsi="GHEA Grapalat" w:cs="Sylfaen"/>
          <w:szCs w:val="24"/>
        </w:rPr>
        <w:t xml:space="preserve"> </w:t>
      </w:r>
      <w:r w:rsidRPr="0093002B">
        <w:rPr>
          <w:rFonts w:ascii="GHEA Grapalat" w:hAnsi="GHEA Grapalat" w:cs="Sylfaen"/>
          <w:szCs w:val="24"/>
          <w:lang w:val="hy-AM"/>
        </w:rPr>
        <w:t>կապված</w:t>
      </w:r>
      <w:r w:rsidRPr="0093002B">
        <w:rPr>
          <w:rFonts w:ascii="GHEA Grapalat" w:hAnsi="GHEA Grapalat" w:cs="Sylfaen"/>
          <w:szCs w:val="24"/>
        </w:rPr>
        <w:t xml:space="preserve"> </w:t>
      </w:r>
      <w:r w:rsidRPr="0093002B">
        <w:rPr>
          <w:rFonts w:ascii="GHEA Grapalat" w:hAnsi="GHEA Grapalat" w:cs="Sylfaen"/>
          <w:szCs w:val="24"/>
          <w:lang w:val="hy-AM"/>
        </w:rPr>
        <w:t>անձը</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ամուսին</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w:t>
      </w:r>
      <w:r w:rsidRPr="0093002B">
        <w:rPr>
          <w:rFonts w:ascii="GHEA Grapalat" w:hAnsi="GHEA Grapalat" w:cs="Sylfaen"/>
          <w:szCs w:val="24"/>
        </w:rPr>
        <w:t>,</w:t>
      </w:r>
      <w:r w:rsidRPr="0093002B">
        <w:rPr>
          <w:rFonts w:ascii="GHEA Grapalat" w:hAnsi="GHEA Grapalat" w:cs="Sylfaen"/>
          <w:szCs w:val="24"/>
          <w:lang w:val="hy-AM"/>
        </w:rPr>
        <w:t>տատ, պապ, թոռ,</w:t>
      </w:r>
      <w:r w:rsidRPr="0093002B">
        <w:rPr>
          <w:rFonts w:ascii="GHEA Grapalat" w:hAnsi="GHEA Grapalat" w:cs="Sylfaen"/>
          <w:szCs w:val="24"/>
        </w:rPr>
        <w:t xml:space="preserve"> </w:t>
      </w:r>
      <w:r w:rsidRPr="0093002B">
        <w:rPr>
          <w:rFonts w:ascii="GHEA Grapalat" w:hAnsi="GHEA Grapalat" w:cs="Sylfaen"/>
          <w:szCs w:val="24"/>
          <w:lang w:val="hy-AM"/>
        </w:rPr>
        <w:t>ինչպես</w:t>
      </w:r>
      <w:r w:rsidRPr="0093002B">
        <w:rPr>
          <w:rFonts w:ascii="GHEA Grapalat" w:hAnsi="GHEA Grapalat" w:cs="Sylfaen"/>
          <w:szCs w:val="24"/>
        </w:rPr>
        <w:t xml:space="preserve"> </w:t>
      </w:r>
      <w:r w:rsidRPr="0093002B">
        <w:rPr>
          <w:rFonts w:ascii="GHEA Grapalat" w:hAnsi="GHEA Grapalat" w:cs="Sylfaen"/>
          <w:szCs w:val="24"/>
          <w:lang w:val="hy-AM"/>
        </w:rPr>
        <w:t>նաև</w:t>
      </w:r>
      <w:r w:rsidRPr="0093002B">
        <w:rPr>
          <w:rFonts w:ascii="GHEA Grapalat" w:hAnsi="GHEA Grapalat" w:cs="Sylfaen"/>
          <w:szCs w:val="24"/>
        </w:rPr>
        <w:t xml:space="preserve"> </w:t>
      </w:r>
      <w:r w:rsidRPr="0093002B">
        <w:rPr>
          <w:rFonts w:ascii="GHEA Grapalat" w:hAnsi="GHEA Grapalat" w:cs="Sylfaen"/>
          <w:szCs w:val="24"/>
          <w:lang w:val="hy-AM"/>
        </w:rPr>
        <w:t>ամուսնու</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 տատ, պապ, թոռ</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այդ</w:t>
      </w:r>
      <w:r w:rsidRPr="0093002B">
        <w:rPr>
          <w:rFonts w:ascii="GHEA Grapalat" w:hAnsi="GHEA Grapalat" w:cs="Sylfaen"/>
          <w:szCs w:val="24"/>
        </w:rPr>
        <w:t xml:space="preserve"> </w:t>
      </w:r>
      <w:r w:rsidRPr="0093002B">
        <w:rPr>
          <w:rFonts w:ascii="GHEA Grapalat" w:hAnsi="GHEA Grapalat" w:cs="Sylfaen"/>
          <w:szCs w:val="24"/>
          <w:lang w:val="hy-AM"/>
        </w:rPr>
        <w:t>անձի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ընթացակարգին</w:t>
      </w:r>
      <w:r w:rsidRPr="0093002B">
        <w:rPr>
          <w:rFonts w:ascii="GHEA Grapalat" w:hAnsi="GHEA Grapalat" w:cs="Sylfaen"/>
          <w:szCs w:val="24"/>
        </w:rPr>
        <w:t xml:space="preserve"> </w:t>
      </w:r>
      <w:r w:rsidRPr="0093002B">
        <w:rPr>
          <w:rFonts w:ascii="GHEA Grapalat" w:hAnsi="GHEA Grapalat" w:cs="Sylfaen"/>
          <w:szCs w:val="24"/>
          <w:lang w:val="hy-AM"/>
        </w:rPr>
        <w:t>մասնակցելու</w:t>
      </w:r>
      <w:r w:rsidRPr="0093002B">
        <w:rPr>
          <w:rFonts w:ascii="GHEA Grapalat" w:hAnsi="GHEA Grapalat" w:cs="Sylfaen"/>
          <w:szCs w:val="24"/>
        </w:rPr>
        <w:t xml:space="preserve"> </w:t>
      </w:r>
      <w:r w:rsidRPr="0093002B">
        <w:rPr>
          <w:rFonts w:ascii="GHEA Grapalat" w:hAnsi="GHEA Grapalat" w:cs="Sylfaen"/>
          <w:szCs w:val="24"/>
          <w:lang w:val="hy-AM"/>
        </w:rPr>
        <w:t>համար</w:t>
      </w:r>
      <w:r w:rsidRPr="0093002B">
        <w:rPr>
          <w:rFonts w:ascii="GHEA Grapalat" w:hAnsi="GHEA Grapalat" w:cs="Sylfaen"/>
          <w:szCs w:val="24"/>
        </w:rPr>
        <w:t xml:space="preserve"> </w:t>
      </w:r>
      <w:r w:rsidRPr="0093002B">
        <w:rPr>
          <w:rFonts w:ascii="GHEA Grapalat" w:hAnsi="GHEA Grapalat" w:cs="Sylfaen"/>
          <w:szCs w:val="24"/>
          <w:lang w:val="hy-AM"/>
        </w:rPr>
        <w:t>ներկայացրել</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w:t>
      </w:r>
      <w:r w:rsidRPr="0093002B">
        <w:rPr>
          <w:rFonts w:ascii="GHEA Grapalat" w:hAnsi="GHEA Grapalat" w:cs="Sylfaen"/>
          <w:szCs w:val="24"/>
        </w:rPr>
        <w:t>:</w:t>
      </w:r>
      <w:r w:rsidRPr="0093002B">
        <w:rPr>
          <w:rFonts w:ascii="GHEA Grapalat" w:hAnsi="GHEA Grapalat" w:cs="Sylfaen"/>
          <w:szCs w:val="24"/>
          <w:lang w:val="hy-AM"/>
        </w:rPr>
        <w:t xml:space="preserve"> Եթե</w:t>
      </w:r>
      <w:r w:rsidRPr="0093002B">
        <w:rPr>
          <w:rFonts w:ascii="GHEA Grapalat" w:hAnsi="GHEA Grapalat" w:cs="Sylfaen"/>
          <w:szCs w:val="24"/>
        </w:rPr>
        <w:t xml:space="preserve"> </w:t>
      </w:r>
      <w:r w:rsidRPr="0093002B">
        <w:rPr>
          <w:rFonts w:ascii="GHEA Grapalat" w:hAnsi="GHEA Grapalat" w:cs="Sylfaen"/>
          <w:szCs w:val="24"/>
          <w:lang w:val="hy-AM"/>
        </w:rPr>
        <w:t>առկա</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կետով</w:t>
      </w:r>
      <w:r w:rsidRPr="0093002B">
        <w:rPr>
          <w:rFonts w:ascii="GHEA Grapalat" w:hAnsi="GHEA Grapalat" w:cs="Sylfaen"/>
          <w:szCs w:val="24"/>
        </w:rPr>
        <w:t xml:space="preserve"> </w:t>
      </w:r>
      <w:r w:rsidRPr="0093002B">
        <w:rPr>
          <w:rFonts w:ascii="GHEA Grapalat" w:hAnsi="GHEA Grapalat" w:cs="Sylfaen"/>
          <w:szCs w:val="24"/>
          <w:lang w:val="hy-AM"/>
        </w:rPr>
        <w:t>նախատեսված</w:t>
      </w:r>
      <w:r w:rsidRPr="0093002B">
        <w:rPr>
          <w:rFonts w:ascii="GHEA Grapalat" w:hAnsi="GHEA Grapalat" w:cs="Sylfaen"/>
          <w:szCs w:val="24"/>
        </w:rPr>
        <w:t xml:space="preserve"> </w:t>
      </w:r>
      <w:r w:rsidRPr="0093002B">
        <w:rPr>
          <w:rFonts w:ascii="GHEA Grapalat" w:hAnsi="GHEA Grapalat" w:cs="Sylfaen"/>
          <w:szCs w:val="24"/>
          <w:lang w:val="hy-AM"/>
        </w:rPr>
        <w:t>պայմանը</w:t>
      </w:r>
      <w:r w:rsidRPr="0093002B">
        <w:rPr>
          <w:rFonts w:ascii="GHEA Grapalat" w:hAnsi="GHEA Grapalat" w:cs="Sylfaen"/>
          <w:szCs w:val="24"/>
        </w:rPr>
        <w:t xml:space="preserve">, </w:t>
      </w:r>
      <w:r w:rsidRPr="0093002B">
        <w:rPr>
          <w:rFonts w:ascii="GHEA Grapalat" w:hAnsi="GHEA Grapalat" w:cs="Sylfaen"/>
          <w:szCs w:val="24"/>
          <w:lang w:val="hy-AM"/>
        </w:rPr>
        <w:t>ապա</w:t>
      </w:r>
      <w:r w:rsidRPr="0093002B">
        <w:rPr>
          <w:rFonts w:ascii="GHEA Grapalat" w:hAnsi="GHEA Grapalat" w:cs="Sylfaen"/>
          <w:szCs w:val="24"/>
        </w:rPr>
        <w:t xml:space="preserve"> </w:t>
      </w:r>
      <w:r w:rsidRPr="0093002B">
        <w:rPr>
          <w:rFonts w:ascii="GHEA Grapalat" w:hAnsi="GHEA Grapalat" w:cs="Sylfaen"/>
          <w:szCs w:val="24"/>
          <w:lang w:val="hy-AM"/>
        </w:rPr>
        <w:t xml:space="preserve"> սույն ընթացակարգի</w:t>
      </w:r>
      <w:r w:rsidRPr="0093002B">
        <w:rPr>
          <w:rFonts w:ascii="GHEA Grapalat" w:hAnsi="GHEA Grapalat" w:cs="Sylfaen"/>
          <w:szCs w:val="24"/>
        </w:rPr>
        <w:t xml:space="preserve"> </w:t>
      </w:r>
      <w:r w:rsidRPr="0093002B">
        <w:rPr>
          <w:rFonts w:ascii="GHEA Grapalat" w:hAnsi="GHEA Grapalat" w:cs="Sylfaen"/>
          <w:szCs w:val="24"/>
          <w:lang w:val="hy-AM"/>
        </w:rPr>
        <w:t>առնչությամբ</w:t>
      </w:r>
      <w:r w:rsidRPr="0093002B">
        <w:rPr>
          <w:rFonts w:ascii="GHEA Grapalat" w:hAnsi="GHEA Grapalat" w:cs="Sylfaen"/>
          <w:szCs w:val="24"/>
        </w:rPr>
        <w:t xml:space="preserve"> </w:t>
      </w:r>
      <w:r w:rsidRPr="0093002B">
        <w:rPr>
          <w:rFonts w:ascii="GHEA Grapalat" w:hAnsi="GHEA Grapalat" w:cs="Sylfaen"/>
          <w:szCs w:val="24"/>
          <w:lang w:val="hy-AM"/>
        </w:rPr>
        <w:t>շահերի</w:t>
      </w:r>
      <w:r w:rsidRPr="0093002B">
        <w:rPr>
          <w:rFonts w:ascii="GHEA Grapalat" w:hAnsi="GHEA Grapalat" w:cs="Sylfaen"/>
          <w:szCs w:val="24"/>
        </w:rPr>
        <w:t xml:space="preserve"> </w:t>
      </w:r>
      <w:r w:rsidRPr="0093002B">
        <w:rPr>
          <w:rFonts w:ascii="GHEA Grapalat" w:hAnsi="GHEA Grapalat" w:cs="Sylfaen"/>
          <w:szCs w:val="24"/>
          <w:lang w:val="hy-AM"/>
        </w:rPr>
        <w:t>բախում</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 անհապաղ</w:t>
      </w:r>
      <w:r w:rsidRPr="0093002B">
        <w:rPr>
          <w:rFonts w:ascii="GHEA Grapalat" w:hAnsi="GHEA Grapalat" w:cs="Sylfaen"/>
          <w:szCs w:val="24"/>
        </w:rPr>
        <w:t xml:space="preserve"> </w:t>
      </w:r>
      <w:r w:rsidRPr="0093002B">
        <w:rPr>
          <w:rFonts w:ascii="GHEA Grapalat" w:hAnsi="GHEA Grapalat" w:cs="Sylfaen"/>
          <w:szCs w:val="24"/>
          <w:lang w:val="hy-AM"/>
        </w:rPr>
        <w:t>ինքնաբացարկ</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հայտնում</w:t>
      </w:r>
      <w:r w:rsidRPr="0093002B">
        <w:rPr>
          <w:rFonts w:ascii="GHEA Grapalat" w:hAnsi="GHEA Grapalat" w:cs="Sylfaen"/>
          <w:szCs w:val="24"/>
        </w:rPr>
        <w:t xml:space="preserve"> </w:t>
      </w:r>
      <w:r w:rsidRPr="0093002B">
        <w:rPr>
          <w:rFonts w:ascii="GHEA Grapalat" w:hAnsi="GHEA Grapalat" w:cs="Sylfaen"/>
          <w:szCs w:val="24"/>
          <w:lang w:val="hy-AM"/>
        </w:rPr>
        <w:t>սույնընթացակարգից</w:t>
      </w:r>
      <w:r w:rsidRPr="0093002B">
        <w:rPr>
          <w:rFonts w:ascii="GHEA Grapalat" w:hAnsi="GHEA Grapalat" w:cs="Sylfaen"/>
          <w:szCs w:val="24"/>
        </w:rPr>
        <w:t xml:space="preserve">: </w:t>
      </w:r>
    </w:p>
    <w:p w14:paraId="473825DD"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8.12 </w:t>
      </w:r>
      <w:proofErr w:type="spellStart"/>
      <w:r w:rsidRPr="0093002B">
        <w:rPr>
          <w:rFonts w:ascii="GHEA Grapalat" w:hAnsi="GHEA Grapalat" w:cs="Sylfaen"/>
          <w:szCs w:val="24"/>
          <w:lang w:val="es-ES"/>
        </w:rPr>
        <w:t>Հայտերը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բացվելուց</w:t>
      </w:r>
      <w:proofErr w:type="spellEnd"/>
      <w:r w:rsidRPr="0093002B">
        <w:rPr>
          <w:rFonts w:ascii="GHEA Grapalat" w:hAnsi="GHEA Grapalat" w:cs="Sylfaen"/>
          <w:szCs w:val="24"/>
          <w:lang w:val="es-ES"/>
        </w:rPr>
        <w:t xml:space="preserve"> և </w:t>
      </w:r>
      <w:proofErr w:type="spellStart"/>
      <w:r w:rsidRPr="0093002B">
        <w:rPr>
          <w:rFonts w:ascii="GHEA Grapalat" w:hAnsi="GHEA Grapalat" w:cs="Sylfaen"/>
          <w:szCs w:val="24"/>
          <w:lang w:val="es-ES"/>
        </w:rPr>
        <w:t>գնահատվելուց</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հետո</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կազմվում</w:t>
      </w:r>
      <w:proofErr w:type="spellEnd"/>
      <w:r w:rsidRPr="0093002B">
        <w:rPr>
          <w:rFonts w:ascii="GHEA Grapalat" w:hAnsi="GHEA Grapalat" w:cs="Sylfaen"/>
          <w:szCs w:val="24"/>
          <w:lang w:val="es-ES"/>
        </w:rPr>
        <w:t xml:space="preserve"> է </w:t>
      </w:r>
      <w:proofErr w:type="spellStart"/>
      <w:r w:rsidRPr="0093002B">
        <w:rPr>
          <w:rFonts w:ascii="GHEA Grapalat" w:hAnsi="GHEA Grapalat" w:cs="Sylfaen"/>
          <w:szCs w:val="24"/>
          <w:lang w:val="es-ES"/>
        </w:rPr>
        <w:t>արձանագրություն</w:t>
      </w:r>
      <w:proofErr w:type="spellEnd"/>
      <w:r w:rsidRPr="0093002B">
        <w:rPr>
          <w:rFonts w:ascii="GHEA Grapalat" w:hAnsi="GHEA Grapalat" w:cs="Sylfaen"/>
          <w:szCs w:val="24"/>
          <w:lang w:val="es-ES"/>
        </w:rPr>
        <w:t>`</w:t>
      </w:r>
      <w:r w:rsidRPr="0093002B">
        <w:rPr>
          <w:rFonts w:ascii="GHEA Grapalat" w:hAnsi="GHEA Grapalat" w:cs="Sylfaen"/>
        </w:rPr>
        <w:t xml:space="preserve"> գնումների մասին ՀՀ օրենսդրությամբ սահմանված կարգով</w:t>
      </w:r>
      <w:r w:rsidRPr="0093002B">
        <w:rPr>
          <w:rFonts w:ascii="GHEA Grapalat" w:hAnsi="GHEA Grapalat" w:cs="Sylfaen"/>
          <w:lang w:val="hy-AM"/>
        </w:rPr>
        <w:t xml:space="preserve">: Ընդ որում հանձնաժողովի նիստի արձանագրության մեջ մանրամասն </w:t>
      </w:r>
      <w:r w:rsidRPr="0093002B">
        <w:rPr>
          <w:rFonts w:ascii="GHEA Grapalat" w:hAnsi="GHEA Grapalat" w:cs="Sylfaen"/>
          <w:lang w:val="hy-AM"/>
        </w:rPr>
        <w:lastRenderedPageBreak/>
        <w:t xml:space="preserve">նկարագրվում են հայտերի գնահատման արդյունքում արձանագրված անհամապատասխանությունները և դրանցով պայմանավորված հայտերի մերժման հիմքերը: </w:t>
      </w:r>
      <w:r w:rsidRPr="0093002B">
        <w:rPr>
          <w:rFonts w:ascii="GHEA Grapalat" w:hAnsi="GHEA Grapalat" w:cs="Sylfaen"/>
          <w:szCs w:val="24"/>
          <w:lang w:val="hy-AM"/>
        </w:rPr>
        <w:t>Արձանագրությունն</w:t>
      </w:r>
      <w:r w:rsidRPr="0093002B">
        <w:rPr>
          <w:rFonts w:ascii="GHEA Grapalat" w:hAnsi="GHEA Grapalat" w:cs="Sylfaen"/>
          <w:szCs w:val="24"/>
        </w:rPr>
        <w:t xml:space="preserve"> </w:t>
      </w:r>
      <w:r w:rsidRPr="0093002B">
        <w:rPr>
          <w:rFonts w:ascii="GHEA Grapalat" w:hAnsi="GHEA Grapalat" w:cs="Sylfaen"/>
          <w:szCs w:val="24"/>
          <w:lang w:val="hy-AM"/>
        </w:rPr>
        <w:t>ստորագրում</w:t>
      </w:r>
      <w:r w:rsidRPr="0093002B">
        <w:rPr>
          <w:rFonts w:ascii="GHEA Grapalat" w:hAnsi="GHEA Grapalat" w:cs="Sylfaen"/>
          <w:szCs w:val="24"/>
        </w:rPr>
        <w:t xml:space="preserve"> </w:t>
      </w:r>
      <w:r w:rsidRPr="0093002B">
        <w:rPr>
          <w:rFonts w:ascii="GHEA Grapalat" w:hAnsi="GHEA Grapalat" w:cs="Sylfaen"/>
          <w:szCs w:val="24"/>
          <w:lang w:val="hy-AM"/>
        </w:rPr>
        <w:t>են</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նիստին</w:t>
      </w:r>
      <w:r w:rsidRPr="0093002B">
        <w:rPr>
          <w:rFonts w:ascii="GHEA Grapalat" w:hAnsi="GHEA Grapalat" w:cs="Sylfaen"/>
          <w:szCs w:val="24"/>
        </w:rPr>
        <w:t xml:space="preserve"> </w:t>
      </w:r>
      <w:r w:rsidRPr="0093002B">
        <w:rPr>
          <w:rFonts w:ascii="GHEA Grapalat" w:hAnsi="GHEA Grapalat" w:cs="Sylfaen"/>
          <w:szCs w:val="24"/>
          <w:lang w:val="hy-AM"/>
        </w:rPr>
        <w:t>ներկա</w:t>
      </w:r>
      <w:r w:rsidRPr="0093002B">
        <w:rPr>
          <w:rFonts w:ascii="GHEA Grapalat" w:hAnsi="GHEA Grapalat" w:cs="Sylfaen"/>
          <w:szCs w:val="24"/>
        </w:rPr>
        <w:t xml:space="preserve"> </w:t>
      </w:r>
      <w:r w:rsidRPr="0093002B">
        <w:rPr>
          <w:rFonts w:ascii="GHEA Grapalat" w:hAnsi="GHEA Grapalat" w:cs="Sylfaen"/>
          <w:szCs w:val="24"/>
          <w:lang w:val="hy-AM"/>
        </w:rPr>
        <w:t>անդամները։</w:t>
      </w:r>
    </w:p>
    <w:p w14:paraId="50117A6F"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8.13 </w:t>
      </w:r>
      <w:r w:rsidRPr="0093002B">
        <w:rPr>
          <w:rFonts w:ascii="GHEA Grapalat" w:hAnsi="GHEA Grapalat" w:cs="Sylfaen"/>
          <w:szCs w:val="24"/>
        </w:rPr>
        <w:t xml:space="preserve"> Հանձնաժողովի քարտուղարը հայտերի բացման</w:t>
      </w:r>
      <w:r w:rsidRPr="0093002B">
        <w:rPr>
          <w:rFonts w:ascii="GHEA Grapalat" w:hAnsi="GHEA Grapalat" w:cs="Sylfaen"/>
          <w:szCs w:val="24"/>
          <w:lang w:val="hy-AM"/>
        </w:rPr>
        <w:t xml:space="preserve"> և գնահատման</w:t>
      </w:r>
      <w:r w:rsidRPr="0093002B">
        <w:rPr>
          <w:rFonts w:ascii="GHEA Grapalat" w:hAnsi="GHEA Grapalat" w:cs="Sylfaen"/>
          <w:szCs w:val="24"/>
        </w:rPr>
        <w:t xml:space="preserve"> նիստի ավարտից հետո ոչ ուշ քան</w:t>
      </w:r>
      <w:r w:rsidRPr="0093002B">
        <w:rPr>
          <w:rFonts w:ascii="GHEA Grapalat" w:hAnsi="GHEA Grapalat" w:cs="Arial"/>
          <w:spacing w:val="-8"/>
          <w:sz w:val="24"/>
          <w:szCs w:val="24"/>
        </w:rPr>
        <w:t xml:space="preserve"> </w:t>
      </w:r>
      <w:r w:rsidRPr="0093002B">
        <w:rPr>
          <w:rFonts w:ascii="GHEA Grapalat" w:hAnsi="GHEA Grapalat" w:cs="Sylfaen"/>
          <w:szCs w:val="24"/>
        </w:rPr>
        <w:t xml:space="preserve"> հաջորդող աշխատանքային օրը` </w:t>
      </w:r>
    </w:p>
    <w:p w14:paraId="4992C46C" w14:textId="77777777" w:rsidR="00396814" w:rsidRPr="0093002B" w:rsidRDefault="00396814" w:rsidP="00396814">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E8643BF"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2) իր և գնահատող հանձնաժողովի` հայտերի բացման </w:t>
      </w:r>
      <w:r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E1A811" w14:textId="77777777" w:rsidR="00396814" w:rsidRDefault="00396814" w:rsidP="00396814">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Pr="0093002B">
        <w:rPr>
          <w:rFonts w:ascii="GHEA Grapalat" w:hAnsi="GHEA Grapalat" w:cs="Sylfaen"/>
          <w:sz w:val="20"/>
          <w:lang w:val="af-ZA"/>
        </w:rPr>
        <w:t xml:space="preserve">8.14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կետով</w:t>
      </w:r>
      <w:proofErr w:type="spellEnd"/>
      <w:r w:rsidRPr="0093002B">
        <w:rPr>
          <w:rFonts w:ascii="GHEA Grapalat" w:hAnsi="GHEA Grapalat" w:cs="Sylfaen"/>
          <w:sz w:val="20"/>
          <w:lang w:val="af-ZA"/>
        </w:rPr>
        <w:t xml:space="preserve"> </w:t>
      </w:r>
      <w:proofErr w:type="spellStart"/>
      <w:r w:rsidRPr="00C13D25">
        <w:rPr>
          <w:rFonts w:ascii="GHEA Grapalat" w:hAnsi="GHEA Grapalat" w:cs="Sylfaen"/>
          <w:sz w:val="20"/>
        </w:rPr>
        <w:t>նախատեսված</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հիմքերն</w:t>
      </w:r>
      <w:proofErr w:type="spellEnd"/>
      <w:r w:rsidRPr="00C13D25">
        <w:rPr>
          <w:rFonts w:ascii="GHEA Grapalat" w:hAnsi="GHEA Grapalat" w:cs="Sylfaen"/>
          <w:sz w:val="20"/>
          <w:lang w:val="af-ZA"/>
        </w:rPr>
        <w:t xml:space="preserve"> </w:t>
      </w:r>
      <w:r w:rsidRPr="00C13D25">
        <w:rPr>
          <w:rFonts w:ascii="GHEA Grapalat" w:hAnsi="GHEA Grapalat" w:cs="Sylfaen"/>
          <w:sz w:val="20"/>
        </w:rPr>
        <w:t>ի</w:t>
      </w:r>
      <w:r w:rsidRPr="00C13D25">
        <w:rPr>
          <w:rFonts w:ascii="GHEA Grapalat" w:hAnsi="GHEA Grapalat" w:cs="Sylfaen"/>
          <w:sz w:val="20"/>
          <w:lang w:val="af-ZA"/>
        </w:rPr>
        <w:t xml:space="preserve"> </w:t>
      </w:r>
      <w:proofErr w:type="spellStart"/>
      <w:r w:rsidRPr="00C13D25">
        <w:rPr>
          <w:rFonts w:ascii="GHEA Grapalat" w:hAnsi="GHEA Grapalat" w:cs="Sylfaen"/>
          <w:sz w:val="20"/>
        </w:rPr>
        <w:t>հայտ</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գալու</w:t>
      </w:r>
      <w:proofErr w:type="spellEnd"/>
      <w:r w:rsidRPr="00C13D25">
        <w:rPr>
          <w:rFonts w:ascii="GHEA Grapalat" w:hAnsi="GHEA Grapalat" w:cs="Sylfaen"/>
          <w:sz w:val="20"/>
          <w:lang w:val="af-ZA"/>
        </w:rPr>
        <w:t xml:space="preserve"> </w:t>
      </w:r>
      <w:r w:rsidRPr="00C13D25">
        <w:rPr>
          <w:rFonts w:ascii="GHEA Grapalat" w:hAnsi="GHEA Grapalat" w:cs="Sylfaen"/>
          <w:sz w:val="20"/>
          <w:lang w:val="ru-RU"/>
        </w:rPr>
        <w:t>դեպքում</w:t>
      </w:r>
      <w:r w:rsidRPr="00C13D25">
        <w:rPr>
          <w:rFonts w:ascii="GHEA Grapalat" w:hAnsi="GHEA Grapalat" w:cs="Sylfaen"/>
          <w:sz w:val="20"/>
          <w:lang w:val="af-ZA"/>
        </w:rPr>
        <w:t xml:space="preserve"> </w:t>
      </w:r>
      <w:r w:rsidRPr="00C13D25">
        <w:rPr>
          <w:rFonts w:ascii="GHEA Grapalat" w:hAnsi="GHEA Grapalat" w:cs="Sylfaen"/>
          <w:sz w:val="20"/>
          <w:lang w:val="ru-RU"/>
        </w:rPr>
        <w:t>պատվիրատուի</w:t>
      </w:r>
      <w:r w:rsidRPr="00C13D25">
        <w:rPr>
          <w:rFonts w:ascii="GHEA Grapalat" w:hAnsi="GHEA Grapalat" w:cs="Sylfaen"/>
          <w:sz w:val="20"/>
          <w:lang w:val="af-ZA"/>
        </w:rPr>
        <w:t xml:space="preserve"> </w:t>
      </w:r>
      <w:r w:rsidRPr="00C13D25">
        <w:rPr>
          <w:rFonts w:ascii="GHEA Grapalat" w:hAnsi="GHEA Grapalat" w:cs="Sylfaen"/>
          <w:sz w:val="20"/>
          <w:lang w:val="ru-RU"/>
        </w:rPr>
        <w:t>ղեկավարի</w:t>
      </w:r>
      <w:r w:rsidRPr="00C13D25">
        <w:rPr>
          <w:rFonts w:ascii="GHEA Grapalat" w:hAnsi="GHEA Grapalat" w:cs="Sylfaen"/>
          <w:sz w:val="20"/>
          <w:lang w:val="af-ZA"/>
        </w:rPr>
        <w:t xml:space="preserve"> </w:t>
      </w:r>
      <w:r w:rsidRPr="00C13D25">
        <w:rPr>
          <w:rFonts w:ascii="GHEA Grapalat" w:hAnsi="GHEA Grapalat" w:cs="Sylfaen"/>
          <w:sz w:val="20"/>
          <w:lang w:val="ru-RU"/>
        </w:rPr>
        <w:t>պատճառաբանված</w:t>
      </w:r>
      <w:r w:rsidRPr="00C13D25">
        <w:rPr>
          <w:rFonts w:ascii="GHEA Grapalat" w:hAnsi="GHEA Grapalat" w:cs="Sylfaen"/>
          <w:sz w:val="20"/>
          <w:lang w:val="af-ZA"/>
        </w:rPr>
        <w:t xml:space="preserve"> </w:t>
      </w:r>
      <w:r w:rsidRPr="00C13D25">
        <w:rPr>
          <w:rFonts w:ascii="GHEA Grapalat" w:hAnsi="GHEA Grapalat" w:cs="Sylfaen"/>
          <w:sz w:val="20"/>
          <w:lang w:val="ru-RU"/>
        </w:rPr>
        <w:t>որոշման</w:t>
      </w:r>
      <w:r w:rsidRPr="00C13D25">
        <w:rPr>
          <w:rFonts w:ascii="GHEA Grapalat" w:hAnsi="GHEA Grapalat" w:cs="Sylfaen"/>
          <w:sz w:val="20"/>
          <w:lang w:val="af-ZA"/>
        </w:rPr>
        <w:t xml:space="preserve"> </w:t>
      </w:r>
      <w:r w:rsidRPr="00C13D25">
        <w:rPr>
          <w:rFonts w:ascii="GHEA Grapalat" w:hAnsi="GHEA Grapalat" w:cs="Sylfaen"/>
          <w:sz w:val="20"/>
          <w:lang w:val="ru-RU"/>
        </w:rPr>
        <w:t>հիման</w:t>
      </w:r>
      <w:r w:rsidRPr="00C13D25">
        <w:rPr>
          <w:rFonts w:ascii="GHEA Grapalat" w:hAnsi="GHEA Grapalat" w:cs="Sylfaen"/>
          <w:sz w:val="20"/>
          <w:lang w:val="af-ZA"/>
        </w:rPr>
        <w:t xml:space="preserve"> </w:t>
      </w:r>
      <w:r w:rsidRPr="00C13D25">
        <w:rPr>
          <w:rFonts w:ascii="GHEA Grapalat" w:hAnsi="GHEA Grapalat" w:cs="Sylfaen"/>
          <w:sz w:val="20"/>
          <w:lang w:val="ru-RU"/>
        </w:rPr>
        <w:t>վրա</w:t>
      </w:r>
      <w:r w:rsidRPr="00C13D25">
        <w:rPr>
          <w:rFonts w:ascii="GHEA Grapalat" w:hAnsi="GHEA Grapalat" w:cs="Sylfaen"/>
          <w:sz w:val="20"/>
          <w:lang w:val="af-ZA"/>
        </w:rPr>
        <w:t xml:space="preserve"> </w:t>
      </w:r>
      <w:r w:rsidRPr="00C13D25">
        <w:rPr>
          <w:rFonts w:ascii="GHEA Grapalat" w:hAnsi="GHEA Grapalat" w:cs="Sylfaen"/>
          <w:sz w:val="20"/>
          <w:lang w:val="ru-RU"/>
        </w:rPr>
        <w:t>լիազորված</w:t>
      </w:r>
      <w:r w:rsidRPr="00C13D25">
        <w:rPr>
          <w:rFonts w:ascii="GHEA Grapalat" w:hAnsi="GHEA Grapalat" w:cs="Sylfaen"/>
          <w:sz w:val="20"/>
          <w:lang w:val="af-ZA"/>
        </w:rPr>
        <w:t xml:space="preserve"> </w:t>
      </w:r>
      <w:r w:rsidRPr="00C13D25">
        <w:rPr>
          <w:rFonts w:ascii="GHEA Grapalat" w:hAnsi="GHEA Grapalat" w:cs="Sylfaen"/>
          <w:sz w:val="20"/>
          <w:lang w:val="ru-RU"/>
        </w:rPr>
        <w:t>մարմինը</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մասնակցին</w:t>
      </w:r>
      <w:r w:rsidRPr="00C13D25">
        <w:rPr>
          <w:rFonts w:ascii="GHEA Grapalat" w:hAnsi="GHEA Grapalat" w:cs="Sylfaen"/>
          <w:sz w:val="20"/>
          <w:lang w:val="af-ZA"/>
        </w:rPr>
        <w:t xml:space="preserve"> </w:t>
      </w:r>
      <w:r w:rsidRPr="00C13D25">
        <w:rPr>
          <w:rFonts w:ascii="GHEA Grapalat" w:hAnsi="GHEA Grapalat" w:cs="Sylfaen"/>
          <w:sz w:val="20"/>
          <w:lang w:val="ru-RU"/>
        </w:rPr>
        <w:t>ներառում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գնումների</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մասնակցելու</w:t>
      </w:r>
      <w:r w:rsidRPr="00C13D25">
        <w:rPr>
          <w:rFonts w:ascii="GHEA Grapalat" w:hAnsi="GHEA Grapalat" w:cs="Sylfaen"/>
          <w:sz w:val="20"/>
          <w:lang w:val="af-ZA"/>
        </w:rPr>
        <w:t xml:space="preserve"> </w:t>
      </w:r>
      <w:r w:rsidRPr="00C13D25">
        <w:rPr>
          <w:rFonts w:ascii="GHEA Grapalat" w:hAnsi="GHEA Grapalat" w:cs="Sylfaen"/>
          <w:sz w:val="20"/>
          <w:lang w:val="ru-RU"/>
        </w:rPr>
        <w:t>իրավունք</w:t>
      </w:r>
      <w:r w:rsidRPr="00C13D25">
        <w:rPr>
          <w:rFonts w:ascii="GHEA Grapalat" w:hAnsi="GHEA Grapalat" w:cs="Sylfaen"/>
          <w:sz w:val="20"/>
          <w:lang w:val="af-ZA"/>
        </w:rPr>
        <w:t xml:space="preserve"> </w:t>
      </w:r>
      <w:r w:rsidRPr="00C13D25">
        <w:rPr>
          <w:rFonts w:ascii="GHEA Grapalat" w:hAnsi="GHEA Grapalat" w:cs="Sylfaen"/>
          <w:sz w:val="20"/>
          <w:lang w:val="ru-RU"/>
        </w:rPr>
        <w:t>չունեցող</w:t>
      </w:r>
      <w:r w:rsidRPr="00C13D25">
        <w:rPr>
          <w:rFonts w:ascii="GHEA Grapalat" w:hAnsi="GHEA Grapalat" w:cs="Sylfaen"/>
          <w:sz w:val="20"/>
          <w:lang w:val="af-ZA"/>
        </w:rPr>
        <w:t xml:space="preserve"> </w:t>
      </w:r>
      <w:r w:rsidRPr="00C13D25">
        <w:rPr>
          <w:rFonts w:ascii="GHEA Grapalat" w:hAnsi="GHEA Grapalat" w:cs="Sylfaen"/>
          <w:sz w:val="20"/>
          <w:lang w:val="ru-RU"/>
        </w:rPr>
        <w:t>մասնակիցների</w:t>
      </w:r>
      <w:r w:rsidRPr="00C13D25">
        <w:rPr>
          <w:rFonts w:ascii="GHEA Grapalat" w:hAnsi="GHEA Grapalat" w:cs="Sylfaen"/>
          <w:sz w:val="20"/>
          <w:lang w:val="af-ZA"/>
        </w:rPr>
        <w:t xml:space="preserve"> </w:t>
      </w:r>
      <w:r w:rsidRPr="00C13D25">
        <w:rPr>
          <w:rFonts w:ascii="GHEA Grapalat" w:hAnsi="GHEA Grapalat" w:cs="Sylfaen"/>
          <w:sz w:val="20"/>
          <w:lang w:val="ru-RU"/>
        </w:rPr>
        <w:t>ցուցակում</w:t>
      </w:r>
      <w:r w:rsidRPr="00C13D25">
        <w:rPr>
          <w:rFonts w:ascii="GHEA Grapalat" w:hAnsi="GHEA Grapalat" w:cs="Sylfaen"/>
          <w:sz w:val="20"/>
          <w:lang w:val="af-ZA"/>
        </w:rPr>
        <w:t xml:space="preserve">: </w:t>
      </w:r>
      <w:r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2EF95810" w14:textId="77777777" w:rsidR="00396814" w:rsidRPr="0093002B" w:rsidRDefault="00396814" w:rsidP="00396814">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hy-AM"/>
        </w:rPr>
        <w:t xml:space="preserve"> </w:t>
      </w:r>
      <w:r w:rsidRPr="00C13D25">
        <w:rPr>
          <w:rFonts w:ascii="GHEA Grapalat" w:hAnsi="GHEA Grapalat" w:cs="Sylfaen"/>
          <w:sz w:val="20"/>
          <w:lang w:val="af-ZA"/>
        </w:rPr>
        <w:t>(</w:t>
      </w:r>
      <w:r w:rsidRPr="00C13D25">
        <w:rPr>
          <w:rFonts w:ascii="GHEA Grapalat" w:hAnsi="GHEA Grapalat" w:cs="Sylfaen"/>
          <w:sz w:val="20"/>
          <w:lang w:val="hy-AM"/>
        </w:rPr>
        <w:t>ծանուցումը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 xml:space="preserve">: </w:t>
      </w:r>
    </w:p>
    <w:p w14:paraId="2EB42705" w14:textId="77777777" w:rsidR="00396814" w:rsidRPr="0093002B" w:rsidRDefault="00396814" w:rsidP="00396814">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Pr="0093002B">
        <w:rPr>
          <w:rFonts w:ascii="GHEA Grapalat" w:hAnsi="GHEA Grapalat" w:cs="Sylfaen"/>
          <w:sz w:val="20"/>
          <w:lang w:val="af-ZA"/>
        </w:rPr>
        <w:t>թե՝</w:t>
      </w:r>
    </w:p>
    <w:p w14:paraId="5049B00D" w14:textId="77777777" w:rsidR="00396814" w:rsidRPr="0093002B" w:rsidRDefault="00396814" w:rsidP="00396814">
      <w:pPr>
        <w:pStyle w:val="ListParagraph"/>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F3B645" w14:textId="77777777" w:rsidR="00396814" w:rsidRPr="004E3618" w:rsidRDefault="00396814" w:rsidP="00396814">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լիազորված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մարմնի</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կողմից</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մասնակցին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ցուցակում</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ներառելու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համար</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սահմանված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քառասունօրյա</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լրանալը</w:t>
      </w:r>
      <w:proofErr w:type="spellEnd"/>
      <w:r w:rsidRPr="004E3618">
        <w:rPr>
          <w:rFonts w:ascii="GHEA Grapalat" w:hAnsi="GHEA Grapalat" w:cs="Sylfaen"/>
          <w:sz w:val="20"/>
          <w:lang w:val="hy-AM"/>
        </w:rPr>
        <w:t xml:space="preserve">, </w:t>
      </w:r>
      <w:r w:rsidRPr="004E3618">
        <w:rPr>
          <w:rFonts w:ascii="GHEA Grapalat" w:hAnsi="GHEA Grapalat" w:cs="Sylfaen"/>
          <w:sz w:val="20"/>
          <w:lang w:val="af-ZA"/>
        </w:rPr>
        <w:t xml:space="preserve"> </w:t>
      </w:r>
      <w:r w:rsidRPr="004E3618">
        <w:rPr>
          <w:rFonts w:ascii="GHEA Grapalat" w:hAnsi="GHEA Grapalat" w:cs="Sylfaen"/>
          <w:sz w:val="20"/>
          <w:lang w:val="ru-RU"/>
        </w:rPr>
        <w:t>իսկ</w:t>
      </w:r>
      <w:r w:rsidRPr="004E3618">
        <w:rPr>
          <w:rFonts w:ascii="GHEA Grapalat" w:hAnsi="GHEA Grapalat" w:cs="Sylfaen"/>
          <w:sz w:val="20"/>
          <w:lang w:val="af-ZA"/>
        </w:rPr>
        <w:t xml:space="preserve"> </w:t>
      </w:r>
      <w:r w:rsidRPr="004E3618">
        <w:rPr>
          <w:rFonts w:ascii="GHEA Grapalat" w:hAnsi="GHEA Grapalat" w:cs="Sylfaen"/>
          <w:sz w:val="20"/>
          <w:lang w:val="ru-RU"/>
        </w:rPr>
        <w:t>որոշումն</w:t>
      </w:r>
      <w:r w:rsidRPr="004E3618">
        <w:rPr>
          <w:rFonts w:ascii="GHEA Grapalat" w:hAnsi="GHEA Grapalat" w:cs="Sylfaen"/>
          <w:sz w:val="20"/>
          <w:lang w:val="af-ZA"/>
        </w:rPr>
        <w:t xml:space="preserve"> </w:t>
      </w:r>
      <w:r w:rsidRPr="004E3618">
        <w:rPr>
          <w:rFonts w:ascii="GHEA Grapalat" w:hAnsi="GHEA Grapalat" w:cs="Sylfaen"/>
          <w:sz w:val="20"/>
          <w:lang w:val="ru-RU"/>
        </w:rPr>
        <w:t>ստանալուն</w:t>
      </w:r>
      <w:r w:rsidRPr="004E3618">
        <w:rPr>
          <w:rFonts w:ascii="GHEA Grapalat" w:hAnsi="GHEA Grapalat" w:cs="Sylfaen"/>
          <w:sz w:val="20"/>
          <w:lang w:val="af-ZA"/>
        </w:rPr>
        <w:t xml:space="preserve"> </w:t>
      </w:r>
      <w:r w:rsidRPr="004E3618">
        <w:rPr>
          <w:rFonts w:ascii="GHEA Grapalat" w:hAnsi="GHEA Grapalat" w:cs="Sylfaen"/>
          <w:sz w:val="20"/>
          <w:lang w:val="ru-RU"/>
        </w:rPr>
        <w:t>հաջորդող</w:t>
      </w:r>
      <w:r w:rsidRPr="004E3618">
        <w:rPr>
          <w:rFonts w:ascii="GHEA Grapalat" w:hAnsi="GHEA Grapalat" w:cs="Sylfaen"/>
          <w:sz w:val="20"/>
          <w:lang w:val="af-ZA"/>
        </w:rPr>
        <w:t xml:space="preserve"> </w:t>
      </w:r>
      <w:r w:rsidRPr="004E3618">
        <w:rPr>
          <w:rFonts w:ascii="GHEA Grapalat" w:hAnsi="GHEA Grapalat" w:cs="Sylfaen"/>
          <w:sz w:val="20"/>
          <w:lang w:val="ru-RU"/>
        </w:rPr>
        <w:t>քառասուներորդ</w:t>
      </w:r>
      <w:r w:rsidRPr="004E3618">
        <w:rPr>
          <w:rFonts w:ascii="GHEA Grapalat" w:hAnsi="GHEA Grapalat" w:cs="Sylfaen"/>
          <w:sz w:val="20"/>
          <w:lang w:val="af-ZA"/>
        </w:rPr>
        <w:t xml:space="preserve"> </w:t>
      </w:r>
      <w:r w:rsidRPr="004E3618">
        <w:rPr>
          <w:rFonts w:ascii="GHEA Grapalat" w:hAnsi="GHEA Grapalat" w:cs="Sylfaen"/>
          <w:sz w:val="20"/>
          <w:lang w:val="ru-RU"/>
        </w:rPr>
        <w:t>օրվա</w:t>
      </w:r>
      <w:r w:rsidRPr="004E3618">
        <w:rPr>
          <w:rFonts w:ascii="GHEA Grapalat" w:hAnsi="GHEA Grapalat" w:cs="Sylfaen"/>
          <w:sz w:val="20"/>
          <w:lang w:val="af-ZA"/>
        </w:rPr>
        <w:t xml:space="preserve"> </w:t>
      </w:r>
      <w:r w:rsidRPr="004E3618">
        <w:rPr>
          <w:rFonts w:ascii="GHEA Grapalat" w:hAnsi="GHEA Grapalat" w:cs="Sylfaen"/>
          <w:sz w:val="20"/>
          <w:lang w:val="ru-RU"/>
        </w:rPr>
        <w:t>դրությամբ</w:t>
      </w:r>
      <w:r w:rsidRPr="004E3618">
        <w:rPr>
          <w:rFonts w:ascii="GHEA Grapalat" w:hAnsi="GHEA Grapalat" w:cs="Sylfaen"/>
          <w:sz w:val="20"/>
          <w:lang w:val="af-ZA"/>
        </w:rPr>
        <w:t xml:space="preserve"> </w:t>
      </w:r>
      <w:r w:rsidRPr="004E3618">
        <w:rPr>
          <w:rFonts w:ascii="GHEA Grapalat" w:hAnsi="GHEA Grapalat" w:cs="Sylfaen"/>
          <w:sz w:val="20"/>
          <w:lang w:val="ru-RU"/>
        </w:rPr>
        <w:t>մասնակցի</w:t>
      </w:r>
      <w:r w:rsidRPr="004E3618">
        <w:rPr>
          <w:rFonts w:ascii="GHEA Grapalat" w:hAnsi="GHEA Grapalat" w:cs="Sylfaen"/>
          <w:sz w:val="20"/>
          <w:lang w:val="af-ZA"/>
        </w:rPr>
        <w:t xml:space="preserve"> </w:t>
      </w:r>
      <w:r w:rsidRPr="004E3618">
        <w:rPr>
          <w:rFonts w:ascii="GHEA Grapalat" w:hAnsi="GHEA Grapalat" w:cs="Sylfaen"/>
          <w:sz w:val="20"/>
          <w:lang w:val="ru-RU"/>
        </w:rPr>
        <w:t>կողմից</w:t>
      </w:r>
      <w:r w:rsidRPr="004E3618">
        <w:rPr>
          <w:rFonts w:ascii="GHEA Grapalat" w:hAnsi="GHEA Grapalat" w:cs="Sylfaen"/>
          <w:sz w:val="20"/>
          <w:lang w:val="af-ZA"/>
        </w:rPr>
        <w:t xml:space="preserve"> </w:t>
      </w:r>
      <w:r w:rsidRPr="004E3618">
        <w:rPr>
          <w:rFonts w:ascii="GHEA Grapalat" w:hAnsi="GHEA Grapalat" w:cs="Sylfaen"/>
          <w:sz w:val="20"/>
          <w:lang w:val="ru-RU"/>
        </w:rPr>
        <w:t>որոշման</w:t>
      </w:r>
      <w:r w:rsidRPr="004E3618">
        <w:rPr>
          <w:rFonts w:ascii="GHEA Grapalat" w:hAnsi="GHEA Grapalat" w:cs="Sylfaen"/>
          <w:sz w:val="20"/>
          <w:lang w:val="af-ZA"/>
        </w:rPr>
        <w:t xml:space="preserve"> </w:t>
      </w:r>
      <w:r w:rsidRPr="004E3618">
        <w:rPr>
          <w:rFonts w:ascii="GHEA Grapalat" w:hAnsi="GHEA Grapalat" w:cs="Sylfaen"/>
          <w:sz w:val="20"/>
          <w:lang w:val="ru-RU"/>
        </w:rPr>
        <w:t>բողոքարկման</w:t>
      </w:r>
      <w:r w:rsidRPr="004E3618">
        <w:rPr>
          <w:rFonts w:ascii="GHEA Grapalat" w:hAnsi="GHEA Grapalat" w:cs="Sylfaen"/>
          <w:sz w:val="20"/>
          <w:lang w:val="af-ZA"/>
        </w:rPr>
        <w:t xml:space="preserve"> </w:t>
      </w:r>
      <w:r w:rsidRPr="004E3618">
        <w:rPr>
          <w:rFonts w:ascii="GHEA Grapalat" w:hAnsi="GHEA Grapalat" w:cs="Sylfaen"/>
          <w:sz w:val="20"/>
          <w:lang w:val="ru-RU"/>
        </w:rPr>
        <w:t>վերաբերյալ</w:t>
      </w:r>
      <w:r w:rsidRPr="004E3618">
        <w:rPr>
          <w:rFonts w:ascii="GHEA Grapalat" w:hAnsi="GHEA Grapalat" w:cs="Sylfaen"/>
          <w:sz w:val="20"/>
          <w:lang w:val="af-ZA"/>
        </w:rPr>
        <w:t xml:space="preserve"> </w:t>
      </w:r>
      <w:r w:rsidRPr="004E3618">
        <w:rPr>
          <w:rFonts w:ascii="GHEA Grapalat" w:hAnsi="GHEA Grapalat" w:cs="Sylfaen"/>
          <w:sz w:val="20"/>
          <w:lang w:val="ru-RU"/>
        </w:rPr>
        <w:t>հարուցված</w:t>
      </w:r>
      <w:r w:rsidRPr="004E3618">
        <w:rPr>
          <w:rFonts w:ascii="GHEA Grapalat" w:hAnsi="GHEA Grapalat" w:cs="Sylfaen"/>
          <w:sz w:val="20"/>
          <w:lang w:val="af-ZA"/>
        </w:rPr>
        <w:t xml:space="preserve"> </w:t>
      </w:r>
      <w:r w:rsidRPr="004E3618">
        <w:rPr>
          <w:rFonts w:ascii="GHEA Grapalat" w:hAnsi="GHEA Grapalat" w:cs="Sylfaen"/>
          <w:sz w:val="20"/>
          <w:lang w:val="ru-RU"/>
        </w:rPr>
        <w:t>և</w:t>
      </w:r>
      <w:r w:rsidRPr="004E3618">
        <w:rPr>
          <w:rFonts w:ascii="GHEA Grapalat" w:hAnsi="GHEA Grapalat" w:cs="Sylfaen"/>
          <w:sz w:val="20"/>
          <w:lang w:val="af-ZA"/>
        </w:rPr>
        <w:t xml:space="preserve"> </w:t>
      </w:r>
      <w:r w:rsidRPr="004E3618">
        <w:rPr>
          <w:rFonts w:ascii="GHEA Grapalat" w:hAnsi="GHEA Grapalat" w:cs="Sylfaen"/>
          <w:sz w:val="20"/>
          <w:lang w:val="ru-RU"/>
        </w:rPr>
        <w:t>չավարտված</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գործի</w:t>
      </w:r>
      <w:r w:rsidRPr="004E3618">
        <w:rPr>
          <w:rFonts w:ascii="GHEA Grapalat" w:hAnsi="GHEA Grapalat" w:cs="Sylfaen"/>
          <w:sz w:val="20"/>
          <w:lang w:val="af-ZA"/>
        </w:rPr>
        <w:t xml:space="preserve"> </w:t>
      </w:r>
      <w:r w:rsidRPr="004E3618">
        <w:rPr>
          <w:rFonts w:ascii="GHEA Grapalat" w:hAnsi="GHEA Grapalat" w:cs="Sylfaen"/>
          <w:sz w:val="20"/>
          <w:lang w:val="ru-RU"/>
        </w:rPr>
        <w:t>առկայության</w:t>
      </w:r>
      <w:r w:rsidRPr="004E3618">
        <w:rPr>
          <w:rFonts w:ascii="GHEA Grapalat" w:hAnsi="GHEA Grapalat" w:cs="Sylfaen"/>
          <w:sz w:val="20"/>
          <w:lang w:val="af-ZA"/>
        </w:rPr>
        <w:t xml:space="preserve"> </w:t>
      </w:r>
      <w:r w:rsidRPr="004E3618">
        <w:rPr>
          <w:rFonts w:ascii="GHEA Grapalat" w:hAnsi="GHEA Grapalat" w:cs="Sylfaen"/>
          <w:sz w:val="20"/>
          <w:lang w:val="ru-RU"/>
        </w:rPr>
        <w:t>դեպքում</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r w:rsidRPr="004E3618">
        <w:rPr>
          <w:rFonts w:ascii="GHEA Grapalat" w:hAnsi="GHEA Grapalat" w:cs="Sylfaen"/>
          <w:sz w:val="20"/>
          <w:lang w:val="ru-RU"/>
        </w:rPr>
        <w:t>տվյալ</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գործով</w:t>
      </w:r>
      <w:r w:rsidRPr="004E3618">
        <w:rPr>
          <w:rFonts w:ascii="GHEA Grapalat" w:hAnsi="GHEA Grapalat" w:cs="Sylfaen"/>
          <w:sz w:val="20"/>
          <w:lang w:val="af-ZA"/>
        </w:rPr>
        <w:t xml:space="preserve"> </w:t>
      </w:r>
      <w:r w:rsidRPr="004E3618">
        <w:rPr>
          <w:rFonts w:ascii="GHEA Grapalat" w:hAnsi="GHEA Grapalat" w:cs="Sylfaen"/>
          <w:sz w:val="20"/>
          <w:lang w:val="ru-RU"/>
        </w:rPr>
        <w:t>եզրափակիչ</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ակտն</w:t>
      </w:r>
      <w:r w:rsidRPr="004E3618">
        <w:rPr>
          <w:rFonts w:ascii="GHEA Grapalat" w:hAnsi="GHEA Grapalat" w:cs="Sylfaen"/>
          <w:sz w:val="20"/>
          <w:lang w:val="af-ZA"/>
        </w:rPr>
        <w:t xml:space="preserve"> </w:t>
      </w:r>
      <w:r w:rsidRPr="004E3618">
        <w:rPr>
          <w:rFonts w:ascii="GHEA Grapalat" w:hAnsi="GHEA Grapalat" w:cs="Sylfaen"/>
          <w:sz w:val="20"/>
          <w:lang w:val="ru-RU"/>
        </w:rPr>
        <w:t>ուժի</w:t>
      </w:r>
      <w:r w:rsidRPr="004E3618">
        <w:rPr>
          <w:rFonts w:ascii="GHEA Grapalat" w:hAnsi="GHEA Grapalat" w:cs="Sylfaen"/>
          <w:sz w:val="20"/>
          <w:lang w:val="af-ZA"/>
        </w:rPr>
        <w:t xml:space="preserve"> </w:t>
      </w:r>
      <w:r w:rsidRPr="004E3618">
        <w:rPr>
          <w:rFonts w:ascii="GHEA Grapalat" w:hAnsi="GHEA Grapalat" w:cs="Sylfaen"/>
          <w:sz w:val="20"/>
          <w:lang w:val="ru-RU"/>
        </w:rPr>
        <w:t>մեջ</w:t>
      </w:r>
      <w:r w:rsidRPr="004E3618">
        <w:rPr>
          <w:rFonts w:ascii="GHEA Grapalat" w:hAnsi="GHEA Grapalat" w:cs="Sylfaen"/>
          <w:sz w:val="20"/>
          <w:lang w:val="af-ZA"/>
        </w:rPr>
        <w:t xml:space="preserve"> </w:t>
      </w:r>
      <w:r w:rsidRPr="004E3618">
        <w:rPr>
          <w:rFonts w:ascii="GHEA Grapalat" w:hAnsi="GHEA Grapalat" w:cs="Sylfaen"/>
          <w:sz w:val="20"/>
          <w:lang w:val="ru-RU"/>
        </w:rPr>
        <w:t>մտնելը</w:t>
      </w:r>
      <w:r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61A43CD9" w14:textId="77777777" w:rsidR="00396814" w:rsidRPr="00B53D35" w:rsidRDefault="00396814" w:rsidP="00396814">
      <w:pPr>
        <w:ind w:firstLine="375"/>
        <w:jc w:val="both"/>
        <w:rPr>
          <w:rFonts w:ascii="GHEA Grapalat" w:hAnsi="GHEA Grapalat" w:cs="Sylfaen"/>
          <w:sz w:val="20"/>
          <w:lang w:val="af-ZA"/>
        </w:rPr>
      </w:pPr>
      <w:r w:rsidRPr="0093002B">
        <w:rPr>
          <w:rFonts w:ascii="GHEA Grapalat" w:hAnsi="GHEA Grapalat" w:cs="Sylfaen"/>
          <w:sz w:val="20"/>
          <w:lang w:val="hy-AM"/>
        </w:rPr>
        <w:t xml:space="preserve">Ընդ որում </w:t>
      </w:r>
      <w:r w:rsidRPr="00B53D35">
        <w:rPr>
          <w:rFonts w:ascii="GHEA Grapalat" w:hAnsi="GHEA Grapalat" w:cs="Sylfaen"/>
          <w:sz w:val="20"/>
          <w:lang w:val="hy-AM"/>
        </w:rPr>
        <w:t>եթե</w:t>
      </w:r>
      <w:r w:rsidRPr="00B53D35">
        <w:rPr>
          <w:rFonts w:ascii="GHEA Grapalat" w:hAnsi="GHEA Grapalat" w:cs="Sylfaen"/>
          <w:sz w:val="20"/>
          <w:lang w:val="af-ZA"/>
        </w:rPr>
        <w:t xml:space="preserve"> </w:t>
      </w:r>
      <w:r w:rsidRPr="00B53D35">
        <w:rPr>
          <w:rFonts w:ascii="GHEA Grapalat" w:hAnsi="GHEA Grapalat" w:cs="Sylfaen"/>
          <w:sz w:val="20"/>
          <w:lang w:val="hy-AM"/>
        </w:rPr>
        <w:t>մասնակցի</w:t>
      </w:r>
      <w:r w:rsidRPr="00B53D35">
        <w:rPr>
          <w:rFonts w:ascii="GHEA Grapalat" w:hAnsi="GHEA Grapalat" w:cs="Sylfaen"/>
          <w:sz w:val="20"/>
          <w:lang w:val="af-ZA"/>
        </w:rPr>
        <w:t xml:space="preserve"> </w:t>
      </w:r>
      <w:r w:rsidRPr="00B53D35">
        <w:rPr>
          <w:rFonts w:ascii="GHEA Grapalat" w:hAnsi="GHEA Grapalat" w:cs="Sylfaen"/>
          <w:sz w:val="20"/>
          <w:lang w:val="hy-AM"/>
        </w:rPr>
        <w:t>գնումներին</w:t>
      </w:r>
      <w:r w:rsidRPr="00B53D35">
        <w:rPr>
          <w:rFonts w:ascii="GHEA Grapalat" w:hAnsi="GHEA Grapalat" w:cs="Sylfaen"/>
          <w:sz w:val="20"/>
          <w:lang w:val="af-ZA"/>
        </w:rPr>
        <w:t xml:space="preserve"> </w:t>
      </w:r>
      <w:r w:rsidRPr="00B53D35">
        <w:rPr>
          <w:rFonts w:ascii="GHEA Grapalat" w:hAnsi="GHEA Grapalat" w:cs="Sylfaen"/>
          <w:sz w:val="20"/>
          <w:lang w:val="hy-AM"/>
        </w:rPr>
        <w:t>մասնակցելու</w:t>
      </w:r>
      <w:r w:rsidRPr="00B53D35">
        <w:rPr>
          <w:rFonts w:ascii="GHEA Grapalat" w:hAnsi="GHEA Grapalat" w:cs="Sylfaen"/>
          <w:sz w:val="20"/>
          <w:lang w:val="af-ZA"/>
        </w:rPr>
        <w:t xml:space="preserve"> </w:t>
      </w:r>
      <w:r w:rsidRPr="00B53D35">
        <w:rPr>
          <w:rFonts w:ascii="GHEA Grapalat" w:hAnsi="GHEA Grapalat" w:cs="Sylfaen"/>
          <w:sz w:val="20"/>
          <w:lang w:val="hy-AM"/>
        </w:rPr>
        <w:t>իրավունք</w:t>
      </w:r>
      <w:r w:rsidRPr="00B53D35">
        <w:rPr>
          <w:rFonts w:ascii="GHEA Grapalat" w:hAnsi="GHEA Grapalat" w:cs="Sylfaen"/>
          <w:sz w:val="20"/>
          <w:lang w:val="af-ZA"/>
        </w:rPr>
        <w:t xml:space="preserve"> </w:t>
      </w:r>
      <w:r w:rsidRPr="00B53D35">
        <w:rPr>
          <w:rFonts w:ascii="GHEA Grapalat" w:hAnsi="GHEA Grapalat" w:cs="Sylfaen"/>
          <w:sz w:val="20"/>
          <w:lang w:val="hy-AM"/>
        </w:rPr>
        <w:t>ունենալու մասին դիմում-հայտարարությունը որակվում</w:t>
      </w:r>
      <w:r w:rsidRPr="00B53D35">
        <w:rPr>
          <w:rFonts w:ascii="GHEA Grapalat" w:hAnsi="GHEA Grapalat" w:cs="Sylfaen"/>
          <w:sz w:val="20"/>
          <w:lang w:val="af-ZA"/>
        </w:rPr>
        <w:t xml:space="preserve"> </w:t>
      </w:r>
      <w:r w:rsidRPr="00B53D35">
        <w:rPr>
          <w:rFonts w:ascii="GHEA Grapalat" w:hAnsi="GHEA Grapalat" w:cs="Sylfaen"/>
          <w:sz w:val="20"/>
          <w:lang w:val="hy-AM"/>
        </w:rPr>
        <w:t>է</w:t>
      </w:r>
      <w:r w:rsidRPr="00B53D35">
        <w:rPr>
          <w:rFonts w:ascii="GHEA Grapalat" w:hAnsi="GHEA Grapalat" w:cs="Sylfaen"/>
          <w:sz w:val="20"/>
          <w:lang w:val="af-ZA"/>
        </w:rPr>
        <w:t xml:space="preserve"> </w:t>
      </w:r>
      <w:r w:rsidRPr="00B53D35">
        <w:rPr>
          <w:rFonts w:ascii="GHEA Grapalat" w:hAnsi="GHEA Grapalat" w:cs="Sylfaen"/>
          <w:sz w:val="20"/>
          <w:lang w:val="hy-AM"/>
        </w:rPr>
        <w:t>որպես</w:t>
      </w:r>
      <w:r w:rsidRPr="00B53D35">
        <w:rPr>
          <w:rFonts w:ascii="GHEA Grapalat" w:hAnsi="GHEA Grapalat" w:cs="Sylfaen"/>
          <w:sz w:val="20"/>
          <w:lang w:val="af-ZA"/>
        </w:rPr>
        <w:t xml:space="preserve"> </w:t>
      </w:r>
      <w:r w:rsidRPr="00B53D35">
        <w:rPr>
          <w:rFonts w:ascii="GHEA Grapalat" w:hAnsi="GHEA Grapalat" w:cs="Sylfaen"/>
          <w:sz w:val="20"/>
          <w:lang w:val="hy-AM"/>
        </w:rPr>
        <w:t>իրականությանը</w:t>
      </w:r>
      <w:r w:rsidRPr="00B53D35">
        <w:rPr>
          <w:rFonts w:ascii="GHEA Grapalat" w:hAnsi="GHEA Grapalat" w:cs="Sylfaen"/>
          <w:sz w:val="20"/>
          <w:lang w:val="af-ZA"/>
        </w:rPr>
        <w:t xml:space="preserve"> </w:t>
      </w:r>
      <w:r w:rsidRPr="00B53D35">
        <w:rPr>
          <w:rFonts w:ascii="GHEA Grapalat" w:hAnsi="GHEA Grapalat" w:cs="Sylfaen"/>
          <w:sz w:val="20"/>
          <w:lang w:val="hy-AM"/>
        </w:rPr>
        <w:t>չհամապատասխանող</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սույն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սահմանված</w:t>
      </w:r>
      <w:r w:rsidRPr="00B53D35">
        <w:rPr>
          <w:rFonts w:ascii="GHEA Grapalat" w:hAnsi="GHEA Grapalat" w:cs="Sylfaen"/>
          <w:sz w:val="20"/>
          <w:lang w:val="af-ZA"/>
        </w:rPr>
        <w:t xml:space="preserve"> </w:t>
      </w:r>
      <w:r w:rsidRPr="00B53D35">
        <w:rPr>
          <w:rFonts w:ascii="GHEA Grapalat" w:hAnsi="GHEA Grapalat" w:cs="Sylfaen"/>
          <w:sz w:val="20"/>
          <w:lang w:val="hy-AM"/>
        </w:rPr>
        <w:t>կարգով</w:t>
      </w:r>
      <w:r w:rsidRPr="00B53D35">
        <w:rPr>
          <w:rFonts w:ascii="GHEA Grapalat" w:hAnsi="GHEA Grapalat" w:cs="Sylfaen"/>
          <w:sz w:val="20"/>
          <w:lang w:val="af-ZA"/>
        </w:rPr>
        <w:t xml:space="preserve"> </w:t>
      </w:r>
      <w:r w:rsidRPr="00B53D35">
        <w:rPr>
          <w:rFonts w:ascii="GHEA Grapalat" w:hAnsi="GHEA Grapalat" w:cs="Sylfaen"/>
          <w:sz w:val="20"/>
          <w:lang w:val="hy-AM"/>
        </w:rPr>
        <w:t>և</w:t>
      </w:r>
      <w:r w:rsidRPr="00B53D35">
        <w:rPr>
          <w:rFonts w:ascii="GHEA Grapalat" w:hAnsi="GHEA Grapalat" w:cs="Sylfaen"/>
          <w:sz w:val="20"/>
          <w:lang w:val="af-ZA"/>
        </w:rPr>
        <w:t xml:space="preserve"> </w:t>
      </w:r>
      <w:r w:rsidRPr="00B53D35">
        <w:rPr>
          <w:rFonts w:ascii="GHEA Grapalat" w:hAnsi="GHEA Grapalat" w:cs="Sylfaen"/>
          <w:sz w:val="20"/>
          <w:lang w:val="hy-AM"/>
        </w:rPr>
        <w:t>ժամկետներում</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նախատեսված</w:t>
      </w:r>
      <w:r w:rsidRPr="00B53D35">
        <w:rPr>
          <w:rFonts w:ascii="GHEA Grapalat" w:hAnsi="GHEA Grapalat" w:cs="Sylfaen"/>
          <w:sz w:val="20"/>
          <w:lang w:val="af-ZA"/>
        </w:rPr>
        <w:t xml:space="preserve"> </w:t>
      </w:r>
      <w:r w:rsidRPr="00B53D35">
        <w:rPr>
          <w:rFonts w:ascii="GHEA Grapalat" w:hAnsi="GHEA Grapalat" w:cs="Sylfaen"/>
          <w:sz w:val="20"/>
          <w:lang w:val="hy-AM"/>
        </w:rPr>
        <w:t xml:space="preserve">փաստաթղթերը, </w:t>
      </w:r>
      <w:bookmarkStart w:id="13" w:name="_Hlk193180492"/>
      <w:r w:rsidRPr="00B53D3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sidRPr="00B53D35">
        <w:rPr>
          <w:rFonts w:ascii="GHEA Grapalat" w:hAnsi="GHEA Grapalat" w:cs="Sylfaen"/>
          <w:sz w:val="20"/>
          <w:lang w:val="af-ZA"/>
        </w:rPr>
        <w:t xml:space="preserve">` </w:t>
      </w:r>
      <w:bookmarkStart w:id="14" w:name="_Hlk201942453"/>
      <w:r w:rsidRPr="00B53D35">
        <w:rPr>
          <w:rFonts w:ascii="GHEA Grapalat" w:hAnsi="GHEA Grapalat" w:cs="Sylfaen"/>
          <w:sz w:val="20"/>
          <w:lang w:val="hy-AM"/>
        </w:rPr>
        <w:t>այդ</w:t>
      </w:r>
      <w:r w:rsidRPr="00B53D35">
        <w:rPr>
          <w:rFonts w:ascii="GHEA Grapalat" w:hAnsi="GHEA Grapalat" w:cs="Sylfaen"/>
          <w:sz w:val="20"/>
          <w:lang w:val="af-ZA"/>
        </w:rPr>
        <w:t xml:space="preserve"> թվում՝ երբ </w:t>
      </w:r>
      <w:r w:rsidRPr="00B53D35">
        <w:rPr>
          <w:rFonts w:ascii="GHEA Grapalat" w:hAnsi="GHEA Grapalat"/>
          <w:sz w:val="20"/>
          <w:szCs w:val="20"/>
          <w:lang w:val="es-ES"/>
        </w:rPr>
        <w:t xml:space="preserve">ՀՀ </w:t>
      </w:r>
      <w:proofErr w:type="spellStart"/>
      <w:r w:rsidRPr="00B53D35">
        <w:rPr>
          <w:rFonts w:ascii="GHEA Grapalat" w:hAnsi="GHEA Grapalat"/>
          <w:sz w:val="20"/>
          <w:szCs w:val="20"/>
          <w:lang w:val="es-ES"/>
        </w:rPr>
        <w:t>կառավարության</w:t>
      </w:r>
      <w:proofErr w:type="spellEnd"/>
      <w:r w:rsidRPr="00B53D35">
        <w:rPr>
          <w:rFonts w:ascii="GHEA Grapalat" w:hAnsi="GHEA Grapalat"/>
          <w:sz w:val="20"/>
          <w:szCs w:val="20"/>
          <w:lang w:val="es-ES"/>
        </w:rPr>
        <w:t xml:space="preserve"> 20.06.2025թ. N 817-Ա </w:t>
      </w:r>
      <w:proofErr w:type="spellStart"/>
      <w:r w:rsidRPr="00B53D35">
        <w:rPr>
          <w:rFonts w:ascii="GHEA Grapalat" w:hAnsi="GHEA Grapalat"/>
          <w:sz w:val="20"/>
          <w:szCs w:val="20"/>
          <w:lang w:val="es-ES"/>
        </w:rPr>
        <w:t>որոշման</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կետի</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ենթակետով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ցուցակում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ներառված</w:t>
      </w:r>
      <w:proofErr w:type="spellEnd"/>
      <w:r w:rsidRPr="00B53D35">
        <w:rPr>
          <w:rFonts w:ascii="GHEA Grapalat" w:hAnsi="GHEA Grapalat" w:cs="Sylfaen"/>
          <w:sz w:val="20"/>
          <w:lang w:val="af-ZA"/>
        </w:rPr>
        <w:t xml:space="preserve"> անձը </w:t>
      </w:r>
      <w:r w:rsidRPr="00B53D35">
        <w:rPr>
          <w:rFonts w:ascii="GHEA Grapalat" w:hAnsi="GHEA Grapalat" w:cs="Sylfaen"/>
          <w:sz w:val="20"/>
          <w:lang w:val="hy-AM"/>
        </w:rPr>
        <w:t xml:space="preserve">մասնակցի կողմից առաջարկվում է որպես </w:t>
      </w:r>
      <w:proofErr w:type="gramStart"/>
      <w:r w:rsidRPr="00B53D35">
        <w:rPr>
          <w:rFonts w:ascii="GHEA Grapalat" w:hAnsi="GHEA Grapalat" w:cs="Sylfaen"/>
          <w:sz w:val="20"/>
          <w:lang w:val="hy-AM"/>
        </w:rPr>
        <w:t>ենթակապալառու,</w:t>
      </w:r>
      <w:r w:rsidRPr="00B53D35">
        <w:rPr>
          <w:rFonts w:ascii="GHEA Grapalat" w:hAnsi="GHEA Grapalat" w:cs="Sylfaen"/>
          <w:lang w:val="af-ZA"/>
        </w:rPr>
        <w:t xml:space="preserve"> </w:t>
      </w:r>
      <w:bookmarkEnd w:id="14"/>
      <w:r w:rsidRPr="00B53D35">
        <w:rPr>
          <w:rFonts w:ascii="GHEA Grapalat" w:hAnsi="GHEA Grapalat" w:cs="Sylfaen"/>
          <w:sz w:val="20"/>
          <w:lang w:val="af-ZA"/>
        </w:rPr>
        <w:t xml:space="preserve">  </w:t>
      </w:r>
      <w:proofErr w:type="gramEnd"/>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ընտրված</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որակավորման</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պայմանագրի</w:t>
      </w:r>
      <w:r w:rsidRPr="00B53D35">
        <w:rPr>
          <w:rFonts w:ascii="GHEA Grapalat" w:hAnsi="GHEA Grapalat" w:cs="Sylfaen"/>
          <w:sz w:val="20"/>
          <w:lang w:val="af-ZA"/>
        </w:rPr>
        <w:t xml:space="preserve"> </w:t>
      </w:r>
      <w:r w:rsidRPr="00B53D35">
        <w:rPr>
          <w:rFonts w:ascii="GHEA Grapalat" w:hAnsi="GHEA Grapalat" w:cs="Sylfaen"/>
          <w:sz w:val="20"/>
          <w:lang w:val="hy-AM"/>
        </w:rPr>
        <w:t>ապահովում</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53D35">
        <w:rPr>
          <w:rFonts w:ascii="GHEA Grapalat" w:hAnsi="GHEA Grapalat" w:cs="Sylfaen"/>
          <w:sz w:val="20"/>
        </w:rPr>
        <w:t>արդյունքում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համաձայնագիր</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կնքելու</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նպատակով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պայմանագիրը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անձը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սահմանված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ժամկետում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միակողմանի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հաստատված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հայտարարության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այսուհետ</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նաև</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ձևով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ներկայացված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պայմանագրի</w:t>
      </w:r>
      <w:proofErr w:type="spellEnd"/>
      <w:r w:rsidRPr="00B53D35">
        <w:rPr>
          <w:rFonts w:ascii="GHEA Grapalat" w:hAnsi="GHEA Grapalat" w:cs="Sylfaen"/>
          <w:sz w:val="20"/>
          <w:lang w:val="af-ZA"/>
        </w:rPr>
        <w:t xml:space="preserve"> </w:t>
      </w:r>
      <w:r w:rsidRPr="00B53D35">
        <w:rPr>
          <w:rFonts w:ascii="GHEA Grapalat" w:hAnsi="GHEA Grapalat" w:cs="Sylfaen"/>
          <w:sz w:val="20"/>
        </w:rPr>
        <w:t>և</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որակավորման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ապահովումը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չի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փոխարինում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բանկային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երաշխիք</w:t>
      </w:r>
      <w:proofErr w:type="spellEnd"/>
      <w:r w:rsidRPr="00B53D35">
        <w:rPr>
          <w:rFonts w:ascii="GHEA Grapalat" w:hAnsi="GHEA Grapalat" w:cs="Sylfaen"/>
          <w:sz w:val="20"/>
          <w:lang w:val="hy-AM"/>
        </w:rPr>
        <w:t>ո</w:t>
      </w:r>
      <w:r w:rsidRPr="00B53D35">
        <w:rPr>
          <w:rFonts w:ascii="GHEA Grapalat" w:hAnsi="GHEA Grapalat" w:cs="Sylfaen"/>
          <w:sz w:val="20"/>
        </w:rPr>
        <w:t>վ</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կանխիկ</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փողով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այդ</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հանգամանքը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համարվում</w:t>
      </w:r>
      <w:proofErr w:type="spellEnd"/>
      <w:r w:rsidRPr="00B53D35">
        <w:rPr>
          <w:rFonts w:ascii="GHEA Grapalat" w:hAnsi="GHEA Grapalat" w:cs="Sylfaen"/>
          <w:sz w:val="20"/>
          <w:lang w:val="af-ZA"/>
        </w:rPr>
        <w:t xml:space="preserve"> </w:t>
      </w:r>
      <w:r w:rsidRPr="00B53D35">
        <w:rPr>
          <w:rFonts w:ascii="GHEA Grapalat" w:hAnsi="GHEA Grapalat" w:cs="Sylfaen"/>
          <w:sz w:val="20"/>
        </w:rPr>
        <w:t>է</w:t>
      </w:r>
      <w:r w:rsidRPr="00B53D35">
        <w:rPr>
          <w:rFonts w:ascii="GHEA Grapalat" w:hAnsi="GHEA Grapalat" w:cs="Sylfaen"/>
          <w:sz w:val="20"/>
          <w:lang w:val="af-ZA"/>
        </w:rPr>
        <w:t xml:space="preserve"> </w:t>
      </w:r>
      <w:proofErr w:type="spellStart"/>
      <w:r w:rsidRPr="00B53D35">
        <w:rPr>
          <w:rFonts w:ascii="GHEA Grapalat" w:hAnsi="GHEA Grapalat" w:cs="Sylfaen"/>
          <w:sz w:val="20"/>
        </w:rPr>
        <w:t>որպես</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գնման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գործընթացի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շրջանակում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մասնակցի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ստանձնված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պարտավորության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խախտում</w:t>
      </w:r>
      <w:proofErr w:type="spellEnd"/>
      <w:r w:rsidRPr="00B53D35">
        <w:rPr>
          <w:rFonts w:ascii="GHEA Grapalat" w:hAnsi="GHEA Grapalat" w:cs="Sylfaen"/>
          <w:sz w:val="20"/>
          <w:lang w:val="af-ZA"/>
        </w:rPr>
        <w:t>.</w:t>
      </w:r>
    </w:p>
    <w:p w14:paraId="74BF2B1E" w14:textId="77777777" w:rsidR="00396814" w:rsidRPr="0093002B" w:rsidRDefault="00396814" w:rsidP="00396814">
      <w:pPr>
        <w:ind w:firstLine="375"/>
        <w:jc w:val="both"/>
        <w:rPr>
          <w:rFonts w:ascii="GHEA Grapalat" w:hAnsi="GHEA Grapalat" w:cs="Sylfaen"/>
          <w:sz w:val="20"/>
          <w:lang w:val="af-ZA"/>
        </w:rPr>
      </w:pPr>
      <w:r w:rsidRPr="00B53D35">
        <w:rPr>
          <w:rFonts w:ascii="GHEA Grapalat" w:hAnsi="GHEA Grapalat" w:cs="Sylfaen"/>
          <w:sz w:val="20"/>
          <w:lang w:val="af-ZA"/>
        </w:rPr>
        <w:lastRenderedPageBreak/>
        <w:t>-ս</w:t>
      </w:r>
      <w:proofErr w:type="spellStart"/>
      <w:r w:rsidRPr="00B53D35">
        <w:rPr>
          <w:rFonts w:ascii="GHEA Grapalat" w:hAnsi="GHEA Grapalat"/>
          <w:sz w:val="20"/>
          <w:szCs w:val="20"/>
          <w:lang w:val="es-ES"/>
        </w:rPr>
        <w:t>ույն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հրավերի</w:t>
      </w:r>
      <w:proofErr w:type="spellEnd"/>
      <w:r w:rsidRPr="00B53D35">
        <w:rPr>
          <w:rFonts w:ascii="GHEA Grapalat" w:hAnsi="GHEA Grapalat"/>
          <w:sz w:val="20"/>
          <w:szCs w:val="20"/>
          <w:lang w:val="es-ES"/>
        </w:rPr>
        <w:t xml:space="preserve">  1-ին </w:t>
      </w:r>
      <w:proofErr w:type="spellStart"/>
      <w:r w:rsidRPr="00B53D35">
        <w:rPr>
          <w:rFonts w:ascii="GHEA Grapalat" w:hAnsi="GHEA Grapalat"/>
          <w:sz w:val="20"/>
          <w:szCs w:val="20"/>
          <w:lang w:val="es-ES"/>
        </w:rPr>
        <w:t>մասի</w:t>
      </w:r>
      <w:proofErr w:type="spellEnd"/>
      <w:r w:rsidRPr="00B53D35">
        <w:rPr>
          <w:rFonts w:ascii="GHEA Grapalat" w:hAnsi="GHEA Grapalat"/>
          <w:sz w:val="20"/>
          <w:szCs w:val="20"/>
          <w:lang w:val="es-ES"/>
        </w:rPr>
        <w:t xml:space="preserve"> 8.9.1  </w:t>
      </w:r>
      <w:proofErr w:type="spellStart"/>
      <w:r w:rsidRPr="00B53D35">
        <w:rPr>
          <w:rFonts w:ascii="GHEA Grapalat" w:hAnsi="GHEA Grapalat"/>
          <w:sz w:val="20"/>
          <w:szCs w:val="20"/>
          <w:lang w:val="es-ES"/>
        </w:rPr>
        <w:t>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հանգամանքը</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չի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համարվում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գնման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գործընթացի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շրջանակում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ստանձնված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պարտավորության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խախտում</w:t>
      </w:r>
      <w:proofErr w:type="spellEnd"/>
      <w:r w:rsidRPr="00B53D35">
        <w:rPr>
          <w:rFonts w:ascii="GHEA Grapalat" w:hAnsi="GHEA Grapalat"/>
          <w:sz w:val="20"/>
          <w:szCs w:val="20"/>
          <w:lang w:val="es-ES"/>
        </w:rPr>
        <w:t>:</w:t>
      </w:r>
    </w:p>
    <w:p w14:paraId="64E61961" w14:textId="77777777" w:rsidR="00396814" w:rsidRPr="0093002B" w:rsidRDefault="00396814" w:rsidP="00396814">
      <w:pPr>
        <w:ind w:firstLine="375"/>
        <w:jc w:val="both"/>
        <w:rPr>
          <w:rFonts w:ascii="GHEA Grapalat" w:hAnsi="GHEA Grapalat"/>
          <w:sz w:val="20"/>
          <w:szCs w:val="20"/>
          <w:lang w:val="af-ZA"/>
        </w:rPr>
      </w:pPr>
      <w:r w:rsidRPr="0093002B">
        <w:rPr>
          <w:rFonts w:ascii="GHEA Grapalat" w:hAnsi="GHEA Grapalat"/>
          <w:sz w:val="20"/>
          <w:szCs w:val="20"/>
          <w:lang w:val="af-ZA"/>
        </w:rPr>
        <w:t xml:space="preserve">      8.15 </w:t>
      </w:r>
      <w:r w:rsidRPr="0093002B">
        <w:rPr>
          <w:rFonts w:ascii="GHEA Grapalat" w:hAnsi="GHEA Grapalat"/>
          <w:sz w:val="20"/>
          <w:szCs w:val="20"/>
        </w:rPr>
        <w:t>Ե</w:t>
      </w:r>
      <w:r w:rsidRPr="0093002B">
        <w:rPr>
          <w:rFonts w:ascii="GHEA Grapalat" w:hAnsi="GHEA Grapalat"/>
          <w:sz w:val="20"/>
          <w:szCs w:val="20"/>
          <w:lang w:val="hy-AM"/>
        </w:rPr>
        <w:t>թե մասնակից</w:t>
      </w:r>
      <w:r w:rsidRPr="0093002B">
        <w:rPr>
          <w:rFonts w:ascii="GHEA Grapalat" w:hAnsi="GHEA Grapalat"/>
          <w:sz w:val="20"/>
          <w:szCs w:val="20"/>
        </w:rPr>
        <w:t>ն</w:t>
      </w:r>
      <w:r w:rsidRPr="0093002B">
        <w:rPr>
          <w:rFonts w:ascii="GHEA Grapalat" w:hAnsi="GHEA Grapalat"/>
          <w:sz w:val="20"/>
          <w:szCs w:val="20"/>
          <w:lang w:val="hy-AM"/>
        </w:rPr>
        <w:t xml:space="preserve"> </w:t>
      </w:r>
      <w:r w:rsidRPr="0093002B">
        <w:rPr>
          <w:rFonts w:ascii="GHEA Grapalat" w:hAnsi="GHEA Grapalat"/>
          <w:sz w:val="20"/>
          <w:szCs w:val="20"/>
        </w:rPr>
        <w:t>Օ</w:t>
      </w:r>
      <w:r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3002B">
        <w:rPr>
          <w:rFonts w:ascii="GHEA Grapalat" w:hAnsi="GHEA Grapalat" w:cs="Sylfaen"/>
          <w:sz w:val="20"/>
          <w:szCs w:val="20"/>
          <w:lang w:val="af-ZA"/>
        </w:rPr>
        <w:t>:</w:t>
      </w:r>
    </w:p>
    <w:p w14:paraId="6A688543" w14:textId="77777777" w:rsidR="00396814" w:rsidRPr="0093002B" w:rsidRDefault="00396814" w:rsidP="00396814">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8.16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փաստաթղթերը</w:t>
      </w:r>
      <w:r w:rsidRPr="0093002B">
        <w:rPr>
          <w:rFonts w:ascii="GHEA Grapalat" w:hAnsi="GHEA Grapalat" w:cs="Sylfaen"/>
          <w:sz w:val="20"/>
          <w:szCs w:val="24"/>
          <w:lang w:val="af-ZA" w:eastAsia="en-US"/>
        </w:rPr>
        <w:t xml:space="preserve"> մասնակիցը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ժամկետում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ru-RU" w:eastAsia="en-US"/>
        </w:rPr>
        <w:t>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w:t>
      </w:r>
      <w:r w:rsidRPr="0093002B">
        <w:rPr>
          <w:rFonts w:ascii="GHEA Grapalat" w:hAnsi="GHEA Grapalat" w:cs="Sylfaen"/>
          <w:sz w:val="20"/>
          <w:szCs w:val="24"/>
          <w:lang w:eastAsia="en-US"/>
        </w:rPr>
        <w:t>ն</w:t>
      </w:r>
      <w:r w:rsidRPr="0093002B">
        <w:rPr>
          <w:rFonts w:ascii="GHEA Grapalat" w:hAnsi="GHEA Grapalat" w:cs="Sylfaen"/>
          <w:sz w:val="20"/>
          <w:szCs w:val="24"/>
          <w:lang w:val="ru-RU" w:eastAsia="en-US"/>
        </w:rPr>
        <w:t>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ուղարկելու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պարտավոր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հաստատել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դրանց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հանգամանքը՝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հրավերում</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af-ZA" w:eastAsia="en-US"/>
        </w:rPr>
        <w:t>:</w:t>
      </w:r>
    </w:p>
    <w:p w14:paraId="46CD522D"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8.17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ներկա</w:t>
      </w:r>
      <w:r w:rsidRPr="0093002B">
        <w:rPr>
          <w:rFonts w:ascii="GHEA Grapalat" w:hAnsi="GHEA Grapalat" w:cs="Sylfaen"/>
          <w:szCs w:val="24"/>
        </w:rPr>
        <w:t xml:space="preserve"> լինել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նիստերին։</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կամ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պահանջել</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w:t>
      </w:r>
      <w:r w:rsidRPr="0093002B">
        <w:rPr>
          <w:rFonts w:ascii="GHEA Grapalat" w:hAnsi="GHEA Grapalat" w:cs="Sylfaen"/>
          <w:szCs w:val="24"/>
        </w:rPr>
        <w:t xml:space="preserve"> </w:t>
      </w:r>
      <w:r w:rsidRPr="0093002B">
        <w:rPr>
          <w:rFonts w:ascii="GHEA Grapalat" w:hAnsi="GHEA Grapalat" w:cs="Sylfaen"/>
          <w:szCs w:val="24"/>
          <w:lang w:val="ru-RU"/>
        </w:rPr>
        <w:t>արձանագրությունների</w:t>
      </w:r>
      <w:r w:rsidRPr="0093002B">
        <w:rPr>
          <w:rFonts w:ascii="GHEA Grapalat" w:hAnsi="GHEA Grapalat" w:cs="Sylfaen"/>
          <w:szCs w:val="24"/>
        </w:rPr>
        <w:t xml:space="preserve"> </w:t>
      </w:r>
      <w:r w:rsidRPr="0093002B">
        <w:rPr>
          <w:rFonts w:ascii="GHEA Grapalat" w:hAnsi="GHEA Grapalat" w:cs="Sylfaen"/>
          <w:szCs w:val="24"/>
          <w:lang w:val="ru-RU"/>
        </w:rPr>
        <w:t>պատճենները</w:t>
      </w:r>
      <w:r w:rsidRPr="0093002B">
        <w:rPr>
          <w:rFonts w:ascii="GHEA Grapalat" w:hAnsi="GHEA Grapalat" w:cs="Sylfaen"/>
          <w:szCs w:val="24"/>
        </w:rPr>
        <w:t xml:space="preserve">, </w:t>
      </w:r>
      <w:r w:rsidRPr="0093002B">
        <w:rPr>
          <w:rFonts w:ascii="GHEA Grapalat" w:hAnsi="GHEA Grapalat" w:cs="Sylfaen"/>
          <w:szCs w:val="24"/>
          <w:lang w:val="ru-RU"/>
        </w:rPr>
        <w:t>որոնք</w:t>
      </w:r>
      <w:r w:rsidRPr="0093002B">
        <w:rPr>
          <w:rFonts w:ascii="GHEA Grapalat" w:hAnsi="GHEA Grapalat" w:cs="Sylfaen"/>
          <w:szCs w:val="24"/>
        </w:rPr>
        <w:t xml:space="preserve"> </w:t>
      </w:r>
      <w:r w:rsidRPr="0093002B">
        <w:rPr>
          <w:rFonts w:ascii="GHEA Grapalat" w:hAnsi="GHEA Grapalat" w:cs="Sylfaen"/>
          <w:szCs w:val="24"/>
          <w:lang w:val="ru-RU"/>
        </w:rPr>
        <w:t>տրամադրվում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մեկ</w:t>
      </w:r>
      <w:r w:rsidRPr="0093002B">
        <w:rPr>
          <w:rFonts w:ascii="GHEA Grapalat" w:hAnsi="GHEA Grapalat" w:cs="Sylfaen"/>
          <w:szCs w:val="24"/>
        </w:rPr>
        <w:t xml:space="preserve">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p>
    <w:p w14:paraId="4DD66555" w14:textId="77777777" w:rsidR="00396814" w:rsidRPr="0093002B" w:rsidRDefault="00396814" w:rsidP="00396814">
      <w:pPr>
        <w:ind w:firstLine="567"/>
        <w:jc w:val="both"/>
        <w:rPr>
          <w:rFonts w:ascii="GHEA Grapalat" w:hAnsi="GHEA Grapalat" w:cs="Sylfaen"/>
          <w:sz w:val="20"/>
          <w:lang w:val="af-ZA"/>
        </w:rPr>
      </w:pPr>
      <w:r w:rsidRPr="0093002B">
        <w:rPr>
          <w:rFonts w:ascii="GHEA Grapalat" w:hAnsi="GHEA Grapalat" w:cs="Sylfaen"/>
          <w:sz w:val="20"/>
          <w:lang w:val="af-ZA"/>
        </w:rPr>
        <w:t xml:space="preserve">8.18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ծանուցումներն</w:t>
      </w:r>
      <w:r w:rsidRPr="0093002B">
        <w:rPr>
          <w:rFonts w:ascii="GHEA Grapalat" w:hAnsi="GHEA Grapalat" w:cs="Sylfaen"/>
          <w:sz w:val="20"/>
          <w:lang w:val="af-ZA"/>
        </w:rPr>
        <w:t xml:space="preserve"> </w:t>
      </w:r>
      <w:r w:rsidRPr="0093002B">
        <w:rPr>
          <w:rFonts w:ascii="GHEA Grapalat" w:hAnsi="GHEA Grapalat" w:cs="Sylfaen"/>
          <w:sz w:val="20"/>
          <w:lang w:val="ru-RU"/>
        </w:rPr>
        <w:t>ուղարկվում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իր</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փոստից</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sz w:val="20"/>
          <w:szCs w:val="20"/>
          <w:lang w:val="af-ZA" w:eastAsia="x-none"/>
        </w:rPr>
        <w:t>ուղարկվելու միջոցով:</w:t>
      </w:r>
      <w:r w:rsidRPr="0093002B">
        <w:rPr>
          <w:rFonts w:ascii="GHEA Grapalat" w:hAnsi="GHEA Grapalat" w:cs="Sylfaen"/>
          <w:sz w:val="20"/>
          <w:lang w:val="af-ZA"/>
        </w:rPr>
        <w:t xml:space="preserve"> </w:t>
      </w:r>
    </w:p>
    <w:p w14:paraId="34FA57AE" w14:textId="77777777" w:rsidR="00396814" w:rsidRPr="0093002B" w:rsidRDefault="00396814" w:rsidP="00396814">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30273F9"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Pr="0093002B">
        <w:rPr>
          <w:rFonts w:ascii="GHEA Grapalat" w:hAnsi="GHEA Grapalat" w:cs="Sylfaen"/>
          <w:szCs w:val="24"/>
          <w:lang w:val="en-US"/>
        </w:rPr>
        <w:t>ը</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հայտում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ներառվող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իրենց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կողմից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հաստատվող</w:t>
      </w:r>
      <w:proofErr w:type="spellEnd"/>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Pr="0093002B">
        <w:rPr>
          <w:rFonts w:ascii="GHEA Grapalat" w:hAnsi="GHEA Grapalat" w:cs="Sylfaen"/>
          <w:szCs w:val="24"/>
          <w:lang w:val="en-US"/>
        </w:rPr>
        <w:t>ը</w:t>
      </w:r>
      <w:r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6D324D15" w:rsidR="003E7941"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4BDA722" w14:textId="77777777" w:rsidR="006351A5" w:rsidRPr="00626359" w:rsidRDefault="006351A5" w:rsidP="006351A5">
      <w:pPr>
        <w:pStyle w:val="BodyTextIndent2"/>
        <w:spacing w:line="240" w:lineRule="auto"/>
        <w:ind w:firstLine="567"/>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19</w:t>
      </w:r>
      <w:r>
        <w:rPr>
          <w:rFonts w:ascii="GHEA Grapalat" w:hAnsi="GHEA Grapalat" w:cs="Sylfaen"/>
        </w:rPr>
        <w:t xml:space="preserve"> 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Fonts w:ascii="GHEA Grapalat" w:hAnsi="GHEA Grapalat" w:cs="Sylfaen"/>
          <w:vertAlign w:val="superscript"/>
        </w:rPr>
        <w:t>12</w:t>
      </w:r>
      <w:r>
        <w:rPr>
          <w:rStyle w:val="FootnoteReference"/>
          <w:rFonts w:ascii="GHEA Grapalat" w:hAnsi="GHEA Grapalat" w:cs="Sylfaen"/>
          <w:color w:val="FFFFFF"/>
        </w:rPr>
        <w:footnoteReference w:id="9"/>
      </w:r>
      <w:r>
        <w:rPr>
          <w:rFonts w:ascii="GHEA Grapalat" w:hAnsi="GHEA Grapalat" w:cs="Tahoma"/>
        </w:rPr>
        <w:t>։</w:t>
      </w:r>
      <w:r>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lastRenderedPageBreak/>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8D74A0">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6A6BA8">
        <w:rPr>
          <w:rFonts w:ascii="GHEA Grapalat" w:hAnsi="GHEA Grapalat" w:cs="Sylfaen"/>
          <w:sz w:val="20"/>
          <w:lang w:val="hy-AM"/>
        </w:rPr>
        <w:t>Պայմանագիր</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կնքվում</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է</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հանձնաժողովի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որոշման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հիման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վրա</w:t>
      </w:r>
      <w:r w:rsidR="00096865" w:rsidRPr="0093002B">
        <w:rPr>
          <w:rFonts w:ascii="GHEA Grapalat" w:hAnsi="GHEA Grapalat" w:cs="Sylfaen"/>
          <w:sz w:val="20"/>
          <w:lang w:val="af-ZA"/>
        </w:rPr>
        <w:t xml:space="preserve">` </w:t>
      </w:r>
      <w:r w:rsidRPr="006A6BA8">
        <w:rPr>
          <w:rFonts w:ascii="GHEA Grapalat" w:hAnsi="GHEA Grapalat" w:cs="Sylfaen"/>
          <w:sz w:val="20"/>
          <w:lang w:val="hy-AM"/>
        </w:rPr>
        <w:t>պ</w:t>
      </w:r>
      <w:r w:rsidR="00096865" w:rsidRPr="006A6BA8">
        <w:rPr>
          <w:rFonts w:ascii="GHEA Grapalat" w:hAnsi="GHEA Grapalat" w:cs="Sylfaen"/>
          <w:sz w:val="20"/>
          <w:lang w:val="hy-AM"/>
        </w:rPr>
        <w:t>ատվիրատուի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կողմից</w:t>
      </w:r>
      <w:r w:rsidR="004D5671" w:rsidRPr="006A6BA8">
        <w:rPr>
          <w:rFonts w:ascii="GHEA Grapalat" w:hAnsi="GHEA Grapalat" w:cs="Sylfaen"/>
          <w:sz w:val="20"/>
          <w:lang w:val="hy-AM"/>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958BFA2" w14:textId="52E08AB2" w:rsidR="00096865" w:rsidRPr="0093002B" w:rsidRDefault="00157D56" w:rsidP="00157D56">
      <w:pPr>
        <w:rPr>
          <w:rFonts w:ascii="GHEA Grapalat" w:hAnsi="GHEA Grapalat" w:cs="Arial"/>
          <w:b/>
          <w:iCs/>
          <w:sz w:val="20"/>
          <w:lang w:val="af-ZA"/>
        </w:rPr>
      </w:pPr>
      <w:r>
        <w:rPr>
          <w:rFonts w:ascii="GHEA Grapalat" w:hAnsi="GHEA Grapalat"/>
          <w:b/>
          <w:iCs/>
          <w:sz w:val="20"/>
          <w:lang w:val="af-ZA"/>
        </w:rPr>
        <w:t xml:space="preserve">          </w:t>
      </w:r>
      <w:r w:rsidR="00030D40"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ED36B6">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ED36B6">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w:t>
      </w:r>
      <w:r w:rsidR="00491A74" w:rsidRPr="00ED36B6">
        <w:rPr>
          <w:rFonts w:ascii="GHEA Grapalat" w:hAnsi="GHEA Grapalat" w:cs="Sylfaen"/>
          <w:sz w:val="20"/>
          <w:lang w:val="hy-AM"/>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lastRenderedPageBreak/>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10"/>
      </w:r>
    </w:p>
    <w:p w14:paraId="1DF2C645" w14:textId="5B9EEDF9"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6C080B">
        <w:rPr>
          <w:rFonts w:ascii="GHEA Grapalat" w:hAnsi="GHEA Grapalat" w:cs="Sylfaen"/>
          <w:b/>
          <w:bCs/>
          <w:sz w:val="20"/>
          <w:lang w:val="hy-AM"/>
        </w:rPr>
        <w:t>Որակավորման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ապահովման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չափը</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հավասար</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է</w:t>
      </w:r>
      <w:r w:rsidR="00491A74" w:rsidRPr="006C080B">
        <w:rPr>
          <w:rFonts w:ascii="GHEA Grapalat" w:hAnsi="GHEA Grapalat" w:cs="Sylfaen"/>
          <w:b/>
          <w:bCs/>
          <w:sz w:val="20"/>
          <w:lang w:val="hy-AM"/>
        </w:rPr>
        <w:t xml:space="preserve"> սույն ընթացակարգի շրջանակում գնվելիք աշխատանքների գնման գնի</w:t>
      </w:r>
      <w:r w:rsidR="0074145B" w:rsidRPr="006C080B">
        <w:rPr>
          <w:rFonts w:ascii="GHEA Grapalat" w:hAnsi="GHEA Grapalat" w:cs="Sylfaen"/>
          <w:b/>
          <w:bCs/>
          <w:sz w:val="20"/>
          <w:lang w:val="af-ZA"/>
        </w:rPr>
        <w:t xml:space="preserve"> </w:t>
      </w:r>
      <w:r w:rsidR="00A23958" w:rsidRPr="006C080B">
        <w:rPr>
          <w:rFonts w:ascii="GHEA Grapalat" w:hAnsi="GHEA Grapalat" w:cs="Sylfaen"/>
          <w:b/>
          <w:bCs/>
          <w:sz w:val="20"/>
          <w:lang w:val="hy-AM"/>
        </w:rPr>
        <w:t>30</w:t>
      </w:r>
      <w:r w:rsidR="000212A8" w:rsidRPr="006C080B">
        <w:rPr>
          <w:rFonts w:ascii="GHEA Grapalat" w:hAnsi="GHEA Grapalat" w:cs="Sylfaen"/>
          <w:b/>
          <w:bCs/>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60037D" w:rsidRPr="0093002B">
        <w:rPr>
          <w:rFonts w:ascii="GHEA Grapalat" w:hAnsi="GHEA Grapalat" w:cs="Sylfaen"/>
          <w:sz w:val="20"/>
          <w:lang w:val="hy-AM"/>
        </w:rPr>
        <w:t xml:space="preserve">բանկային երախիքի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բանկերի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կողմից</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տրամադրված</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երաշխիքների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1"/>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04A883D9"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3D4668" w:rsidRPr="0093002B">
        <w:rPr>
          <w:rStyle w:val="FootnoteReference"/>
          <w:rFonts w:ascii="GHEA Grapalat" w:hAnsi="GHEA Grapalat" w:cs="Arial"/>
          <w:sz w:val="20"/>
          <w:lang w:val="hy-AM"/>
        </w:rPr>
        <w:footnoteReference w:id="12"/>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w:t>
      </w:r>
      <w:r w:rsidR="00D4097A" w:rsidRPr="0093002B">
        <w:rPr>
          <w:rFonts w:ascii="GHEA Grapalat" w:hAnsi="GHEA Grapalat" w:cs="Sylfaen"/>
          <w:sz w:val="20"/>
          <w:lang w:val="hy-AM"/>
        </w:rPr>
        <w:lastRenderedPageBreak/>
        <w:t xml:space="preserve">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3"/>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4F1A01D3" w:rsidR="002A0AD3" w:rsidRPr="004E3618" w:rsidRDefault="00ED36B6"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2A0AD3"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002A0AD3"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002A0AD3"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002A0AD3"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002A0AD3"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002A0AD3"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17A7C567" w:rsidR="00DA156F" w:rsidRPr="004E3618" w:rsidRDefault="00ED36B6" w:rsidP="00DA156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DA156F" w:rsidRPr="004E3618">
        <w:rPr>
          <w:rFonts w:ascii="GHEA Grapalat" w:hAnsi="GHEA Grapalat" w:cs="Sylfaen"/>
          <w:sz w:val="20"/>
          <w:lang w:val="hy-AM"/>
        </w:rPr>
        <w:t xml:space="preserve">10.8 </w:t>
      </w:r>
      <w:r w:rsidR="00DA156F" w:rsidRPr="004E3618">
        <w:rPr>
          <w:rFonts w:ascii="GHEA Grapalat" w:hAnsi="GHEA Grapalat" w:cs="Sylfaen"/>
          <w:sz w:val="20"/>
          <w:lang w:val="af-ZA"/>
        </w:rPr>
        <w:t xml:space="preserve">Պատվիրատուի ղեկավարը </w:t>
      </w:r>
      <w:r w:rsidR="00DA156F" w:rsidRPr="004E3618">
        <w:rPr>
          <w:rFonts w:ascii="GHEA Grapalat" w:hAnsi="GHEA Grapalat" w:cs="Sylfaen"/>
          <w:sz w:val="20"/>
          <w:lang w:val="hy-AM"/>
        </w:rPr>
        <w:t>պայմանագրի կամ որակավորման</w:t>
      </w:r>
      <w:r w:rsidR="00DA156F" w:rsidRPr="004E3618">
        <w:rPr>
          <w:rFonts w:ascii="GHEA Grapalat" w:hAnsi="GHEA Grapalat" w:cs="Sylfaen"/>
          <w:sz w:val="20"/>
          <w:lang w:val="af-ZA"/>
        </w:rPr>
        <w:t xml:space="preserve"> ապահովման </w:t>
      </w:r>
      <w:r w:rsidR="00DA156F"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207216">
        <w:rPr>
          <w:rFonts w:ascii="GHEA Grapalat" w:hAnsi="GHEA Grapalat" w:cs="Sylfaen"/>
          <w:sz w:val="20"/>
          <w:lang w:val="hy-AM"/>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207216">
        <w:rPr>
          <w:rFonts w:ascii="GHEA Grapalat" w:hAnsi="GHEA Grapalat" w:cs="Sylfaen"/>
          <w:sz w:val="20"/>
          <w:lang w:val="hy-AM"/>
        </w:rPr>
        <w:t>րդ</w:t>
      </w:r>
      <w:r w:rsidRPr="0093002B">
        <w:rPr>
          <w:rFonts w:ascii="GHEA Grapalat" w:hAnsi="GHEA Grapalat" w:cs="Sylfaen"/>
          <w:sz w:val="20"/>
          <w:lang w:val="af-ZA"/>
        </w:rPr>
        <w:t xml:space="preserve"> </w:t>
      </w:r>
      <w:r w:rsidRPr="00207216">
        <w:rPr>
          <w:rFonts w:ascii="GHEA Grapalat" w:hAnsi="GHEA Grapalat" w:cs="Sylfaen"/>
          <w:sz w:val="20"/>
          <w:lang w:val="hy-AM"/>
        </w:rPr>
        <w:t>հոդվածի</w:t>
      </w:r>
      <w:r w:rsidRPr="0093002B">
        <w:rPr>
          <w:rFonts w:ascii="GHEA Grapalat" w:hAnsi="GHEA Grapalat" w:cs="Sylfaen"/>
          <w:sz w:val="20"/>
          <w:lang w:val="af-ZA"/>
        </w:rPr>
        <w:t xml:space="preserve"> </w:t>
      </w:r>
      <w:r w:rsidRPr="00207216">
        <w:rPr>
          <w:rFonts w:ascii="GHEA Grapalat" w:hAnsi="GHEA Grapalat" w:cs="Sylfaen"/>
          <w:sz w:val="20"/>
          <w:lang w:val="hy-AM"/>
        </w:rPr>
        <w:t>համաձայն</w:t>
      </w:r>
      <w:r w:rsidRPr="0093002B">
        <w:rPr>
          <w:rFonts w:ascii="GHEA Grapalat" w:hAnsi="GHEA Grapalat" w:cs="Sylfaen"/>
          <w:sz w:val="20"/>
          <w:lang w:val="af-ZA"/>
        </w:rPr>
        <w:t xml:space="preserve">` </w:t>
      </w:r>
      <w:r w:rsidRPr="00207216">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207216">
        <w:rPr>
          <w:rFonts w:ascii="GHEA Grapalat" w:hAnsi="GHEA Grapalat" w:cs="Sylfaen"/>
          <w:sz w:val="20"/>
          <w:lang w:val="hy-AM"/>
        </w:rPr>
        <w:t>սույն</w:t>
      </w:r>
      <w:r w:rsidRPr="0093002B">
        <w:rPr>
          <w:rFonts w:ascii="GHEA Grapalat" w:hAnsi="GHEA Grapalat" w:cs="Sylfaen"/>
          <w:sz w:val="20"/>
          <w:lang w:val="af-ZA"/>
        </w:rPr>
        <w:t xml:space="preserve"> </w:t>
      </w:r>
      <w:r w:rsidRPr="00207216">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207216">
        <w:rPr>
          <w:rFonts w:ascii="GHEA Grapalat" w:hAnsi="GHEA Grapalat" w:cs="Sylfaen"/>
          <w:sz w:val="20"/>
          <w:lang w:val="hy-AM"/>
        </w:rPr>
        <w:t>չկայացած</w:t>
      </w:r>
      <w:r w:rsidRPr="0093002B">
        <w:rPr>
          <w:rFonts w:ascii="GHEA Grapalat" w:hAnsi="GHEA Grapalat" w:cs="Sylfaen"/>
          <w:sz w:val="20"/>
          <w:lang w:val="af-ZA"/>
        </w:rPr>
        <w:t xml:space="preserve"> </w:t>
      </w:r>
      <w:r w:rsidRPr="00207216">
        <w:rPr>
          <w:rFonts w:ascii="GHEA Grapalat" w:hAnsi="GHEA Grapalat" w:cs="Sylfaen"/>
          <w:sz w:val="20"/>
          <w:lang w:val="hy-AM"/>
        </w:rPr>
        <w:t>է</w:t>
      </w:r>
      <w:r w:rsidRPr="0093002B">
        <w:rPr>
          <w:rFonts w:ascii="GHEA Grapalat" w:hAnsi="GHEA Grapalat" w:cs="Sylfaen"/>
          <w:sz w:val="20"/>
          <w:lang w:val="af-ZA"/>
        </w:rPr>
        <w:t xml:space="preserve"> </w:t>
      </w:r>
      <w:r w:rsidRPr="00207216">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207216">
        <w:rPr>
          <w:rFonts w:ascii="GHEA Grapalat" w:hAnsi="GHEA Grapalat" w:cs="Sylfaen"/>
          <w:sz w:val="20"/>
          <w:lang w:val="hy-AM"/>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proofErr w:type="spellStart"/>
      <w:r w:rsidRPr="005E1F72">
        <w:rPr>
          <w:rFonts w:ascii="GHEA Grapalat" w:hAnsi="GHEA Grapalat" w:cs="Sylfaen"/>
          <w:sz w:val="20"/>
        </w:rPr>
        <w:t>որոշման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հիման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վրա</w:t>
      </w:r>
      <w:proofErr w:type="spellEnd"/>
      <w:r w:rsidRPr="005C2865">
        <w:rPr>
          <w:rStyle w:val="FootnoteReference"/>
          <w:rFonts w:ascii="GHEA Grapalat" w:hAnsi="GHEA Grapalat" w:cs="Sylfaen"/>
          <w:color w:val="FFFFFF"/>
          <w:sz w:val="20"/>
        </w:rPr>
        <w:footnoteReference w:id="14"/>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proofErr w:type="gramStart"/>
      <w:r w:rsidRPr="0093002B">
        <w:rPr>
          <w:rFonts w:ascii="GHEA Grapalat" w:hAnsi="GHEA Grapalat"/>
          <w:sz w:val="20"/>
          <w:szCs w:val="20"/>
          <w:lang w:val="es-ES"/>
        </w:rPr>
        <w:t>19 .</w:t>
      </w:r>
      <w:proofErr w:type="gram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proofErr w:type="gramStart"/>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roofErr w:type="gramEnd"/>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Pr="005E1F72">
        <w:rPr>
          <w:rFonts w:ascii="GHEA Grapalat" w:hAnsi="GHEA Grapalat"/>
          <w:b/>
          <w:sz w:val="20"/>
          <w:szCs w:val="20"/>
          <w:lang w:val="es-ES"/>
        </w:rPr>
        <w:t>».</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5"/>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15" w:name="_Hlk143681988"/>
      <w:r w:rsidRPr="004E5C58">
        <w:rPr>
          <w:rFonts w:ascii="GHEA Grapalat" w:hAnsi="GHEA Grapalat" w:cs="Sylfaen"/>
          <w:sz w:val="20"/>
          <w:lang w:val="af-ZA"/>
        </w:rPr>
        <w:t>2</w:t>
      </w:r>
      <w:r w:rsidR="00E968EF" w:rsidRPr="004E5C58">
        <w:rPr>
          <w:rFonts w:ascii="GHEA Grapalat" w:hAnsi="GHEA Grapalat" w:cs="Sylfaen"/>
          <w:sz w:val="20"/>
          <w:lang w:val="af-ZA"/>
        </w:rPr>
        <w:t>.</w:t>
      </w:r>
      <w:r w:rsidR="002E11D1" w:rsidRPr="004E5C58">
        <w:rPr>
          <w:rFonts w:ascii="GHEA Grapalat" w:hAnsi="GHEA Grapalat" w:cs="Sylfaen"/>
          <w:sz w:val="20"/>
          <w:lang w:val="af-ZA"/>
        </w:rPr>
        <w:t>4</w:t>
      </w:r>
      <w:r w:rsidR="002240AB" w:rsidRPr="004E5C58">
        <w:rPr>
          <w:rFonts w:ascii="GHEA Grapalat" w:hAnsi="GHEA Grapalat" w:cs="Sylfaen"/>
          <w:sz w:val="20"/>
          <w:lang w:val="af-ZA"/>
        </w:rPr>
        <w:t xml:space="preserve"> </w:t>
      </w:r>
      <w:r w:rsidRPr="004E5C58">
        <w:rPr>
          <w:rFonts w:ascii="GHEA Grapalat" w:hAnsi="GHEA Grapalat" w:cs="Sylfaen"/>
          <w:sz w:val="20"/>
          <w:lang w:val="hy-AM"/>
        </w:rPr>
        <w:t>հայտի</w:t>
      </w:r>
      <w:r w:rsidRPr="004E5C58">
        <w:rPr>
          <w:rFonts w:ascii="GHEA Grapalat" w:hAnsi="GHEA Grapalat" w:cs="Sylfaen"/>
          <w:sz w:val="20"/>
          <w:lang w:val="af-ZA"/>
        </w:rPr>
        <w:t xml:space="preserve"> </w:t>
      </w:r>
      <w:r w:rsidRPr="004E5C58">
        <w:rPr>
          <w:rFonts w:ascii="GHEA Grapalat" w:hAnsi="GHEA Grapalat" w:cs="Sylfaen"/>
          <w:sz w:val="20"/>
          <w:lang w:val="hy-AM"/>
        </w:rPr>
        <w:t>ապահովում</w:t>
      </w:r>
      <w:r w:rsidR="006A26BE" w:rsidRPr="004E5C58">
        <w:rPr>
          <w:rFonts w:ascii="GHEA Grapalat" w:hAnsi="GHEA Grapalat" w:cs="Sylfaen"/>
          <w:sz w:val="20"/>
          <w:lang w:val="hy-AM"/>
        </w:rPr>
        <w:t>, որը ներկայացվում է</w:t>
      </w:r>
      <w:r w:rsidR="000F3B31" w:rsidRPr="004E5C58">
        <w:rPr>
          <w:rFonts w:ascii="GHEA Grapalat" w:hAnsi="GHEA Grapalat" w:cs="Sylfaen"/>
          <w:sz w:val="20"/>
          <w:lang w:val="hy-AM"/>
        </w:rPr>
        <w:t xml:space="preserve"> </w:t>
      </w:r>
      <w:r w:rsidR="000C062F" w:rsidRPr="004E5C58">
        <w:rPr>
          <w:rFonts w:ascii="GHEA Grapalat" w:hAnsi="GHEA Grapalat" w:cs="Sylfaen"/>
          <w:sz w:val="20"/>
          <w:lang w:val="hy-AM"/>
        </w:rPr>
        <w:t xml:space="preserve">կանխիկ փողի </w:t>
      </w:r>
      <w:r w:rsidR="006505D2" w:rsidRPr="004E5C58">
        <w:rPr>
          <w:rFonts w:ascii="GHEA Grapalat" w:hAnsi="GHEA Grapalat" w:cs="Sylfaen"/>
          <w:sz w:val="20"/>
          <w:lang w:val="hy-AM"/>
        </w:rPr>
        <w:t xml:space="preserve">կամ բանկային երաշխիքի </w:t>
      </w:r>
      <w:r w:rsidR="000C062F" w:rsidRPr="004E5C58">
        <w:rPr>
          <w:rFonts w:ascii="GHEA Grapalat" w:hAnsi="GHEA Grapalat" w:cs="Sylfaen"/>
          <w:sz w:val="20"/>
          <w:lang w:val="hy-AM"/>
        </w:rPr>
        <w:t>ձևով</w:t>
      </w:r>
      <w:r w:rsidR="00F02DBC" w:rsidRPr="004E5C58">
        <w:rPr>
          <w:rFonts w:ascii="GHEA Grapalat" w:hAnsi="GHEA Grapalat" w:cs="Sylfaen"/>
          <w:sz w:val="20"/>
          <w:lang w:val="af-ZA"/>
        </w:rPr>
        <w:t xml:space="preserve"> (</w:t>
      </w:r>
      <w:proofErr w:type="spellStart"/>
      <w:r w:rsidR="00F02DBC" w:rsidRPr="004E5C58">
        <w:rPr>
          <w:rFonts w:ascii="GHEA Grapalat" w:hAnsi="GHEA Grapalat" w:cs="Sylfaen"/>
          <w:sz w:val="20"/>
        </w:rPr>
        <w:t>հավելված</w:t>
      </w:r>
      <w:proofErr w:type="spellEnd"/>
      <w:r w:rsidR="00F02DBC" w:rsidRPr="004E5C58">
        <w:rPr>
          <w:rFonts w:ascii="GHEA Grapalat" w:hAnsi="GHEA Grapalat" w:cs="Sylfaen"/>
          <w:sz w:val="20"/>
          <w:lang w:val="af-ZA"/>
        </w:rPr>
        <w:t xml:space="preserve"> N 3)</w:t>
      </w:r>
      <w:r w:rsidR="006A26BE" w:rsidRPr="004E5C58">
        <w:rPr>
          <w:rFonts w:ascii="GHEA Grapalat" w:hAnsi="GHEA Grapalat" w:cs="Sylfaen"/>
          <w:sz w:val="20"/>
          <w:lang w:val="hy-AM"/>
        </w:rPr>
        <w:t>:</w:t>
      </w:r>
      <w:r w:rsidR="0077364F" w:rsidRPr="004E5C58">
        <w:rPr>
          <w:rFonts w:ascii="GHEA Grapalat" w:hAnsi="GHEA Grapalat" w:cs="Sylfaen"/>
          <w:sz w:val="20"/>
          <w:lang w:val="hy-AM"/>
        </w:rPr>
        <w:t xml:space="preserve"> </w:t>
      </w:r>
      <w:r w:rsidR="006A26BE" w:rsidRPr="004E5C58">
        <w:rPr>
          <w:rFonts w:ascii="GHEA Grapalat" w:hAnsi="GHEA Grapalat" w:cs="Sylfaen"/>
          <w:sz w:val="20"/>
          <w:lang w:val="hy-AM"/>
        </w:rPr>
        <w:t>Ընդ որում</w:t>
      </w:r>
      <w:r w:rsidR="000C062F" w:rsidRPr="004E5C58">
        <w:rPr>
          <w:rFonts w:ascii="GHEA Grapalat" w:hAnsi="GHEA Grapalat" w:cs="Sylfaen"/>
          <w:sz w:val="20"/>
          <w:lang w:val="hy-AM"/>
        </w:rPr>
        <w:t xml:space="preserve"> </w:t>
      </w:r>
      <w:r w:rsidR="0077364F" w:rsidRPr="004E5C58">
        <w:rPr>
          <w:rFonts w:ascii="GHEA Grapalat" w:hAnsi="GHEA Grapalat" w:cs="Sylfaen"/>
          <w:sz w:val="20"/>
          <w:lang w:val="hy-AM"/>
        </w:rPr>
        <w:t xml:space="preserve">հայտով </w:t>
      </w:r>
      <w:r w:rsidR="000C062F" w:rsidRPr="004E5C58">
        <w:rPr>
          <w:rFonts w:ascii="GHEA Grapalat" w:hAnsi="GHEA Grapalat" w:cs="Sylfaen"/>
          <w:sz w:val="20"/>
          <w:lang w:val="hy-AM"/>
        </w:rPr>
        <w:t xml:space="preserve">ներկայացվում է կանխիկ փողի վճարումը </w:t>
      </w:r>
      <w:r w:rsidR="00847EB9" w:rsidRPr="004E5C58">
        <w:rPr>
          <w:rFonts w:ascii="GHEA Grapalat" w:hAnsi="GHEA Grapalat" w:cs="Sylfaen"/>
          <w:sz w:val="20"/>
          <w:lang w:val="hy-AM"/>
        </w:rPr>
        <w:t xml:space="preserve">հավաստող </w:t>
      </w:r>
      <w:r w:rsidR="00294FFF" w:rsidRPr="004E5C58">
        <w:rPr>
          <w:rFonts w:ascii="GHEA Grapalat" w:hAnsi="GHEA Grapalat" w:cs="Sylfaen"/>
          <w:sz w:val="20"/>
          <w:lang w:val="hy-AM"/>
        </w:rPr>
        <w:t xml:space="preserve">բնօրինակ </w:t>
      </w:r>
      <w:r w:rsidR="00847EB9" w:rsidRPr="004E5C58">
        <w:rPr>
          <w:rFonts w:ascii="GHEA Grapalat" w:hAnsi="GHEA Grapalat" w:cs="Sylfaen"/>
          <w:sz w:val="20"/>
          <w:lang w:val="hy-AM"/>
        </w:rPr>
        <w:t>փաստաթղթից կամ բանկային երաշխիքի բնօրինա</w:t>
      </w:r>
      <w:r w:rsidR="00294FFF" w:rsidRPr="004E5C58">
        <w:rPr>
          <w:rFonts w:ascii="GHEA Grapalat" w:hAnsi="GHEA Grapalat" w:cs="Sylfaen"/>
          <w:sz w:val="20"/>
          <w:lang w:val="hy-AM"/>
        </w:rPr>
        <w:t>կ</w:t>
      </w:r>
      <w:r w:rsidR="006505D2" w:rsidRPr="004E5C58">
        <w:rPr>
          <w:rFonts w:ascii="GHEA Grapalat" w:hAnsi="GHEA Grapalat" w:cs="Sylfaen"/>
          <w:sz w:val="20"/>
          <w:lang w:val="hy-AM"/>
        </w:rPr>
        <w:t xml:space="preserve">ից </w:t>
      </w:r>
      <w:r w:rsidR="000C062F" w:rsidRPr="004E5C58">
        <w:rPr>
          <w:rFonts w:ascii="GHEA Grapalat" w:hAnsi="GHEA Grapalat" w:cs="Sylfaen"/>
          <w:sz w:val="20"/>
          <w:lang w:val="hy-AM"/>
        </w:rPr>
        <w:t xml:space="preserve">արտատպված (սկանավորված) </w:t>
      </w:r>
      <w:r w:rsidR="00294FFF" w:rsidRPr="004E5C58">
        <w:rPr>
          <w:rFonts w:ascii="GHEA Grapalat" w:hAnsi="GHEA Grapalat" w:cs="Sylfaen"/>
          <w:sz w:val="20"/>
          <w:lang w:val="hy-AM"/>
        </w:rPr>
        <w:t xml:space="preserve">ընթեռնելի </w:t>
      </w:r>
      <w:r w:rsidR="000C062F" w:rsidRPr="004E5C58">
        <w:rPr>
          <w:rFonts w:ascii="GHEA Grapalat" w:hAnsi="GHEA Grapalat" w:cs="Sylfaen"/>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6"/>
      </w:r>
    </w:p>
    <w:bookmarkEnd w:id="15"/>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77777777" w:rsidR="000B5D64" w:rsidRDefault="000B5D64" w:rsidP="00BB2D31">
      <w:pPr>
        <w:pStyle w:val="norm"/>
        <w:spacing w:line="240" w:lineRule="auto"/>
        <w:ind w:firstLine="284"/>
        <w:jc w:val="right"/>
        <w:rPr>
          <w:rFonts w:ascii="GHEA Grapalat" w:hAnsi="GHEA Grapalat" w:cs="Sylfaen"/>
          <w:b/>
          <w:sz w:val="20"/>
          <w:lang w:val="es-ES"/>
        </w:rPr>
      </w:pPr>
    </w:p>
    <w:p w14:paraId="16299A1E" w14:textId="77777777" w:rsidR="000B5D64" w:rsidRDefault="000B5D64" w:rsidP="00BB2D31">
      <w:pPr>
        <w:pStyle w:val="norm"/>
        <w:spacing w:line="240" w:lineRule="auto"/>
        <w:ind w:firstLine="284"/>
        <w:jc w:val="right"/>
        <w:rPr>
          <w:rFonts w:ascii="GHEA Grapalat" w:hAnsi="GHEA Grapalat" w:cs="Sylfaen"/>
          <w:b/>
          <w:sz w:val="20"/>
          <w:lang w:val="es-ES"/>
        </w:rPr>
      </w:pPr>
    </w:p>
    <w:p w14:paraId="3D267711" w14:textId="77777777" w:rsidR="00F77305" w:rsidRDefault="00F77305" w:rsidP="00BB2D31">
      <w:pPr>
        <w:pStyle w:val="norm"/>
        <w:spacing w:line="240" w:lineRule="auto"/>
        <w:ind w:firstLine="284"/>
        <w:jc w:val="right"/>
        <w:rPr>
          <w:rFonts w:ascii="GHEA Grapalat" w:hAnsi="GHEA Grapalat" w:cs="Sylfaen"/>
          <w:b/>
          <w:sz w:val="20"/>
          <w:lang w:val="es-ES"/>
        </w:rPr>
      </w:pPr>
    </w:p>
    <w:p w14:paraId="694B39F8" w14:textId="77777777" w:rsidR="00F77305" w:rsidRDefault="00F77305" w:rsidP="00BB2D31">
      <w:pPr>
        <w:pStyle w:val="norm"/>
        <w:spacing w:line="240" w:lineRule="auto"/>
        <w:ind w:firstLine="284"/>
        <w:jc w:val="right"/>
        <w:rPr>
          <w:rFonts w:ascii="GHEA Grapalat" w:hAnsi="GHEA Grapalat" w:cs="Sylfaen"/>
          <w:b/>
          <w:sz w:val="20"/>
          <w:lang w:val="es-ES"/>
        </w:rPr>
      </w:pPr>
    </w:p>
    <w:p w14:paraId="299E44B3" w14:textId="77777777" w:rsidR="00F77305" w:rsidRDefault="00F77305" w:rsidP="00BB2D31">
      <w:pPr>
        <w:pStyle w:val="norm"/>
        <w:spacing w:line="240" w:lineRule="auto"/>
        <w:ind w:firstLine="284"/>
        <w:jc w:val="right"/>
        <w:rPr>
          <w:rFonts w:ascii="GHEA Grapalat" w:hAnsi="GHEA Grapalat" w:cs="Sylfaen"/>
          <w:b/>
          <w:sz w:val="20"/>
          <w:lang w:val="es-ES"/>
        </w:rPr>
      </w:pPr>
    </w:p>
    <w:p w14:paraId="1991E49F" w14:textId="77777777" w:rsidR="00F77305" w:rsidRDefault="00F77305" w:rsidP="00BB2D31">
      <w:pPr>
        <w:pStyle w:val="norm"/>
        <w:spacing w:line="240" w:lineRule="auto"/>
        <w:ind w:firstLine="284"/>
        <w:jc w:val="right"/>
        <w:rPr>
          <w:rFonts w:ascii="GHEA Grapalat" w:hAnsi="GHEA Grapalat" w:cs="Sylfaen"/>
          <w:b/>
          <w:sz w:val="20"/>
          <w:lang w:val="es-ES"/>
        </w:rPr>
      </w:pPr>
    </w:p>
    <w:p w14:paraId="4AD46758" w14:textId="77777777" w:rsidR="00F77305" w:rsidRDefault="00F77305" w:rsidP="00BB2D31">
      <w:pPr>
        <w:pStyle w:val="norm"/>
        <w:spacing w:line="240" w:lineRule="auto"/>
        <w:ind w:firstLine="284"/>
        <w:jc w:val="right"/>
        <w:rPr>
          <w:rFonts w:ascii="GHEA Grapalat" w:hAnsi="GHEA Grapalat" w:cs="Sylfaen"/>
          <w:b/>
          <w:sz w:val="20"/>
          <w:lang w:val="es-ES"/>
        </w:rPr>
      </w:pPr>
    </w:p>
    <w:p w14:paraId="3DA11A06" w14:textId="77777777" w:rsidR="00F77305" w:rsidRDefault="00F77305" w:rsidP="00BB2D31">
      <w:pPr>
        <w:pStyle w:val="norm"/>
        <w:spacing w:line="240" w:lineRule="auto"/>
        <w:ind w:firstLine="284"/>
        <w:jc w:val="right"/>
        <w:rPr>
          <w:rFonts w:ascii="GHEA Grapalat" w:hAnsi="GHEA Grapalat" w:cs="Sylfaen"/>
          <w:b/>
          <w:sz w:val="20"/>
          <w:lang w:val="es-ES"/>
        </w:rPr>
      </w:pPr>
    </w:p>
    <w:p w14:paraId="3186CF26" w14:textId="77777777" w:rsidR="00F77305" w:rsidRDefault="00F77305" w:rsidP="00BB2D31">
      <w:pPr>
        <w:pStyle w:val="norm"/>
        <w:spacing w:line="240" w:lineRule="auto"/>
        <w:ind w:firstLine="284"/>
        <w:jc w:val="right"/>
        <w:rPr>
          <w:rFonts w:ascii="GHEA Grapalat" w:hAnsi="GHEA Grapalat" w:cs="Sylfaen"/>
          <w:b/>
          <w:sz w:val="20"/>
          <w:lang w:val="es-ES"/>
        </w:rPr>
      </w:pPr>
    </w:p>
    <w:p w14:paraId="08417EE2" w14:textId="77777777" w:rsidR="00F77305" w:rsidRDefault="00F77305" w:rsidP="00BB2D31">
      <w:pPr>
        <w:pStyle w:val="norm"/>
        <w:spacing w:line="240" w:lineRule="auto"/>
        <w:ind w:firstLine="284"/>
        <w:jc w:val="right"/>
        <w:rPr>
          <w:rFonts w:ascii="GHEA Grapalat" w:hAnsi="GHEA Grapalat" w:cs="Sylfaen"/>
          <w:b/>
          <w:sz w:val="20"/>
          <w:lang w:val="es-ES"/>
        </w:rPr>
      </w:pPr>
    </w:p>
    <w:p w14:paraId="0A33D4DA" w14:textId="77777777" w:rsidR="00F77305" w:rsidRDefault="00F77305" w:rsidP="00BB2D31">
      <w:pPr>
        <w:pStyle w:val="norm"/>
        <w:spacing w:line="240" w:lineRule="auto"/>
        <w:ind w:firstLine="284"/>
        <w:jc w:val="right"/>
        <w:rPr>
          <w:rFonts w:ascii="GHEA Grapalat" w:hAnsi="GHEA Grapalat" w:cs="Sylfaen"/>
          <w:b/>
          <w:sz w:val="20"/>
          <w:lang w:val="es-ES"/>
        </w:rPr>
      </w:pPr>
    </w:p>
    <w:p w14:paraId="2A18A328" w14:textId="77777777" w:rsidR="00F77305" w:rsidRDefault="00F77305" w:rsidP="00BB2D31">
      <w:pPr>
        <w:pStyle w:val="norm"/>
        <w:spacing w:line="240" w:lineRule="auto"/>
        <w:ind w:firstLine="284"/>
        <w:jc w:val="right"/>
        <w:rPr>
          <w:rFonts w:ascii="GHEA Grapalat" w:hAnsi="GHEA Grapalat" w:cs="Sylfaen"/>
          <w:b/>
          <w:sz w:val="20"/>
          <w:lang w:val="es-ES"/>
        </w:rPr>
      </w:pPr>
    </w:p>
    <w:p w14:paraId="33F76467" w14:textId="01796B5E" w:rsidR="00BB2D31" w:rsidRPr="005E1F72" w:rsidRDefault="00BB2D31" w:rsidP="00BB2D31">
      <w:pPr>
        <w:pStyle w:val="norm"/>
        <w:spacing w:line="240" w:lineRule="auto"/>
        <w:ind w:firstLine="284"/>
        <w:jc w:val="right"/>
        <w:rPr>
          <w:rFonts w:ascii="GHEA Grapalat" w:hAnsi="GHEA Grapalat" w:cs="Arial"/>
          <w:b/>
          <w:sz w:val="20"/>
          <w:lang w:val="es-ES"/>
        </w:rPr>
      </w:pPr>
      <w:proofErr w:type="spellStart"/>
      <w:proofErr w:type="gram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34D39AC9" w14:textId="39411F2F"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B56F16">
        <w:rPr>
          <w:rFonts w:ascii="GHEA Grapalat" w:hAnsi="GHEA Grapalat"/>
          <w:b/>
          <w:lang w:val="es-ES"/>
        </w:rPr>
        <w:t>ԲՄԱՇՁԲ-</w:t>
      </w:r>
      <w:r w:rsidR="002759EB">
        <w:rPr>
          <w:rFonts w:ascii="GHEA Grapalat" w:hAnsi="GHEA Grapalat"/>
          <w:b/>
          <w:lang w:val="es-ES"/>
        </w:rPr>
        <w:t>26/36</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34E5E2EB" w14:textId="7AB7E4F2" w:rsidR="00BB2D31" w:rsidRPr="005E1F72" w:rsidRDefault="00F57EA6" w:rsidP="00BB2D31">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B2D31" w:rsidRPr="005E1F72">
        <w:rPr>
          <w:rFonts w:ascii="GHEA Grapalat" w:hAnsi="GHEA Grapalat" w:cs="Sylfaen"/>
          <w:b/>
          <w:lang w:val="es-ES"/>
        </w:rPr>
        <w:t>ի</w:t>
      </w:r>
      <w:proofErr w:type="spellEnd"/>
      <w:r w:rsidR="00BB2D31" w:rsidRPr="005E1F72">
        <w:rPr>
          <w:rFonts w:ascii="GHEA Grapalat" w:hAnsi="GHEA Grapalat" w:cs="Arial"/>
          <w:b/>
          <w:lang w:val="es-ES"/>
        </w:rPr>
        <w:t xml:space="preserve"> </w:t>
      </w:r>
      <w:proofErr w:type="spellStart"/>
      <w:r w:rsidR="00BB2D31" w:rsidRPr="005E1F72">
        <w:rPr>
          <w:rFonts w:ascii="GHEA Grapalat" w:hAnsi="GHEA Grapalat" w:cs="Sylfaen"/>
          <w:b/>
          <w:lang w:val="es-ES"/>
        </w:rPr>
        <w:t>հրավերի</w:t>
      </w:r>
      <w:proofErr w:type="spellEnd"/>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036C43C1" w:rsidR="00BB2D31" w:rsidRPr="0093002B" w:rsidRDefault="00F57EA6" w:rsidP="00BB2D31">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B2D31" w:rsidRPr="0093002B">
        <w:rPr>
          <w:rFonts w:ascii="GHEA Grapalat" w:hAnsi="GHEA Grapalat" w:cs="Sylfaen"/>
          <w:color w:val="auto"/>
          <w:sz w:val="24"/>
          <w:szCs w:val="24"/>
          <w:lang w:val="es-ES"/>
        </w:rPr>
        <w:t>ին</w:t>
      </w:r>
      <w:proofErr w:type="spellEnd"/>
      <w:r w:rsidR="00BB2D31" w:rsidRPr="0093002B">
        <w:rPr>
          <w:rFonts w:ascii="GHEA Grapalat" w:hAnsi="GHEA Grapalat" w:cs="Sylfaen"/>
          <w:color w:val="auto"/>
          <w:sz w:val="24"/>
          <w:szCs w:val="24"/>
          <w:lang w:val="es-ES"/>
        </w:rPr>
        <w:t xml:space="preserve"> </w:t>
      </w:r>
      <w:proofErr w:type="spellStart"/>
      <w:r w:rsidR="00BB2D31" w:rsidRPr="0093002B">
        <w:rPr>
          <w:rFonts w:ascii="GHEA Grapalat" w:hAnsi="GHEA Grapalat" w:cs="Sylfaen"/>
          <w:color w:val="auto"/>
          <w:sz w:val="24"/>
          <w:szCs w:val="24"/>
          <w:lang w:val="es-ES"/>
        </w:rPr>
        <w:t>մասնակցելու</w:t>
      </w:r>
      <w:proofErr w:type="spellEnd"/>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43BBA2EB" w14:textId="0DDBB278"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B56F16">
        <w:rPr>
          <w:rFonts w:ascii="GHEA Grapalat" w:hAnsi="GHEA Grapalat"/>
          <w:b/>
          <w:lang w:val="es-ES"/>
        </w:rPr>
        <w:t>ԲՄԱՇՁԲ-</w:t>
      </w:r>
      <w:r w:rsidR="002759EB">
        <w:rPr>
          <w:rFonts w:ascii="GHEA Grapalat" w:hAnsi="GHEA Grapalat"/>
          <w:b/>
          <w:lang w:val="es-ES"/>
        </w:rPr>
        <w:t>26/36</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F5F5AEA" w14:textId="40345D76" w:rsidR="00BB2D31" w:rsidRPr="0093002B" w:rsidRDefault="00F57EA6" w:rsidP="00BB2D31">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B2D31" w:rsidRPr="0093002B">
        <w:rPr>
          <w:rFonts w:ascii="GHEA Grapalat" w:hAnsi="GHEA Grapalat" w:cs="Sylfaen"/>
          <w:sz w:val="20"/>
          <w:szCs w:val="20"/>
          <w:lang w:val="es-ES"/>
        </w:rPr>
        <w:t>ի</w:t>
      </w:r>
      <w:proofErr w:type="spellEnd"/>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w:t>
      </w:r>
      <w:proofErr w:type="spellStart"/>
      <w:proofErr w:type="gramStart"/>
      <w:r w:rsidR="00BB2D31" w:rsidRPr="0093002B">
        <w:rPr>
          <w:rFonts w:ascii="GHEA Grapalat" w:hAnsi="GHEA Grapalat" w:cs="Sylfaen"/>
          <w:sz w:val="20"/>
          <w:szCs w:val="20"/>
          <w:lang w:val="es-ES"/>
        </w:rPr>
        <w:t>չափաբաժնին</w:t>
      </w:r>
      <w:proofErr w:type="spellEnd"/>
      <w:r w:rsidR="00BB2D31" w:rsidRPr="0093002B">
        <w:rPr>
          <w:rFonts w:ascii="GHEA Grapalat" w:hAnsi="GHEA Grapalat" w:cs="Arial"/>
          <w:sz w:val="20"/>
          <w:szCs w:val="20"/>
          <w:lang w:val="es-ES"/>
        </w:rPr>
        <w:t xml:space="preserve">  (</w:t>
      </w:r>
      <w:proofErr w:type="spellStart"/>
      <w:proofErr w:type="gramEnd"/>
      <w:r w:rsidR="00BB2D31" w:rsidRPr="0093002B">
        <w:rPr>
          <w:rFonts w:ascii="GHEA Grapalat" w:hAnsi="GHEA Grapalat" w:cs="Sylfaen"/>
          <w:sz w:val="20"/>
          <w:szCs w:val="20"/>
          <w:lang w:val="es-ES"/>
        </w:rPr>
        <w:t>չափաբաժիններին</w:t>
      </w:r>
      <w:proofErr w:type="spellEnd"/>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հրավերի</w:t>
      </w:r>
      <w:proofErr w:type="spellEnd"/>
      <w:r w:rsidR="00BB2D31" w:rsidRPr="0093002B">
        <w:rPr>
          <w:rFonts w:ascii="GHEA Grapalat" w:hAnsi="GHEA Grapalat" w:cs="Sylfaen"/>
          <w:sz w:val="20"/>
          <w:szCs w:val="20"/>
          <w:lang w:val="es-ES"/>
        </w:rPr>
        <w:t xml:space="preserve">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793B84" w14:textId="77777777" w:rsidR="00BB2D31" w:rsidRPr="0093002B" w:rsidRDefault="00BB2D31" w:rsidP="00BB2D31">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505173F5" w14:textId="77777777" w:rsidR="00BB2D31" w:rsidRPr="0093002B" w:rsidRDefault="00BB2D31" w:rsidP="00BB2D31">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64E13BAB"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2759EB">
        <w:rPr>
          <w:rFonts w:ascii="GHEA Grapalat" w:hAnsi="GHEA Grapalat"/>
          <w:b/>
          <w:lang w:val="es-ES"/>
        </w:rPr>
        <w:t>26/36</w:t>
      </w:r>
      <w:proofErr w:type="gramStart"/>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proofErr w:type="gram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w:t>
      </w:r>
      <w:proofErr w:type="gramEnd"/>
      <w:r w:rsidRPr="0093002B">
        <w:rPr>
          <w:rFonts w:ascii="GHEA Grapalat" w:hAnsi="GHEA Grapalat" w:cs="Arial"/>
          <w:sz w:val="20"/>
          <w:szCs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30B3151A"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2759EB">
        <w:rPr>
          <w:rFonts w:ascii="GHEA Grapalat" w:hAnsi="GHEA Grapalat"/>
          <w:b/>
          <w:lang w:val="es-ES"/>
        </w:rPr>
        <w:t>26/36</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64EC72C2" w14:textId="77777777" w:rsidR="00BB2D31" w:rsidRPr="0093002B" w:rsidRDefault="00BB2D31" w:rsidP="00BB2D31">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5DFB58F0" w14:textId="77777777" w:rsidR="00BB2D31" w:rsidRPr="0093002B" w:rsidRDefault="00BB2D31" w:rsidP="00BB2D31">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lastRenderedPageBreak/>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60659902" w14:textId="77777777" w:rsidR="00BB2D31" w:rsidRPr="0093002B" w:rsidRDefault="00BB2D31" w:rsidP="00BB2D31">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proofErr w:type="gram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roofErr w:type="gramEnd"/>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BE8B192"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070EAB73"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2759EB">
        <w:rPr>
          <w:rFonts w:ascii="GHEA Grapalat" w:hAnsi="GHEA Grapalat"/>
          <w:b/>
          <w:lang w:val="hy-AM"/>
        </w:rPr>
        <w:t>26/36</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5EAE440E"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F57EA6">
        <w:rPr>
          <w:rFonts w:ascii="GHEA Grapalat" w:hAnsi="GHEA Grapalat" w:cs="Sylfaen"/>
          <w:b/>
          <w:lang w:val="hy-AM"/>
        </w:rPr>
        <w:t>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ED36B6">
      <w:pPr>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ED36B6">
      <w:pPr>
        <w:pBdr>
          <w:top w:val="nil"/>
          <w:left w:val="nil"/>
          <w:bottom w:val="nil"/>
          <w:right w:val="nil"/>
          <w:between w:val="nil"/>
        </w:pBdr>
        <w:ind w:left="567"/>
        <w:jc w:val="center"/>
        <w:rPr>
          <w:rFonts w:ascii="GHEA Grapalat" w:eastAsia="GHEA Grapalat" w:hAnsi="GHEA Grapalat" w:cs="GHEA Grapalat"/>
        </w:rPr>
      </w:pPr>
    </w:p>
    <w:p w14:paraId="33C2B3A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ED36B6">
      <w:pPr>
        <w:ind w:firstLine="567"/>
        <w:jc w:val="both"/>
        <w:rPr>
          <w:rFonts w:ascii="GHEA Grapalat" w:eastAsia="GHEA Grapalat" w:hAnsi="GHEA Grapalat" w:cs="GHEA Grapalat"/>
        </w:rPr>
      </w:pPr>
    </w:p>
    <w:p w14:paraId="4F7DA82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p>
    <w:p w14:paraId="201627FF"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11845626"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6" w:name="_heading=h.gjdgxs" w:colFirst="0" w:colLast="0"/>
      <w:bookmarkEnd w:id="16"/>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proofErr w:type="gram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w:t>
      </w:r>
      <w:proofErr w:type="gram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3855405D"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773203B8"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32DA7A64" w14:textId="77777777" w:rsidR="00943E8E" w:rsidRDefault="00943E8E" w:rsidP="00B905FE">
      <w:pPr>
        <w:pStyle w:val="BodyTextIndent3"/>
        <w:spacing w:line="240" w:lineRule="auto"/>
        <w:ind w:firstLine="0"/>
        <w:jc w:val="right"/>
        <w:rPr>
          <w:rFonts w:ascii="GHEA Grapalat" w:hAnsi="GHEA Grapalat" w:cs="Sylfaen"/>
          <w:b/>
          <w:lang w:val="hy-AM"/>
        </w:rPr>
      </w:pPr>
    </w:p>
    <w:p w14:paraId="5EE36B36" w14:textId="77777777" w:rsidR="00ED36B6" w:rsidRDefault="00ED36B6" w:rsidP="00B905FE">
      <w:pPr>
        <w:pStyle w:val="BodyTextIndent3"/>
        <w:spacing w:line="240" w:lineRule="auto"/>
        <w:ind w:firstLine="0"/>
        <w:jc w:val="right"/>
        <w:rPr>
          <w:rFonts w:ascii="GHEA Grapalat" w:hAnsi="GHEA Grapalat" w:cs="Sylfaen"/>
          <w:b/>
          <w:lang w:val="hy-AM"/>
        </w:rPr>
      </w:pPr>
    </w:p>
    <w:p w14:paraId="4C2FE618" w14:textId="77777777" w:rsidR="00ED36B6" w:rsidRDefault="00ED36B6" w:rsidP="00B905FE">
      <w:pPr>
        <w:pStyle w:val="BodyTextIndent3"/>
        <w:spacing w:line="240" w:lineRule="auto"/>
        <w:ind w:firstLine="0"/>
        <w:jc w:val="right"/>
        <w:rPr>
          <w:rFonts w:ascii="GHEA Grapalat" w:hAnsi="GHEA Grapalat" w:cs="Sylfaen"/>
          <w:b/>
          <w:lang w:val="hy-AM"/>
        </w:rPr>
      </w:pPr>
    </w:p>
    <w:p w14:paraId="298B1E75" w14:textId="77777777" w:rsidR="00ED36B6" w:rsidRDefault="00ED36B6" w:rsidP="00B905FE">
      <w:pPr>
        <w:pStyle w:val="BodyTextIndent3"/>
        <w:spacing w:line="240" w:lineRule="auto"/>
        <w:ind w:firstLine="0"/>
        <w:jc w:val="right"/>
        <w:rPr>
          <w:rFonts w:ascii="GHEA Grapalat" w:hAnsi="GHEA Grapalat" w:cs="Sylfaen"/>
          <w:b/>
          <w:lang w:val="hy-AM"/>
        </w:rPr>
      </w:pPr>
    </w:p>
    <w:p w14:paraId="2D2FC838" w14:textId="77777777" w:rsidR="00ED36B6" w:rsidRDefault="00ED36B6" w:rsidP="00B905FE">
      <w:pPr>
        <w:pStyle w:val="BodyTextIndent3"/>
        <w:spacing w:line="240" w:lineRule="auto"/>
        <w:ind w:firstLine="0"/>
        <w:jc w:val="right"/>
        <w:rPr>
          <w:rFonts w:ascii="GHEA Grapalat" w:hAnsi="GHEA Grapalat" w:cs="Sylfaen"/>
          <w:b/>
          <w:lang w:val="hy-AM"/>
        </w:rPr>
      </w:pPr>
    </w:p>
    <w:p w14:paraId="110ED78D" w14:textId="77777777" w:rsidR="00ED36B6" w:rsidRDefault="00ED36B6" w:rsidP="00B905FE">
      <w:pPr>
        <w:pStyle w:val="BodyTextIndent3"/>
        <w:spacing w:line="240" w:lineRule="auto"/>
        <w:ind w:firstLine="0"/>
        <w:jc w:val="right"/>
        <w:rPr>
          <w:rFonts w:ascii="GHEA Grapalat" w:hAnsi="GHEA Grapalat" w:cs="Sylfaen"/>
          <w:b/>
          <w:lang w:val="hy-AM"/>
        </w:rPr>
      </w:pPr>
    </w:p>
    <w:p w14:paraId="41E06E72" w14:textId="77777777" w:rsidR="00ED36B6" w:rsidRDefault="00ED36B6" w:rsidP="00B905FE">
      <w:pPr>
        <w:pStyle w:val="BodyTextIndent3"/>
        <w:spacing w:line="240" w:lineRule="auto"/>
        <w:ind w:firstLine="0"/>
        <w:jc w:val="right"/>
        <w:rPr>
          <w:rFonts w:ascii="GHEA Grapalat" w:hAnsi="GHEA Grapalat" w:cs="Sylfaen"/>
          <w:b/>
          <w:lang w:val="hy-AM"/>
        </w:rPr>
      </w:pPr>
    </w:p>
    <w:p w14:paraId="6141BE3E" w14:textId="77777777" w:rsidR="00ED36B6" w:rsidRDefault="00ED36B6" w:rsidP="00B905FE">
      <w:pPr>
        <w:pStyle w:val="BodyTextIndent3"/>
        <w:spacing w:line="240" w:lineRule="auto"/>
        <w:ind w:firstLine="0"/>
        <w:jc w:val="right"/>
        <w:rPr>
          <w:rFonts w:ascii="GHEA Grapalat" w:hAnsi="GHEA Grapalat" w:cs="Sylfaen"/>
          <w:b/>
          <w:lang w:val="hy-AM"/>
        </w:rPr>
      </w:pPr>
    </w:p>
    <w:p w14:paraId="6430FA25" w14:textId="77777777" w:rsidR="00ED36B6" w:rsidRDefault="00ED36B6" w:rsidP="00B905FE">
      <w:pPr>
        <w:pStyle w:val="BodyTextIndent3"/>
        <w:spacing w:line="240" w:lineRule="auto"/>
        <w:ind w:firstLine="0"/>
        <w:jc w:val="right"/>
        <w:rPr>
          <w:rFonts w:ascii="GHEA Grapalat" w:hAnsi="GHEA Grapalat" w:cs="Sylfaen"/>
          <w:b/>
          <w:lang w:val="hy-AM"/>
        </w:rPr>
      </w:pPr>
    </w:p>
    <w:p w14:paraId="06404605" w14:textId="77777777" w:rsidR="00ED36B6" w:rsidRDefault="00ED36B6" w:rsidP="00B905FE">
      <w:pPr>
        <w:pStyle w:val="BodyTextIndent3"/>
        <w:spacing w:line="240" w:lineRule="auto"/>
        <w:ind w:firstLine="0"/>
        <w:jc w:val="right"/>
        <w:rPr>
          <w:rFonts w:ascii="GHEA Grapalat" w:hAnsi="GHEA Grapalat" w:cs="Sylfaen"/>
          <w:b/>
          <w:lang w:val="hy-AM"/>
        </w:rPr>
      </w:pPr>
    </w:p>
    <w:p w14:paraId="04544A5F" w14:textId="77777777" w:rsidR="00ED36B6" w:rsidRDefault="00ED36B6" w:rsidP="00B905FE">
      <w:pPr>
        <w:pStyle w:val="BodyTextIndent3"/>
        <w:spacing w:line="240" w:lineRule="auto"/>
        <w:ind w:firstLine="0"/>
        <w:jc w:val="right"/>
        <w:rPr>
          <w:rFonts w:ascii="GHEA Grapalat" w:hAnsi="GHEA Grapalat" w:cs="Sylfaen"/>
          <w:b/>
          <w:lang w:val="hy-AM"/>
        </w:rPr>
      </w:pPr>
    </w:p>
    <w:p w14:paraId="4890BC3D" w14:textId="77777777" w:rsidR="00ED36B6" w:rsidRDefault="00ED36B6" w:rsidP="00B905FE">
      <w:pPr>
        <w:pStyle w:val="BodyTextIndent3"/>
        <w:spacing w:line="240" w:lineRule="auto"/>
        <w:ind w:firstLine="0"/>
        <w:jc w:val="right"/>
        <w:rPr>
          <w:rFonts w:ascii="GHEA Grapalat" w:hAnsi="GHEA Grapalat" w:cs="Sylfaen"/>
          <w:b/>
          <w:lang w:val="hy-AM"/>
        </w:rPr>
      </w:pPr>
    </w:p>
    <w:p w14:paraId="4FFF5EB8" w14:textId="77777777" w:rsidR="00ED36B6" w:rsidRDefault="00ED36B6" w:rsidP="00B905FE">
      <w:pPr>
        <w:pStyle w:val="BodyTextIndent3"/>
        <w:spacing w:line="240" w:lineRule="auto"/>
        <w:ind w:firstLine="0"/>
        <w:jc w:val="right"/>
        <w:rPr>
          <w:rFonts w:ascii="GHEA Grapalat" w:hAnsi="GHEA Grapalat" w:cs="Sylfaen"/>
          <w:b/>
          <w:lang w:val="hy-AM"/>
        </w:rPr>
      </w:pPr>
    </w:p>
    <w:p w14:paraId="76236E72" w14:textId="77777777" w:rsidR="00ED36B6" w:rsidRDefault="00ED36B6" w:rsidP="00B905FE">
      <w:pPr>
        <w:pStyle w:val="BodyTextIndent3"/>
        <w:spacing w:line="240" w:lineRule="auto"/>
        <w:ind w:firstLine="0"/>
        <w:jc w:val="right"/>
        <w:rPr>
          <w:rFonts w:ascii="GHEA Grapalat" w:hAnsi="GHEA Grapalat" w:cs="Sylfaen"/>
          <w:b/>
          <w:lang w:val="hy-AM"/>
        </w:rPr>
      </w:pPr>
    </w:p>
    <w:p w14:paraId="15A46D4A" w14:textId="77777777" w:rsidR="00ED36B6" w:rsidRDefault="00ED36B6" w:rsidP="00B905FE">
      <w:pPr>
        <w:pStyle w:val="BodyTextIndent3"/>
        <w:spacing w:line="240" w:lineRule="auto"/>
        <w:ind w:firstLine="0"/>
        <w:jc w:val="right"/>
        <w:rPr>
          <w:rFonts w:ascii="GHEA Grapalat" w:hAnsi="GHEA Grapalat" w:cs="Sylfaen"/>
          <w:b/>
          <w:lang w:val="hy-AM"/>
        </w:rPr>
      </w:pPr>
    </w:p>
    <w:p w14:paraId="32BA7629" w14:textId="77777777" w:rsidR="00ED36B6" w:rsidRDefault="00ED36B6" w:rsidP="00B905FE">
      <w:pPr>
        <w:pStyle w:val="BodyTextIndent3"/>
        <w:spacing w:line="240" w:lineRule="auto"/>
        <w:ind w:firstLine="0"/>
        <w:jc w:val="right"/>
        <w:rPr>
          <w:rFonts w:ascii="GHEA Grapalat" w:hAnsi="GHEA Grapalat" w:cs="Sylfaen"/>
          <w:b/>
          <w:lang w:val="hy-AM"/>
        </w:rPr>
      </w:pPr>
    </w:p>
    <w:p w14:paraId="490BB832" w14:textId="77777777" w:rsidR="00ED36B6" w:rsidRDefault="00ED36B6" w:rsidP="00B905FE">
      <w:pPr>
        <w:pStyle w:val="BodyTextIndent3"/>
        <w:spacing w:line="240" w:lineRule="auto"/>
        <w:ind w:firstLine="0"/>
        <w:jc w:val="right"/>
        <w:rPr>
          <w:rFonts w:ascii="GHEA Grapalat" w:hAnsi="GHEA Grapalat" w:cs="Sylfaen"/>
          <w:b/>
          <w:lang w:val="hy-AM"/>
        </w:rPr>
      </w:pPr>
    </w:p>
    <w:p w14:paraId="2FD7C004" w14:textId="772DCB3A"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5BAC3458"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2759EB">
        <w:rPr>
          <w:rFonts w:ascii="GHEA Grapalat" w:hAnsi="GHEA Grapalat"/>
          <w:b/>
          <w:lang w:val="hy-AM"/>
        </w:rPr>
        <w:t>26/36</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65210648" w:rsidR="00B905FE" w:rsidRPr="007320DA" w:rsidRDefault="00F57EA6" w:rsidP="00B905FE">
      <w:pPr>
        <w:pStyle w:val="BodyTextIndent3"/>
        <w:spacing w:line="240" w:lineRule="auto"/>
        <w:jc w:val="right"/>
        <w:rPr>
          <w:rFonts w:ascii="GHEA Grapalat" w:hAnsi="GHEA Grapalat" w:cs="Arial"/>
          <w:b/>
          <w:lang w:val="hy-AM"/>
        </w:rPr>
      </w:pPr>
      <w:r>
        <w:rPr>
          <w:rFonts w:ascii="GHEA Grapalat" w:hAnsi="GHEA Grapalat" w:cs="Sylfaen"/>
          <w:b/>
          <w:lang w:val="hy-AM"/>
        </w:rPr>
        <w:t>բաց մրցույթ</w:t>
      </w:r>
      <w:r w:rsidR="00B905FE" w:rsidRPr="007320DA">
        <w:rPr>
          <w:rFonts w:ascii="GHEA Grapalat" w:hAnsi="GHEA Grapalat" w:cs="Arial"/>
          <w:b/>
          <w:lang w:val="hy-AM"/>
        </w:rPr>
        <w:t xml:space="preserve">ի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3914556F" w:rsidR="00B905FE" w:rsidRPr="007320DA" w:rsidRDefault="00B905FE" w:rsidP="00B905FE">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w:t>
      </w:r>
      <w:r w:rsidR="00B56F16">
        <w:rPr>
          <w:rFonts w:ascii="GHEA Grapalat" w:hAnsi="GHEA Grapalat" w:cs="Arial"/>
          <w:sz w:val="20"/>
          <w:szCs w:val="20"/>
          <w:lang w:val="es-ES"/>
        </w:rPr>
        <w:t>ԲՄԱՇՁԲ-</w:t>
      </w:r>
      <w:r w:rsidR="002759EB">
        <w:rPr>
          <w:rFonts w:ascii="GHEA Grapalat" w:hAnsi="GHEA Grapalat" w:cs="Arial"/>
          <w:sz w:val="20"/>
          <w:szCs w:val="20"/>
          <w:lang w:val="es-ES"/>
        </w:rPr>
        <w:t>26/</w:t>
      </w:r>
      <w:proofErr w:type="gramStart"/>
      <w:r w:rsidR="002759EB">
        <w:rPr>
          <w:rFonts w:ascii="GHEA Grapalat" w:hAnsi="GHEA Grapalat" w:cs="Arial"/>
          <w:sz w:val="20"/>
          <w:szCs w:val="20"/>
          <w:lang w:val="es-ES"/>
        </w:rPr>
        <w:t>36</w:t>
      </w:r>
      <w:r w:rsidRPr="007320DA">
        <w:rPr>
          <w:rFonts w:ascii="GHEA Grapalat" w:hAnsi="GHEA Grapalat" w:cs="Arial"/>
          <w:sz w:val="20"/>
          <w:szCs w:val="20"/>
          <w:lang w:val="es-ES"/>
        </w:rPr>
        <w:t>»*</w:t>
      </w:r>
      <w:proofErr w:type="gram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7320DA">
        <w:rPr>
          <w:rFonts w:ascii="GHEA Grapalat" w:hAnsi="GHEA Grapalat" w:cs="Arial"/>
          <w:sz w:val="20"/>
          <w:szCs w:val="20"/>
          <w:lang w:val="es-ES"/>
        </w:rPr>
        <w:t>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proofErr w:type="gram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proofErr w:type="gramEnd"/>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17" w:name="_Hlk23147299"/>
      <w:r w:rsidRPr="007320DA">
        <w:rPr>
          <w:rFonts w:ascii="GHEA Grapalat" w:hAnsi="GHEA Grapalat" w:cs="Sylfaen"/>
          <w:vertAlign w:val="superscript"/>
          <w:lang w:val="hy-AM"/>
        </w:rPr>
        <w:t xml:space="preserve">                                                                                     մասնակցի անվանումը</w:t>
      </w:r>
    </w:p>
    <w:bookmarkEnd w:id="17"/>
    <w:p w14:paraId="78E6A1FD" w14:textId="77777777" w:rsidR="00B905FE" w:rsidRPr="007320DA" w:rsidRDefault="00B905FE" w:rsidP="00B905FE">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047D05"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1C78F573" w14:textId="77777777" w:rsidR="00B905FE" w:rsidRPr="007320DA" w:rsidRDefault="00B905FE" w:rsidP="007759CD">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0854D8" w:rsidRPr="00047D05"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0854D8" w:rsidRPr="00187A69" w:rsidRDefault="000854D8" w:rsidP="000854D8">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01ECE616" w:rsidR="000854D8" w:rsidRPr="0087345E" w:rsidRDefault="00D76EEB" w:rsidP="000854D8">
            <w:pPr>
              <w:rPr>
                <w:rFonts w:ascii="GHEA Grapalat" w:hAnsi="GHEA Grapalat" w:cs="Arial"/>
                <w:sz w:val="18"/>
                <w:szCs w:val="18"/>
                <w:lang w:val="es-ES"/>
              </w:rPr>
            </w:pPr>
            <w:r w:rsidRPr="002759EB">
              <w:rPr>
                <w:rFonts w:ascii="GHEA Grapalat" w:hAnsi="GHEA Grapalat"/>
                <w:sz w:val="20"/>
                <w:szCs w:val="20"/>
                <w:lang w:val="af-ZA"/>
              </w:rPr>
              <w:t>Երևան քաղաքի Էրեբունի վարչական շրջանի Արին Բերդ փողոցի և Արցախի պողոտայի խաչմերուկը Արին Բերդ փողոցի 5-րդ նրբանցքի խաչմերուկին միացնող ճանապարհահատվածի հիմնանորոգման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72E69775" w14:textId="77777777" w:rsidR="000854D8" w:rsidRPr="007320DA" w:rsidRDefault="000854D8" w:rsidP="000854D8">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134D5FD0" w14:textId="77777777" w:rsidR="000854D8" w:rsidRPr="007320DA" w:rsidRDefault="000854D8" w:rsidP="000854D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A616F3A" w14:textId="77777777" w:rsidR="000854D8" w:rsidRPr="007320DA" w:rsidRDefault="000854D8" w:rsidP="000854D8">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7"/>
      </w:r>
      <w:r w:rsidRPr="005E1F72">
        <w:rPr>
          <w:rFonts w:ascii="GHEA Grapalat" w:hAnsi="GHEA Grapalat"/>
          <w:sz w:val="20"/>
          <w:lang w:val="hy-AM"/>
        </w:rPr>
        <w:tab/>
      </w:r>
      <w:r w:rsidRPr="005E1F72">
        <w:rPr>
          <w:rFonts w:ascii="GHEA Grapalat" w:hAnsi="GHEA Grapalat"/>
          <w:sz w:val="20"/>
          <w:lang w:val="hy-AM"/>
        </w:rPr>
        <w:tab/>
        <w:t xml:space="preserve"> </w:t>
      </w: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02960DCC" w:rsidR="00B2572B" w:rsidRDefault="00B2572B" w:rsidP="00EF3662">
      <w:pPr>
        <w:pStyle w:val="BodyTextIndent3"/>
        <w:spacing w:line="240" w:lineRule="auto"/>
        <w:jc w:val="right"/>
        <w:rPr>
          <w:rFonts w:ascii="GHEA Grapalat" w:hAnsi="GHEA Grapalat"/>
          <w:i/>
          <w:lang w:val="hy-AM"/>
        </w:rPr>
      </w:pPr>
    </w:p>
    <w:p w14:paraId="519BF8D1" w14:textId="67A53C1F" w:rsidR="00943E8E" w:rsidRDefault="00943E8E" w:rsidP="00EF3662">
      <w:pPr>
        <w:pStyle w:val="BodyTextIndent3"/>
        <w:spacing w:line="240" w:lineRule="auto"/>
        <w:jc w:val="right"/>
        <w:rPr>
          <w:rFonts w:ascii="GHEA Grapalat" w:hAnsi="GHEA Grapalat"/>
          <w:i/>
          <w:lang w:val="hy-AM"/>
        </w:rPr>
      </w:pPr>
    </w:p>
    <w:p w14:paraId="49006C12" w14:textId="4772DC53" w:rsidR="00943E8E" w:rsidRDefault="00943E8E" w:rsidP="00EF3662">
      <w:pPr>
        <w:pStyle w:val="BodyTextIndent3"/>
        <w:spacing w:line="240" w:lineRule="auto"/>
        <w:jc w:val="right"/>
        <w:rPr>
          <w:rFonts w:ascii="GHEA Grapalat" w:hAnsi="GHEA Grapalat"/>
          <w:i/>
          <w:lang w:val="hy-AM"/>
        </w:rPr>
      </w:pPr>
    </w:p>
    <w:p w14:paraId="1C7B3F49" w14:textId="281492B5" w:rsidR="00943E8E" w:rsidRDefault="00943E8E" w:rsidP="00EF3662">
      <w:pPr>
        <w:pStyle w:val="BodyTextIndent3"/>
        <w:spacing w:line="240" w:lineRule="auto"/>
        <w:jc w:val="right"/>
        <w:rPr>
          <w:rFonts w:ascii="GHEA Grapalat" w:hAnsi="GHEA Grapalat"/>
          <w:i/>
          <w:lang w:val="hy-AM"/>
        </w:rPr>
      </w:pPr>
    </w:p>
    <w:p w14:paraId="384CE6D2" w14:textId="3E4CBFC8" w:rsidR="00943E8E" w:rsidRDefault="00943E8E" w:rsidP="00EF3662">
      <w:pPr>
        <w:pStyle w:val="BodyTextIndent3"/>
        <w:spacing w:line="240" w:lineRule="auto"/>
        <w:jc w:val="right"/>
        <w:rPr>
          <w:rFonts w:ascii="GHEA Grapalat" w:hAnsi="GHEA Grapalat"/>
          <w:i/>
          <w:lang w:val="hy-AM"/>
        </w:rPr>
      </w:pPr>
    </w:p>
    <w:p w14:paraId="216637F8" w14:textId="4F7AD5C5" w:rsidR="00943E8E" w:rsidRDefault="00943E8E" w:rsidP="00EF3662">
      <w:pPr>
        <w:pStyle w:val="BodyTextIndent3"/>
        <w:spacing w:line="240" w:lineRule="auto"/>
        <w:jc w:val="right"/>
        <w:rPr>
          <w:rFonts w:ascii="GHEA Grapalat" w:hAnsi="GHEA Grapalat"/>
          <w:i/>
          <w:lang w:val="hy-AM"/>
        </w:rPr>
      </w:pPr>
    </w:p>
    <w:p w14:paraId="3667D78F" w14:textId="655A0C49" w:rsidR="00943E8E" w:rsidRDefault="00943E8E" w:rsidP="00EF3662">
      <w:pPr>
        <w:pStyle w:val="BodyTextIndent3"/>
        <w:spacing w:line="240" w:lineRule="auto"/>
        <w:jc w:val="right"/>
        <w:rPr>
          <w:rFonts w:ascii="GHEA Grapalat" w:hAnsi="GHEA Grapalat"/>
          <w:i/>
          <w:lang w:val="hy-AM"/>
        </w:rPr>
      </w:pPr>
    </w:p>
    <w:p w14:paraId="2D702333" w14:textId="77777777" w:rsidR="00F972BA" w:rsidRDefault="00F972BA" w:rsidP="00090A7B">
      <w:pPr>
        <w:pStyle w:val="BodyTextIndent3"/>
        <w:spacing w:line="240" w:lineRule="auto"/>
        <w:jc w:val="right"/>
        <w:rPr>
          <w:rFonts w:ascii="GHEA Grapalat" w:hAnsi="GHEA Grapalat" w:cs="Sylfaen"/>
          <w:b/>
          <w:lang w:val="hy-AM"/>
        </w:rPr>
      </w:pPr>
      <w:bookmarkStart w:id="19" w:name="_Hlk143768341"/>
    </w:p>
    <w:p w14:paraId="49FFA334" w14:textId="6541EEB9" w:rsidR="00090A7B" w:rsidRPr="0093002B" w:rsidRDefault="00090A7B" w:rsidP="00090A7B">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3</w:t>
      </w:r>
    </w:p>
    <w:p w14:paraId="6F24CB8B" w14:textId="11A9FFCC" w:rsidR="00090A7B" w:rsidRPr="0093002B" w:rsidRDefault="00090A7B" w:rsidP="00090A7B">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2759EB">
        <w:rPr>
          <w:rFonts w:ascii="GHEA Grapalat" w:hAnsi="GHEA Grapalat"/>
          <w:b/>
          <w:lang w:val="hy-AM"/>
        </w:rPr>
        <w:t>26/36</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1A1828A" w14:textId="54072115" w:rsidR="00090A7B" w:rsidRDefault="00F57EA6"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090A7B" w:rsidRPr="005E1F72">
        <w:rPr>
          <w:rFonts w:ascii="GHEA Grapalat" w:hAnsi="GHEA Grapalat" w:cs="Arial"/>
          <w:b/>
          <w:lang w:val="hy-AM"/>
        </w:rPr>
        <w:t xml:space="preserve">ի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098D34DF"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755612"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2759EB">
        <w:rPr>
          <w:rFonts w:ascii="GHEA Grapalat" w:hAnsi="GHEA Grapalat" w:cs="Arial"/>
          <w:b/>
          <w:sz w:val="20"/>
          <w:szCs w:val="20"/>
          <w:lang w:val="hy-AM"/>
        </w:rPr>
        <w:t>26/36</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DAFC8E6" w14:textId="5E8AC799" w:rsidR="000C0396" w:rsidRPr="00965EF3"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90A7B"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2759EB">
        <w:rPr>
          <w:rFonts w:ascii="GHEA Grapalat" w:hAnsi="GHEA Grapalat" w:cs="Arial"/>
          <w:b/>
          <w:sz w:val="20"/>
          <w:szCs w:val="20"/>
          <w:lang w:val="hy-AM"/>
        </w:rPr>
        <w:t>26/36</w:t>
      </w:r>
      <w:r w:rsidR="000C0396" w:rsidRPr="00965EF3">
        <w:rPr>
          <w:rFonts w:ascii="GHEA Grapalat" w:hAnsi="GHEA Grapalat"/>
          <w:sz w:val="20"/>
          <w:szCs w:val="20"/>
          <w:lang w:val="hy-AM"/>
        </w:rPr>
        <w:t xml:space="preserve"> ծածկագրով </w:t>
      </w:r>
    </w:p>
    <w:p w14:paraId="368FD246" w14:textId="20190D0A" w:rsidR="00B01CA2" w:rsidRPr="0093002B" w:rsidRDefault="000C0396" w:rsidP="00076F99">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00965EF3"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00965EF3" w:rsidRPr="00B57BD6">
        <w:rPr>
          <w:rFonts w:ascii="GHEA Grapalat" w:hAnsi="GHEA Grapalat"/>
          <w:sz w:val="20"/>
          <w:szCs w:val="20"/>
          <w:lang w:val="hy-AM"/>
        </w:rPr>
        <w:t>ներկայացման վերջնաժամկետը լրանալու</w:t>
      </w:r>
      <w:r w:rsidR="00965EF3"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4639BD">
        <w:rPr>
          <w:rFonts w:ascii="GHEA Grapalat" w:hAnsi="GHEA Grapalat" w:cs="Sylfaen"/>
          <w:b/>
          <w:bCs/>
          <w:sz w:val="20"/>
          <w:lang w:val="hy-AM"/>
        </w:rPr>
        <w:t>12</w:t>
      </w:r>
      <w:r w:rsidR="00FE426D" w:rsidRPr="00FE426D">
        <w:rPr>
          <w:rFonts w:ascii="GHEA Grapalat" w:hAnsi="GHEA Grapalat" w:cs="Sylfaen"/>
          <w:b/>
          <w:bCs/>
          <w:sz w:val="20"/>
          <w:lang w:val="hy-AM"/>
        </w:rPr>
        <w:t>0 (</w:t>
      </w:r>
      <w:r w:rsidR="004639BD" w:rsidRPr="004639BD">
        <w:rPr>
          <w:rFonts w:ascii="GHEA Grapalat" w:hAnsi="GHEA Grapalat" w:cs="Sylfaen"/>
          <w:b/>
          <w:bCs/>
          <w:sz w:val="20"/>
          <w:lang w:val="hy-AM"/>
        </w:rPr>
        <w:t>մեկ հարյուր քսան աշխատանքային  օր</w:t>
      </w:r>
      <w:r w:rsidR="00090A7B" w:rsidRPr="0018472B">
        <w:rPr>
          <w:rFonts w:ascii="GHEA Grapalat" w:hAnsi="GHEA Grapalat" w:cs="Sylfaen"/>
          <w:b/>
          <w:bCs/>
          <w:sz w:val="20"/>
          <w:lang w:val="hy-AM"/>
        </w:rPr>
        <w:t>)</w:t>
      </w:r>
      <w:r w:rsidRPr="004639BD">
        <w:rPr>
          <w:rFonts w:ascii="GHEA Grapalat" w:hAnsi="GHEA Grapalat" w:cs="Sylfaen"/>
          <w:b/>
          <w:bCs/>
          <w:sz w:val="20"/>
          <w:lang w:val="hy-AM"/>
        </w:rPr>
        <w:t>:</w:t>
      </w:r>
      <w:r w:rsidR="00460310" w:rsidRPr="00651C76">
        <w:rPr>
          <w:rFonts w:ascii="GHEA Grapalat" w:hAnsi="GHEA Grapalat"/>
          <w:sz w:val="20"/>
          <w:szCs w:val="20"/>
          <w:vertAlign w:val="superscript"/>
          <w:lang w:val="hy-AM"/>
        </w:rPr>
        <w:t>**</w:t>
      </w:r>
      <w:r w:rsidR="00B01CA2" w:rsidRPr="00651C76">
        <w:rPr>
          <w:rFonts w:ascii="GHEA Grapalat" w:hAnsi="GHEA Grapalat"/>
          <w:sz w:val="20"/>
          <w:szCs w:val="20"/>
          <w:lang w:val="hy-AM"/>
        </w:rPr>
        <w:t xml:space="preserve"> </w:t>
      </w:r>
      <w:r w:rsidR="00072A83" w:rsidRPr="00965EF3">
        <w:rPr>
          <w:rFonts w:ascii="GHEA Grapalat" w:hAnsi="GHEA Grapalat"/>
          <w:sz w:val="20"/>
          <w:szCs w:val="20"/>
          <w:lang w:val="hy-AM"/>
        </w:rPr>
        <w:t>Սույն երաշխիքի տրամադրման փաստի վերաբերյալ տեղեկատվությունը</w:t>
      </w:r>
      <w:r w:rsidR="0078375F" w:rsidRPr="00965EF3">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քարտուղարի</w:t>
      </w:r>
      <w:r w:rsidR="00894405">
        <w:rPr>
          <w:rFonts w:ascii="GHEA Grapalat" w:hAnsi="GHEA Grapalat"/>
          <w:sz w:val="20"/>
          <w:szCs w:val="20"/>
          <w:lang w:val="hy-AM"/>
        </w:rPr>
        <w:t xml:space="preserve">՝ </w:t>
      </w:r>
      <w:hyperlink r:id="rId13" w:history="1">
        <w:r w:rsidR="007B3CEF">
          <w:rPr>
            <w:rStyle w:val="Hyperlink"/>
            <w:rFonts w:ascii="GHEA Grapalat" w:hAnsi="GHEA Grapalat"/>
            <w:sz w:val="20"/>
            <w:szCs w:val="20"/>
            <w:lang w:val="hy-AM"/>
          </w:rPr>
          <w:t>gor.muradyan@yerevan.am</w:t>
        </w:r>
      </w:hyperlink>
      <w:r w:rsidR="00B57BD6">
        <w:rPr>
          <w:rFonts w:ascii="GHEA Grapalat" w:hAnsi="GHEA Grapalat"/>
          <w:sz w:val="20"/>
          <w:szCs w:val="20"/>
          <w:lang w:val="hy-AM"/>
        </w:rPr>
        <w:t xml:space="preserve">  </w:t>
      </w:r>
      <w:r w:rsidR="00072A83" w:rsidRPr="0093002B">
        <w:rPr>
          <w:rFonts w:ascii="GHEA Grapalat" w:hAnsi="GHEA Grapalat"/>
          <w:sz w:val="20"/>
          <w:szCs w:val="20"/>
          <w:lang w:val="hy-AM"/>
        </w:rPr>
        <w:t xml:space="preserve">էլեկտրոնային փոստի հասցեին։     </w:t>
      </w:r>
    </w:p>
    <w:p w14:paraId="4682985A" w14:textId="46A50BD8" w:rsidR="000C0396" w:rsidRPr="0093002B" w:rsidRDefault="001557AE" w:rsidP="002F4AE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lastRenderedPageBreak/>
        <w:t xml:space="preserve">                                                        ամիսը, ամսաթիվը, տարեթիվը</w:t>
      </w:r>
    </w:p>
    <w:bookmarkEnd w:id="19"/>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20"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20"/>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68C940E4" w14:textId="79FFA821" w:rsidR="00755612" w:rsidRPr="0093002B" w:rsidRDefault="00755612" w:rsidP="00755612">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2759EB">
        <w:rPr>
          <w:rFonts w:ascii="GHEA Grapalat" w:hAnsi="GHEA Grapalat"/>
          <w:b/>
          <w:lang w:val="hy-AM"/>
        </w:rPr>
        <w:t>26/36</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BCB559B" w14:textId="06AC7E52" w:rsidR="00755612" w:rsidRDefault="00F57EA6"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755612" w:rsidRPr="005E1F72">
        <w:rPr>
          <w:rFonts w:ascii="GHEA Grapalat" w:hAnsi="GHEA Grapalat" w:cs="Arial"/>
          <w:b/>
          <w:lang w:val="hy-AM"/>
        </w:rPr>
        <w:t xml:space="preserve">ի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59798F19"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hyperlink r:id="rId14" w:history="1">
        <w:r w:rsidR="007B3CEF">
          <w:rPr>
            <w:rStyle w:val="Hyperlink"/>
            <w:rFonts w:ascii="GHEA Grapalat" w:hAnsi="GHEA Grapalat"/>
            <w:sz w:val="20"/>
            <w:szCs w:val="20"/>
            <w:lang w:val="hy-AM"/>
          </w:rPr>
          <w:t>gor.muradyan@yerevan.am</w:t>
        </w:r>
      </w:hyperlink>
      <w:r w:rsidR="00AB37ED" w:rsidRPr="008242F8">
        <w:rPr>
          <w:rFonts w:ascii="GHEA Grapalat" w:hAnsi="GHEA Grapalat"/>
          <w:color w:val="000000"/>
          <w:sz w:val="20"/>
          <w:szCs w:val="20"/>
          <w:lang w:val="hy-AM"/>
        </w:rPr>
        <w:t xml:space="preserve">  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r>
        <w:fldChar w:fldCharType="begin"/>
      </w:r>
      <w:r w:rsidRPr="00C960A8">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C69ECAA" w14:textId="77777777" w:rsidR="008D2826" w:rsidRDefault="009C370D" w:rsidP="005326E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06B8CD4D" w14:textId="77777777" w:rsidR="008D2826" w:rsidRPr="004B2068" w:rsidRDefault="008D2826" w:rsidP="008D2826">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4B2068">
        <w:rPr>
          <w:rFonts w:ascii="GHEA Grapalat" w:hAnsi="GHEA Grapalat" w:cs="Arial"/>
          <w:b/>
          <w:lang w:val="hy-AM"/>
        </w:rPr>
        <w:t>4.</w:t>
      </w:r>
      <w:r>
        <w:rPr>
          <w:rFonts w:ascii="GHEA Grapalat" w:hAnsi="GHEA Grapalat" w:cs="Arial"/>
          <w:b/>
          <w:lang w:val="hy-AM"/>
        </w:rPr>
        <w:t>2</w:t>
      </w:r>
    </w:p>
    <w:p w14:paraId="7AA8C6C8" w14:textId="7A8D2407" w:rsidR="008D2826" w:rsidRPr="005E1F72" w:rsidRDefault="008D2826" w:rsidP="008D2826">
      <w:pPr>
        <w:pStyle w:val="BodyTextIndent3"/>
        <w:spacing w:line="240" w:lineRule="auto"/>
        <w:jc w:val="right"/>
        <w:rPr>
          <w:rFonts w:ascii="GHEA Grapalat" w:hAnsi="GHEA Grapalat" w:cs="Arial"/>
          <w:b/>
          <w:lang w:val="hy-AM"/>
        </w:rPr>
      </w:pPr>
      <w:r w:rsidRPr="00EF1E0E">
        <w:rPr>
          <w:rFonts w:ascii="GHEA Grapalat" w:hAnsi="GHEA Grapalat"/>
          <w:sz w:val="24"/>
          <w:szCs w:val="24"/>
          <w:lang w:val="hy-AM"/>
        </w:rPr>
        <w:t>«</w:t>
      </w:r>
      <w:r>
        <w:rPr>
          <w:rFonts w:ascii="GHEA Grapalat" w:hAnsi="GHEA Grapalat"/>
          <w:b/>
          <w:lang w:val="hy-AM"/>
        </w:rPr>
        <w:t>ԵՔ-ԲՄԱՇՁԲ-</w:t>
      </w:r>
      <w:r w:rsidR="002759EB">
        <w:rPr>
          <w:rFonts w:ascii="GHEA Grapalat" w:hAnsi="GHEA Grapalat"/>
          <w:b/>
          <w:lang w:val="hy-AM"/>
        </w:rPr>
        <w:t>26/36</w:t>
      </w:r>
      <w:r w:rsidRPr="00EF1E0E">
        <w:rPr>
          <w:rFonts w:ascii="GHEA Grapalat" w:hAnsi="GHEA Grapalat"/>
          <w:sz w:val="24"/>
          <w:szCs w:val="24"/>
          <w:lang w:val="hy-AM"/>
        </w:rPr>
        <w:t>»</w:t>
      </w:r>
      <w:r w:rsidRPr="00EF1E0E">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37DECF42" w14:textId="77777777" w:rsidR="008D2826"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5E1F72">
        <w:rPr>
          <w:rFonts w:ascii="GHEA Grapalat" w:hAnsi="GHEA Grapalat" w:cs="Arial"/>
          <w:b/>
          <w:lang w:val="hy-AM"/>
        </w:rPr>
        <w:t xml:space="preserve">ի </w:t>
      </w:r>
      <w:r w:rsidRPr="005E1F72">
        <w:rPr>
          <w:rFonts w:ascii="GHEA Grapalat" w:hAnsi="GHEA Grapalat" w:cs="Sylfaen"/>
          <w:b/>
          <w:lang w:val="hy-AM"/>
        </w:rPr>
        <w:t>հրավերի</w:t>
      </w:r>
    </w:p>
    <w:p w14:paraId="79C1E054" w14:textId="77777777" w:rsidR="008D2826" w:rsidRPr="0093002B" w:rsidRDefault="008D2826" w:rsidP="008D2826">
      <w:pPr>
        <w:pStyle w:val="BodyTextIndent3"/>
        <w:spacing w:line="240" w:lineRule="auto"/>
        <w:jc w:val="right"/>
        <w:rPr>
          <w:rFonts w:ascii="GHEA Grapalat" w:hAnsi="GHEA Grapalat" w:cs="Sylfaen"/>
          <w:b/>
          <w:lang w:val="hy-AM"/>
        </w:rPr>
      </w:pPr>
    </w:p>
    <w:p w14:paraId="1DC7F00D"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50EE2E"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2DCE0AD1" w14:textId="77777777" w:rsidR="008D2826" w:rsidRPr="0093002B" w:rsidRDefault="008D2826" w:rsidP="008D2826">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5481BEEE"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086837C" w14:textId="77777777" w:rsidR="008D2826" w:rsidRPr="0093002B" w:rsidRDefault="008D2826" w:rsidP="008D2826">
      <w:pPr>
        <w:rPr>
          <w:rFonts w:ascii="GHEA Grapalat" w:hAnsi="GHEA Grapalat" w:cs="GHEA Grapalat"/>
          <w:sz w:val="20"/>
          <w:szCs w:val="20"/>
          <w:lang w:val="hy-AM"/>
        </w:rPr>
      </w:pPr>
    </w:p>
    <w:p w14:paraId="136EE96B"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0FD5848"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23094A7" w14:textId="77777777" w:rsidR="008D2826" w:rsidRPr="0093002B" w:rsidRDefault="008D2826" w:rsidP="008D2826">
      <w:pPr>
        <w:ind w:firstLine="708"/>
        <w:jc w:val="both"/>
        <w:rPr>
          <w:rFonts w:ascii="GHEA Grapalat" w:hAnsi="GHEA Grapalat" w:cs="GHEA Grapalat"/>
          <w:sz w:val="20"/>
          <w:szCs w:val="20"/>
          <w:lang w:val="hy-AM"/>
        </w:rPr>
      </w:pPr>
    </w:p>
    <w:p w14:paraId="0CC3A3FC" w14:textId="77777777" w:rsidR="008D2826" w:rsidRPr="0093002B" w:rsidRDefault="008D2826" w:rsidP="008D2826">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proofErr w:type="spellStart"/>
      <w:r w:rsidRPr="0093002B">
        <w:rPr>
          <w:rFonts w:ascii="GHEA Grapalat" w:hAnsi="GHEA Grapalat" w:cs="GHEA Grapalat"/>
          <w:b/>
          <w:sz w:val="20"/>
          <w:szCs w:val="20"/>
        </w:rPr>
        <w:t>ամաձայնության</w:t>
      </w:r>
      <w:proofErr w:type="spellEnd"/>
      <w:r w:rsidRPr="0093002B">
        <w:rPr>
          <w:rFonts w:ascii="GHEA Grapalat" w:hAnsi="GHEA Grapalat" w:cs="GHEA Grapalat"/>
          <w:b/>
          <w:sz w:val="20"/>
          <w:szCs w:val="20"/>
        </w:rPr>
        <w:t xml:space="preserve"> առարկան</w:t>
      </w:r>
    </w:p>
    <w:p w14:paraId="4876C1CE"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16180740" w14:textId="1A7D2F41" w:rsidR="008D2826" w:rsidRPr="00F77305" w:rsidRDefault="008D2826" w:rsidP="00264C2F">
      <w:pPr>
        <w:numPr>
          <w:ilvl w:val="1"/>
          <w:numId w:val="7"/>
        </w:numPr>
        <w:ind w:left="0" w:firstLine="426"/>
        <w:jc w:val="both"/>
        <w:rPr>
          <w:rFonts w:ascii="GHEA Grapalat" w:hAnsi="GHEA Grapalat" w:cs="GHEA Grapalat"/>
          <w:sz w:val="20"/>
          <w:szCs w:val="20"/>
          <w:lang w:val="pt-BR"/>
        </w:rPr>
      </w:pPr>
      <w:r w:rsidRPr="00F77305">
        <w:rPr>
          <w:rFonts w:ascii="GHEA Grapalat" w:hAnsi="GHEA Grapalat" w:cs="GHEA Grapalat"/>
          <w:sz w:val="20"/>
          <w:szCs w:val="20"/>
          <w:lang w:val="pt-BR"/>
        </w:rPr>
        <w:t xml:space="preserve">Ընկերությունը մասնակցում է </w:t>
      </w:r>
      <w:r w:rsidR="00F77305" w:rsidRPr="00F77305">
        <w:rPr>
          <w:rFonts w:ascii="GHEA Grapalat" w:hAnsi="GHEA Grapalat" w:cs="GHEA Grapalat"/>
          <w:sz w:val="20"/>
          <w:szCs w:val="20"/>
          <w:lang w:val="pt-BR"/>
        </w:rPr>
        <w:t>Երևանի քաղաքապետարանի</w:t>
      </w:r>
      <w:r w:rsidRPr="00F77305">
        <w:rPr>
          <w:rFonts w:ascii="GHEA Grapalat" w:hAnsi="GHEA Grapalat" w:cs="GHEA Grapalat"/>
          <w:sz w:val="20"/>
          <w:szCs w:val="20"/>
          <w:lang w:val="pt-BR"/>
        </w:rPr>
        <w:t xml:space="preserve">* (այսուհետ` Պատվիրատու) կողմից կազմակերպված` </w:t>
      </w:r>
      <w:r w:rsidR="00F77305" w:rsidRPr="00F77305">
        <w:rPr>
          <w:rFonts w:ascii="GHEA Grapalat" w:hAnsi="GHEA Grapalat" w:cs="GHEA Grapalat"/>
          <w:sz w:val="20"/>
          <w:szCs w:val="20"/>
          <w:lang w:val="pt-BR"/>
        </w:rPr>
        <w:t>«ԵՔ-ԲՄԱՇՁԲ-26/36»</w:t>
      </w:r>
      <w:r w:rsidRPr="00F77305">
        <w:rPr>
          <w:rFonts w:ascii="GHEA Grapalat" w:hAnsi="GHEA Grapalat" w:cs="GHEA Grapalat"/>
          <w:sz w:val="20"/>
          <w:szCs w:val="20"/>
          <w:lang w:val="pt-BR"/>
        </w:rPr>
        <w:t>* ծածկագրով գնման ընթացակարգին:</w:t>
      </w:r>
    </w:p>
    <w:p w14:paraId="129077DD" w14:textId="77777777" w:rsidR="008D2826" w:rsidRPr="0093002B" w:rsidRDefault="008D2826" w:rsidP="008D2826">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B530F9C"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C8AA19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D6640D2"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56D1BB1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042712"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55BA7B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3E10F1"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701CB1E2" w14:textId="77777777" w:rsidR="008D2826" w:rsidRPr="0093002B" w:rsidRDefault="008D2826" w:rsidP="008D2826">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7E11E1F"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24D37D8"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5764363B"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814A54" w14:textId="77777777" w:rsidR="008D2826" w:rsidRPr="0093002B" w:rsidRDefault="008D2826" w:rsidP="008D2826">
      <w:pPr>
        <w:jc w:val="both"/>
        <w:rPr>
          <w:rFonts w:ascii="GHEA Grapalat" w:hAnsi="GHEA Grapalat" w:cs="GHEA Grapalat"/>
          <w:sz w:val="20"/>
          <w:szCs w:val="20"/>
          <w:lang w:val="hy-AM"/>
        </w:rPr>
      </w:pPr>
    </w:p>
    <w:p w14:paraId="0D0D4AA4" w14:textId="77777777" w:rsidR="008D2826" w:rsidRPr="0093002B" w:rsidRDefault="008D2826" w:rsidP="008D2826">
      <w:pPr>
        <w:numPr>
          <w:ilvl w:val="0"/>
          <w:numId w:val="6"/>
        </w:numPr>
        <w:jc w:val="center"/>
        <w:rPr>
          <w:rFonts w:ascii="GHEA Grapalat" w:hAnsi="GHEA Grapalat" w:cs="GHEA Grapalat"/>
          <w:b/>
          <w:bCs/>
          <w:sz w:val="20"/>
          <w:szCs w:val="20"/>
        </w:rPr>
      </w:pPr>
      <w:proofErr w:type="spellStart"/>
      <w:r w:rsidRPr="0093002B">
        <w:rPr>
          <w:rFonts w:ascii="GHEA Grapalat" w:hAnsi="GHEA Grapalat" w:cs="GHEA Grapalat"/>
          <w:b/>
          <w:bCs/>
          <w:sz w:val="20"/>
          <w:szCs w:val="20"/>
        </w:rPr>
        <w:t>Այլ</w:t>
      </w:r>
      <w:proofErr w:type="spellEnd"/>
      <w:r w:rsidRPr="0093002B">
        <w:rPr>
          <w:rFonts w:ascii="GHEA Grapalat" w:hAnsi="GHEA Grapalat" w:cs="GHEA Grapalat"/>
          <w:b/>
          <w:bCs/>
          <w:sz w:val="20"/>
          <w:szCs w:val="20"/>
        </w:rPr>
        <w:t xml:space="preserve"> </w:t>
      </w:r>
      <w:proofErr w:type="spellStart"/>
      <w:r w:rsidRPr="0093002B">
        <w:rPr>
          <w:rFonts w:ascii="GHEA Grapalat" w:hAnsi="GHEA Grapalat" w:cs="GHEA Grapalat"/>
          <w:b/>
          <w:bCs/>
          <w:sz w:val="20"/>
          <w:szCs w:val="20"/>
        </w:rPr>
        <w:t>պայմաններ</w:t>
      </w:r>
      <w:proofErr w:type="spellEnd"/>
    </w:p>
    <w:p w14:paraId="51F52C0D"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rPr>
        <w:t xml:space="preserve">2.1 </w:t>
      </w:r>
      <w:proofErr w:type="spellStart"/>
      <w:r w:rsidRPr="0093002B">
        <w:rPr>
          <w:rFonts w:ascii="GHEA Grapalat" w:hAnsi="GHEA Grapalat" w:cs="GHEA Grapalat"/>
          <w:sz w:val="20"/>
          <w:szCs w:val="20"/>
        </w:rPr>
        <w:t>Սույն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համաձայնագիրը</w:t>
      </w:r>
      <w:proofErr w:type="spellEnd"/>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մտնում</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Ընկերության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վավերացման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պահից</w:t>
      </w:r>
      <w:proofErr w:type="spellEnd"/>
      <w:r w:rsidRPr="0093002B">
        <w:rPr>
          <w:rFonts w:ascii="GHEA Grapalat" w:hAnsi="GHEA Grapalat" w:cs="GHEA Grapalat"/>
          <w:sz w:val="20"/>
          <w:szCs w:val="20"/>
        </w:rPr>
        <w:t xml:space="preserve"> և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lang w:val="hy-AM"/>
        </w:rPr>
        <w:t xml:space="preserve"> են մինչև </w:t>
      </w:r>
      <w:proofErr w:type="spellStart"/>
      <w:r w:rsidRPr="0093002B">
        <w:rPr>
          <w:rFonts w:ascii="GHEA Grapalat" w:hAnsi="GHEA Grapalat" w:cs="GHEA Grapalat"/>
          <w:sz w:val="20"/>
          <w:szCs w:val="20"/>
        </w:rPr>
        <w:t>Պատվիրատուի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կնքված</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պայմանագրի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կատարման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արդյունքը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ամբողջական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ընդունվելու</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օրվան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հաջորդող</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քսաներորդ</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ներառյալ</w:t>
      </w:r>
      <w:proofErr w:type="spellEnd"/>
      <w:r w:rsidRPr="0093002B">
        <w:rPr>
          <w:rFonts w:ascii="GHEA Grapalat" w:hAnsi="GHEA Grapalat" w:cs="GHEA Grapalat"/>
          <w:sz w:val="20"/>
          <w:szCs w:val="20"/>
        </w:rPr>
        <w:t xml:space="preserve">։ </w:t>
      </w:r>
    </w:p>
    <w:p w14:paraId="45A7CA96"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113AA7E"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8080FB"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EE11BE4"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F7B34D" w14:textId="77777777" w:rsidR="008D2826" w:rsidRPr="0093002B" w:rsidRDefault="008D2826" w:rsidP="008D2826">
      <w:pPr>
        <w:ind w:firstLine="567"/>
        <w:jc w:val="both"/>
        <w:rPr>
          <w:rFonts w:ascii="GHEA Grapalat" w:hAnsi="GHEA Grapalat" w:cs="GHEA Grapalat"/>
          <w:sz w:val="20"/>
          <w:szCs w:val="20"/>
          <w:lang w:val="hy-AM"/>
        </w:rPr>
      </w:pPr>
    </w:p>
    <w:p w14:paraId="15A650AA"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8714C5F"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D8B9E59"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10467AE7"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AE596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54D46138"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2A280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5F31422D"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FC493A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33628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6690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6C59A55"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5BE9F0C"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CE865FA" w14:textId="77777777" w:rsidR="008D2826" w:rsidRPr="0093002B" w:rsidRDefault="008D2826" w:rsidP="008D2826">
      <w:pPr>
        <w:jc w:val="both"/>
        <w:rPr>
          <w:rFonts w:ascii="GHEA Grapalat" w:hAnsi="GHEA Grapalat"/>
          <w:sz w:val="18"/>
          <w:szCs w:val="18"/>
          <w:u w:val="single"/>
          <w:vertAlign w:val="superscript"/>
          <w:lang w:val="hy-AM"/>
        </w:rPr>
      </w:pPr>
    </w:p>
    <w:p w14:paraId="3A9D00C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3433039F" w14:textId="77777777" w:rsidR="008D2826" w:rsidRPr="0093002B" w:rsidRDefault="008D2826" w:rsidP="008D2826">
      <w:pPr>
        <w:jc w:val="both"/>
        <w:rPr>
          <w:rFonts w:ascii="GHEA Grapalat" w:hAnsi="GHEA Grapalat"/>
          <w:sz w:val="20"/>
          <w:szCs w:val="20"/>
          <w:lang w:val="hy-AM"/>
        </w:rPr>
      </w:pPr>
    </w:p>
    <w:p w14:paraId="241EA8E1"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7418978" w14:textId="77777777" w:rsidR="008D2826" w:rsidRPr="0093002B" w:rsidRDefault="008D2826" w:rsidP="008D2826">
      <w:pPr>
        <w:jc w:val="both"/>
        <w:rPr>
          <w:rFonts w:ascii="GHEA Grapalat" w:hAnsi="GHEA Grapalat"/>
          <w:sz w:val="18"/>
          <w:szCs w:val="18"/>
          <w:vertAlign w:val="superscript"/>
          <w:lang w:val="hy-AM"/>
        </w:rPr>
      </w:pPr>
    </w:p>
    <w:p w14:paraId="3843903E" w14:textId="77777777" w:rsidR="008D2826" w:rsidRPr="0093002B" w:rsidRDefault="008D2826" w:rsidP="008D2826">
      <w:pPr>
        <w:jc w:val="both"/>
        <w:rPr>
          <w:rFonts w:ascii="GHEA Grapalat" w:hAnsi="GHEA Grapalat" w:cs="GHEA Grapalat"/>
          <w:i/>
          <w:sz w:val="18"/>
          <w:szCs w:val="18"/>
          <w:lang w:val="hy-AM"/>
        </w:rPr>
      </w:pPr>
    </w:p>
    <w:p w14:paraId="13017796"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3A557FE6"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979E69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85C3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A95A223" w14:textId="77777777" w:rsidR="008D2826" w:rsidRPr="005E1F72" w:rsidRDefault="008D2826" w:rsidP="00CD796B">
            <w:pPr>
              <w:jc w:val="center"/>
              <w:rPr>
                <w:rFonts w:ascii="GHEA Grapalat" w:hAnsi="GHEA Grapalat" w:cs="Arial"/>
                <w:bCs/>
                <w:i/>
                <w:sz w:val="20"/>
                <w:szCs w:val="20"/>
              </w:rPr>
            </w:pPr>
          </w:p>
        </w:tc>
      </w:tr>
      <w:tr w:rsidR="008D2826" w:rsidRPr="005E1F72" w14:paraId="6096A5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F17F3"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71B3DB9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5C7E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2C9CFF8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BF97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03F53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04911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proofErr w:type="gramStart"/>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proofErr w:type="gram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545E9ED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80E85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1D7AD30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03EE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1B80390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D9D17"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3F5FD43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8617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8D2826" w:rsidRPr="005E1F72" w14:paraId="6964A7C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5E2956"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7513C00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54779"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659304E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9D6C"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3569F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F4B56"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3EF7A4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D4A4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8D2826" w:rsidRPr="005E1F72" w14:paraId="7F7A20E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65A51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spellStart"/>
            <w:proofErr w:type="gramEnd"/>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proofErr w:type="gramEnd"/>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3C862DF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DA38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roofErr w:type="gramEnd"/>
          </w:p>
        </w:tc>
      </w:tr>
      <w:tr w:rsidR="008D2826" w:rsidRPr="005E1F72" w14:paraId="7D188C8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DDC49"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spellStart"/>
            <w:proofErr w:type="gramEnd"/>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4A06EF32" w14:textId="77777777" w:rsidTr="00CD796B">
        <w:trPr>
          <w:trHeight w:val="20"/>
        </w:trPr>
        <w:tc>
          <w:tcPr>
            <w:tcW w:w="10980" w:type="dxa"/>
            <w:gridSpan w:val="2"/>
            <w:tcBorders>
              <w:top w:val="single" w:sz="4" w:space="0" w:color="auto"/>
              <w:left w:val="single" w:sz="4" w:space="0" w:color="auto"/>
              <w:right w:val="single" w:sz="4" w:space="0" w:color="000000"/>
            </w:tcBorders>
            <w:noWrap/>
            <w:vAlign w:val="center"/>
          </w:tcPr>
          <w:p w14:paraId="31D4C143"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proofErr w:type="gramEnd"/>
            <w:r w:rsidRPr="005E1F72">
              <w:rPr>
                <w:rFonts w:ascii="GHEA Grapalat" w:hAnsi="GHEA Grapalat" w:cs="Arial"/>
                <w:sz w:val="20"/>
                <w:szCs w:val="20"/>
                <w:lang w:val="hy-AM"/>
              </w:rPr>
              <w:t xml:space="preserve"> որի հիման վրա կատարվում </w:t>
            </w:r>
            <w:proofErr w:type="gramStart"/>
            <w:r w:rsidRPr="005E1F72">
              <w:rPr>
                <w:rFonts w:ascii="GHEA Grapalat" w:hAnsi="GHEA Grapalat" w:cs="Arial"/>
                <w:sz w:val="20"/>
                <w:szCs w:val="20"/>
                <w:lang w:val="hy-AM"/>
              </w:rPr>
              <w:t>է  գանձումը</w:t>
            </w:r>
            <w:proofErr w:type="gramEnd"/>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4A9B00D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3326D"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06822A3C" w14:textId="77777777" w:rsidR="008D2826" w:rsidRPr="005E1F72" w:rsidRDefault="008D2826" w:rsidP="00CD796B">
            <w:pPr>
              <w:rPr>
                <w:rFonts w:ascii="GHEA Grapalat" w:hAnsi="GHEA Grapalat" w:cs="Sylfaen"/>
                <w:sz w:val="20"/>
                <w:szCs w:val="20"/>
                <w:lang w:val="ru-RU"/>
              </w:rPr>
            </w:pPr>
          </w:p>
        </w:tc>
      </w:tr>
      <w:tr w:rsidR="008D2826" w:rsidRPr="005E1F72" w14:paraId="78E960A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BDEB2"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261B1B0C" w14:textId="77777777" w:rsidR="008D2826" w:rsidRPr="005E1F72" w:rsidRDefault="008D2826" w:rsidP="00CD796B">
            <w:pPr>
              <w:rPr>
                <w:rFonts w:ascii="GHEA Grapalat" w:hAnsi="GHEA Grapalat" w:cs="Sylfaen"/>
                <w:sz w:val="20"/>
                <w:szCs w:val="20"/>
                <w:lang w:val="hy-AM"/>
              </w:rPr>
            </w:pPr>
          </w:p>
        </w:tc>
      </w:tr>
      <w:tr w:rsidR="008D2826" w:rsidRPr="005E1F72" w14:paraId="37A7448B"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C2E5AA3"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957E2E1" w14:textId="77777777" w:rsidR="008D2826" w:rsidRPr="005E1F72" w:rsidRDefault="008D2826" w:rsidP="00CD796B">
            <w:pPr>
              <w:rPr>
                <w:rFonts w:ascii="GHEA Grapalat" w:hAnsi="GHEA Grapalat" w:cs="Sylfaen"/>
                <w:sz w:val="20"/>
                <w:szCs w:val="20"/>
              </w:rPr>
            </w:pPr>
          </w:p>
          <w:p w14:paraId="0BA7860B"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4CDFF3B" w14:textId="77777777" w:rsidR="008D2826" w:rsidRPr="005E1F72" w:rsidRDefault="008D2826" w:rsidP="00CD796B">
            <w:pPr>
              <w:rPr>
                <w:rFonts w:ascii="GHEA Grapalat" w:hAnsi="GHEA Grapalat" w:cs="Tahoma"/>
                <w:color w:val="000000"/>
                <w:sz w:val="20"/>
                <w:szCs w:val="20"/>
              </w:rPr>
            </w:pPr>
          </w:p>
          <w:p w14:paraId="5DC54CDA" w14:textId="77777777" w:rsidR="008D2826" w:rsidRPr="005E1F72" w:rsidRDefault="008D2826" w:rsidP="00CD796B">
            <w:pPr>
              <w:rPr>
                <w:rFonts w:ascii="GHEA Grapalat" w:hAnsi="GHEA Grapalat" w:cs="Sylfaen"/>
                <w:sz w:val="20"/>
                <w:szCs w:val="20"/>
              </w:rPr>
            </w:pPr>
          </w:p>
          <w:p w14:paraId="75223FE7"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FA72A9" w14:textId="77777777" w:rsidR="008D2826" w:rsidRPr="005E1F72" w:rsidRDefault="008D2826" w:rsidP="00CD796B">
            <w:pPr>
              <w:rPr>
                <w:rFonts w:ascii="GHEA Grapalat" w:hAnsi="GHEA Grapalat" w:cs="Sylfaen"/>
                <w:sz w:val="20"/>
                <w:szCs w:val="20"/>
              </w:rPr>
            </w:pPr>
          </w:p>
          <w:p w14:paraId="4C0D8D0B"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EE8BC0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018355DB"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6817433"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4F538080" w14:textId="77777777" w:rsidR="008D2826" w:rsidRPr="005E1F72" w:rsidRDefault="008D2826" w:rsidP="00CD796B">
            <w:pPr>
              <w:jc w:val="right"/>
              <w:rPr>
                <w:rFonts w:ascii="GHEA Grapalat" w:hAnsi="GHEA Grapalat" w:cs="Sylfaen"/>
                <w:sz w:val="20"/>
                <w:szCs w:val="20"/>
              </w:rPr>
            </w:pPr>
          </w:p>
          <w:p w14:paraId="517587C7"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4E6B436" w14:textId="77777777" w:rsidR="008D2826" w:rsidRPr="005E1F72" w:rsidRDefault="008D2826" w:rsidP="00CD796B">
            <w:pPr>
              <w:jc w:val="right"/>
              <w:rPr>
                <w:rFonts w:ascii="GHEA Grapalat" w:hAnsi="GHEA Grapalat" w:cs="Tahoma"/>
                <w:color w:val="000000"/>
                <w:sz w:val="20"/>
                <w:szCs w:val="20"/>
              </w:rPr>
            </w:pPr>
          </w:p>
          <w:p w14:paraId="419C4A11" w14:textId="77777777" w:rsidR="008D2826" w:rsidRPr="005E1F72" w:rsidRDefault="008D2826" w:rsidP="00CD796B">
            <w:pPr>
              <w:jc w:val="right"/>
              <w:rPr>
                <w:rFonts w:ascii="GHEA Grapalat" w:hAnsi="GHEA Grapalat" w:cs="Tahoma"/>
                <w:color w:val="000000"/>
                <w:sz w:val="20"/>
                <w:szCs w:val="20"/>
              </w:rPr>
            </w:pPr>
          </w:p>
          <w:p w14:paraId="23D24ED6"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5627275B" w14:textId="77777777" w:rsidR="008D2826" w:rsidRPr="005E1F72" w:rsidRDefault="008D2826" w:rsidP="00CD796B">
            <w:pPr>
              <w:jc w:val="right"/>
              <w:rPr>
                <w:rFonts w:ascii="GHEA Grapalat" w:hAnsi="GHEA Grapalat" w:cs="Sylfaen"/>
                <w:sz w:val="20"/>
                <w:szCs w:val="20"/>
              </w:rPr>
            </w:pPr>
          </w:p>
          <w:p w14:paraId="371DB011"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8F84622" w14:textId="77777777" w:rsidR="008D2826" w:rsidRPr="005E1F72" w:rsidRDefault="008D2826" w:rsidP="00CD796B">
            <w:pPr>
              <w:jc w:val="right"/>
              <w:rPr>
                <w:rFonts w:ascii="GHEA Grapalat" w:hAnsi="GHEA Grapalat" w:cs="Sylfaen"/>
                <w:sz w:val="20"/>
                <w:szCs w:val="20"/>
              </w:rPr>
            </w:pPr>
          </w:p>
        </w:tc>
      </w:tr>
      <w:tr w:rsidR="008D2826" w:rsidRPr="005E1F72" w14:paraId="1F2BB5B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26FD5932"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60539EB1"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02FBC9BE"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0771E8C"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44DB8DE5"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5DF5B0A" w14:textId="77777777" w:rsidR="008D2826" w:rsidRPr="005E1F72" w:rsidRDefault="008D2826" w:rsidP="00CD796B">
            <w:pPr>
              <w:rPr>
                <w:rFonts w:ascii="GHEA Grapalat" w:hAnsi="GHEA Grapalat" w:cs="Tahoma"/>
                <w:color w:val="000000"/>
                <w:sz w:val="20"/>
                <w:szCs w:val="20"/>
              </w:rPr>
            </w:pPr>
          </w:p>
          <w:p w14:paraId="54B46819"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80A5C47"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3082D76D" w14:textId="77777777" w:rsidR="008D2826" w:rsidRPr="005E1F72" w:rsidRDefault="008D2826" w:rsidP="00CD796B">
            <w:pPr>
              <w:jc w:val="right"/>
              <w:rPr>
                <w:rFonts w:ascii="GHEA Grapalat" w:hAnsi="GHEA Grapalat" w:cs="Tahoma"/>
                <w:color w:val="000000"/>
                <w:sz w:val="20"/>
                <w:szCs w:val="20"/>
              </w:rPr>
            </w:pPr>
          </w:p>
          <w:p w14:paraId="268F3CF4" w14:textId="77777777" w:rsidR="008D2826" w:rsidRPr="005E1F72" w:rsidRDefault="008D2826" w:rsidP="00CD796B">
            <w:pPr>
              <w:jc w:val="right"/>
              <w:rPr>
                <w:rFonts w:ascii="GHEA Grapalat" w:hAnsi="GHEA Grapalat" w:cs="Tahoma"/>
                <w:color w:val="000000"/>
                <w:sz w:val="20"/>
                <w:szCs w:val="20"/>
              </w:rPr>
            </w:pPr>
          </w:p>
          <w:p w14:paraId="602213A3"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6583A7F"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51C8CB4A" w14:textId="77777777" w:rsidR="008D2826" w:rsidRPr="005E1F72" w:rsidRDefault="008D2826" w:rsidP="00CD796B">
            <w:pPr>
              <w:jc w:val="right"/>
              <w:rPr>
                <w:rFonts w:ascii="GHEA Grapalat" w:hAnsi="GHEA Grapalat" w:cs="Arial"/>
                <w:sz w:val="20"/>
                <w:szCs w:val="20"/>
                <w:lang w:val="hy-AM"/>
              </w:rPr>
            </w:pPr>
          </w:p>
        </w:tc>
      </w:tr>
      <w:tr w:rsidR="008D2826" w:rsidRPr="005E1F72" w14:paraId="7ED3416A"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6AE7138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3DE53162" w14:textId="77777777" w:rsidR="008D2826" w:rsidRPr="005E1F72" w:rsidRDefault="008D2826" w:rsidP="00CD796B">
            <w:pPr>
              <w:rPr>
                <w:rFonts w:ascii="GHEA Grapalat" w:hAnsi="GHEA Grapalat" w:cs="Sylfaen"/>
                <w:sz w:val="20"/>
                <w:szCs w:val="20"/>
              </w:rPr>
            </w:pPr>
          </w:p>
          <w:p w14:paraId="1CA44283" w14:textId="77777777" w:rsidR="008D2826" w:rsidRPr="005E1F72" w:rsidRDefault="008D2826" w:rsidP="00CD796B">
            <w:pPr>
              <w:rPr>
                <w:rFonts w:ascii="GHEA Grapalat" w:hAnsi="GHEA Grapalat" w:cs="Sylfaen"/>
                <w:sz w:val="20"/>
                <w:szCs w:val="20"/>
              </w:rPr>
            </w:pPr>
          </w:p>
          <w:p w14:paraId="6498611F"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4D2D1AE" w14:textId="77777777" w:rsidR="008D2826" w:rsidRPr="005E1F72" w:rsidRDefault="008D2826" w:rsidP="00CD796B">
            <w:pPr>
              <w:rPr>
                <w:rFonts w:ascii="GHEA Grapalat" w:hAnsi="GHEA Grapalat" w:cs="Sylfaen"/>
                <w:sz w:val="20"/>
                <w:szCs w:val="20"/>
              </w:rPr>
            </w:pPr>
          </w:p>
          <w:p w14:paraId="66C2DDD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CC68FCC"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87728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0F40A033" w14:textId="77777777" w:rsidR="008D2826" w:rsidRPr="005E1F72" w:rsidRDefault="008D2826" w:rsidP="00CD796B">
            <w:pPr>
              <w:rPr>
                <w:rFonts w:ascii="GHEA Grapalat" w:hAnsi="GHEA Grapalat" w:cs="Sylfaen"/>
                <w:sz w:val="20"/>
                <w:szCs w:val="20"/>
              </w:rPr>
            </w:pPr>
          </w:p>
          <w:p w14:paraId="3D4E762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616B34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proofErr w:type="gramStart"/>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proofErr w:type="gram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2FE82B65" w14:textId="77777777" w:rsidR="008D2826" w:rsidRPr="005E1F72" w:rsidRDefault="008D2826" w:rsidP="00CD796B">
            <w:pPr>
              <w:rPr>
                <w:rFonts w:ascii="GHEA Grapalat" w:hAnsi="GHEA Grapalat" w:cs="Sylfaen"/>
                <w:color w:val="000000"/>
                <w:sz w:val="20"/>
                <w:szCs w:val="20"/>
              </w:rPr>
            </w:pPr>
          </w:p>
          <w:p w14:paraId="78D5868C" w14:textId="77777777" w:rsidR="008D2826" w:rsidRPr="005E1F72" w:rsidRDefault="008D2826" w:rsidP="00CD796B">
            <w:pPr>
              <w:rPr>
                <w:rFonts w:ascii="GHEA Grapalat" w:hAnsi="GHEA Grapalat" w:cs="Sylfaen"/>
                <w:sz w:val="20"/>
                <w:szCs w:val="20"/>
              </w:rPr>
            </w:pPr>
          </w:p>
          <w:p w14:paraId="3297A64A" w14:textId="77777777" w:rsidR="008D2826" w:rsidRPr="005E1F72" w:rsidRDefault="008D2826" w:rsidP="00CD796B">
            <w:pPr>
              <w:jc w:val="right"/>
              <w:rPr>
                <w:rFonts w:ascii="GHEA Grapalat" w:hAnsi="GHEA Grapalat" w:cs="Arial"/>
                <w:sz w:val="20"/>
                <w:szCs w:val="20"/>
              </w:rPr>
            </w:pPr>
          </w:p>
        </w:tc>
      </w:tr>
    </w:tbl>
    <w:p w14:paraId="09818C3A" w14:textId="77777777" w:rsidR="008D2826" w:rsidRPr="005B6AB8"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9ED4557"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8A044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D20FC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B4EB5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B42C9D"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0E2040A1"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65C1FCE"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6980B56" w14:textId="77777777" w:rsidTr="00CD796B">
        <w:tc>
          <w:tcPr>
            <w:tcW w:w="720" w:type="dxa"/>
            <w:tcBorders>
              <w:top w:val="single" w:sz="4" w:space="0" w:color="auto"/>
              <w:left w:val="single" w:sz="4" w:space="0" w:color="auto"/>
              <w:bottom w:val="single" w:sz="4" w:space="0" w:color="auto"/>
              <w:right w:val="single" w:sz="4" w:space="0" w:color="auto"/>
            </w:tcBorders>
          </w:tcPr>
          <w:p w14:paraId="173CE7F9"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9BEF89"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 xml:space="preserve">&lt;&lt;Վճարման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411775"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172DE8A8"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7431FF7"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52E23A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1A2D69"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054CDF07"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7114C6C3"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451A2206"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3A87849C" w14:textId="77777777" w:rsidTr="00CD796B">
        <w:tc>
          <w:tcPr>
            <w:tcW w:w="720" w:type="dxa"/>
            <w:tcBorders>
              <w:top w:val="single" w:sz="4" w:space="0" w:color="auto"/>
              <w:left w:val="single" w:sz="4" w:space="0" w:color="auto"/>
              <w:bottom w:val="single" w:sz="4" w:space="0" w:color="auto"/>
              <w:right w:val="single" w:sz="4" w:space="0" w:color="auto"/>
            </w:tcBorders>
          </w:tcPr>
          <w:p w14:paraId="61F79CD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348993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32B3DF5"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CF4AB7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627DF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62106454" w14:textId="77777777" w:rsidTr="00CD796B">
        <w:tc>
          <w:tcPr>
            <w:tcW w:w="720" w:type="dxa"/>
            <w:tcBorders>
              <w:top w:val="single" w:sz="4" w:space="0" w:color="auto"/>
              <w:left w:val="single" w:sz="4" w:space="0" w:color="auto"/>
              <w:bottom w:val="single" w:sz="4" w:space="0" w:color="auto"/>
              <w:right w:val="single" w:sz="4" w:space="0" w:color="auto"/>
            </w:tcBorders>
          </w:tcPr>
          <w:p w14:paraId="7BF73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5D1487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8D4E0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BD486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90AB8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36383A45" w14:textId="77777777" w:rsidTr="00CD796B">
        <w:tc>
          <w:tcPr>
            <w:tcW w:w="720" w:type="dxa"/>
            <w:tcBorders>
              <w:top w:val="single" w:sz="4" w:space="0" w:color="auto"/>
              <w:left w:val="single" w:sz="4" w:space="0" w:color="auto"/>
              <w:bottom w:val="single" w:sz="4" w:space="0" w:color="auto"/>
              <w:right w:val="single" w:sz="4" w:space="0" w:color="auto"/>
            </w:tcBorders>
          </w:tcPr>
          <w:p w14:paraId="29E5DD15" w14:textId="77777777" w:rsidR="008D2826" w:rsidRPr="0093002B" w:rsidRDefault="008D2826" w:rsidP="008D2826">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5F3E0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DC673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18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22B9A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10179A13" w14:textId="77777777" w:rsidTr="00CD796B">
        <w:tc>
          <w:tcPr>
            <w:tcW w:w="720" w:type="dxa"/>
            <w:tcBorders>
              <w:top w:val="single" w:sz="4" w:space="0" w:color="auto"/>
              <w:left w:val="single" w:sz="4" w:space="0" w:color="auto"/>
              <w:bottom w:val="single" w:sz="4" w:space="0" w:color="auto"/>
              <w:right w:val="single" w:sz="4" w:space="0" w:color="auto"/>
            </w:tcBorders>
          </w:tcPr>
          <w:p w14:paraId="2620284F"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B71DD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0185D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78922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B8B9E1D"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3D7E00"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98973BF" w14:textId="77777777" w:rsidTr="00CD796B">
        <w:tc>
          <w:tcPr>
            <w:tcW w:w="720" w:type="dxa"/>
            <w:tcBorders>
              <w:top w:val="single" w:sz="4" w:space="0" w:color="auto"/>
              <w:left w:val="single" w:sz="4" w:space="0" w:color="auto"/>
              <w:bottom w:val="single" w:sz="4" w:space="0" w:color="auto"/>
              <w:right w:val="single" w:sz="4" w:space="0" w:color="auto"/>
            </w:tcBorders>
          </w:tcPr>
          <w:p w14:paraId="747E76BC"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29DEE1A"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FC433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EC86D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0FCB36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97B4817"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8B25423" w14:textId="77777777" w:rsidTr="00CD796B">
        <w:tc>
          <w:tcPr>
            <w:tcW w:w="720" w:type="dxa"/>
            <w:tcBorders>
              <w:top w:val="single" w:sz="4" w:space="0" w:color="auto"/>
              <w:left w:val="single" w:sz="4" w:space="0" w:color="auto"/>
              <w:bottom w:val="single" w:sz="4" w:space="0" w:color="auto"/>
              <w:right w:val="single" w:sz="4" w:space="0" w:color="auto"/>
            </w:tcBorders>
          </w:tcPr>
          <w:p w14:paraId="492A349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3136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20FAF5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73D7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8D6D9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35D6309" w14:textId="77777777" w:rsidTr="00CD796B">
        <w:tc>
          <w:tcPr>
            <w:tcW w:w="720" w:type="dxa"/>
            <w:tcBorders>
              <w:top w:val="single" w:sz="4" w:space="0" w:color="auto"/>
              <w:left w:val="single" w:sz="4" w:space="0" w:color="auto"/>
              <w:bottom w:val="single" w:sz="4" w:space="0" w:color="auto"/>
              <w:right w:val="single" w:sz="4" w:space="0" w:color="auto"/>
            </w:tcBorders>
          </w:tcPr>
          <w:p w14:paraId="3C52763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8D07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4865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2D28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3D483B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D5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9D5EB57" w14:textId="77777777" w:rsidTr="00CD796B">
        <w:tc>
          <w:tcPr>
            <w:tcW w:w="720" w:type="dxa"/>
            <w:tcBorders>
              <w:top w:val="single" w:sz="4" w:space="0" w:color="auto"/>
              <w:left w:val="single" w:sz="4" w:space="0" w:color="auto"/>
              <w:bottom w:val="single" w:sz="4" w:space="0" w:color="auto"/>
              <w:right w:val="single" w:sz="4" w:space="0" w:color="auto"/>
            </w:tcBorders>
          </w:tcPr>
          <w:p w14:paraId="30ACFE6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7A9713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A6A22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E48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2E03B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F4AF6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5399A0A" w14:textId="77777777" w:rsidTr="00CD796B">
        <w:tc>
          <w:tcPr>
            <w:tcW w:w="720" w:type="dxa"/>
            <w:tcBorders>
              <w:top w:val="single" w:sz="4" w:space="0" w:color="auto"/>
              <w:left w:val="single" w:sz="4" w:space="0" w:color="auto"/>
              <w:bottom w:val="single" w:sz="4" w:space="0" w:color="auto"/>
              <w:right w:val="single" w:sz="4" w:space="0" w:color="auto"/>
            </w:tcBorders>
          </w:tcPr>
          <w:p w14:paraId="6EB2264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37311B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07B5B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778B5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028EC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118C2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3DFD99C2" w14:textId="77777777" w:rsidTr="00CD796B">
        <w:tc>
          <w:tcPr>
            <w:tcW w:w="720" w:type="dxa"/>
            <w:tcBorders>
              <w:top w:val="single" w:sz="4" w:space="0" w:color="auto"/>
              <w:left w:val="single" w:sz="4" w:space="0" w:color="auto"/>
              <w:bottom w:val="single" w:sz="4" w:space="0" w:color="auto"/>
              <w:right w:val="single" w:sz="4" w:space="0" w:color="auto"/>
            </w:tcBorders>
          </w:tcPr>
          <w:p w14:paraId="3DD7597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990BA99" w14:textId="77777777" w:rsidR="008D2826" w:rsidRPr="0093002B" w:rsidRDefault="008D2826" w:rsidP="00CD796B">
            <w:pPr>
              <w:jc w:val="center"/>
              <w:rPr>
                <w:rFonts w:ascii="GHEA Grapalat" w:hAnsi="GHEA Grapalat"/>
                <w:sz w:val="20"/>
                <w:szCs w:val="20"/>
              </w:rPr>
            </w:pPr>
            <w:proofErr w:type="spellStart"/>
            <w:proofErr w:type="gram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0533D2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5EA6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E2C8D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E4C3E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4860035A" w14:textId="77777777" w:rsidTr="00CD796B">
        <w:tc>
          <w:tcPr>
            <w:tcW w:w="720" w:type="dxa"/>
            <w:tcBorders>
              <w:top w:val="single" w:sz="4" w:space="0" w:color="auto"/>
              <w:left w:val="single" w:sz="4" w:space="0" w:color="auto"/>
              <w:bottom w:val="single" w:sz="4" w:space="0" w:color="auto"/>
              <w:right w:val="single" w:sz="4" w:space="0" w:color="auto"/>
            </w:tcBorders>
          </w:tcPr>
          <w:p w14:paraId="4500864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02B89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492F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A6B7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DCFF2E"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668D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170E7241" w14:textId="77777777" w:rsidTr="00CD796B">
        <w:tc>
          <w:tcPr>
            <w:tcW w:w="720" w:type="dxa"/>
            <w:tcBorders>
              <w:top w:val="single" w:sz="4" w:space="0" w:color="auto"/>
              <w:left w:val="single" w:sz="4" w:space="0" w:color="auto"/>
              <w:bottom w:val="single" w:sz="4" w:space="0" w:color="auto"/>
              <w:right w:val="single" w:sz="4" w:space="0" w:color="auto"/>
            </w:tcBorders>
          </w:tcPr>
          <w:p w14:paraId="266D5C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C94AF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F0B48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ED2A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B82EE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F416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09955C1" w14:textId="77777777" w:rsidTr="00CD796B">
        <w:tc>
          <w:tcPr>
            <w:tcW w:w="720" w:type="dxa"/>
            <w:tcBorders>
              <w:top w:val="single" w:sz="4" w:space="0" w:color="auto"/>
              <w:left w:val="single" w:sz="4" w:space="0" w:color="auto"/>
              <w:bottom w:val="single" w:sz="4" w:space="0" w:color="auto"/>
              <w:right w:val="single" w:sz="4" w:space="0" w:color="auto"/>
            </w:tcBorders>
          </w:tcPr>
          <w:p w14:paraId="2041E2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AA405D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180BDC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FD6FB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FB43D1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DB25D25" w14:textId="77777777" w:rsidTr="00CD796B">
        <w:tc>
          <w:tcPr>
            <w:tcW w:w="720" w:type="dxa"/>
            <w:tcBorders>
              <w:top w:val="single" w:sz="4" w:space="0" w:color="auto"/>
              <w:left w:val="single" w:sz="4" w:space="0" w:color="auto"/>
              <w:bottom w:val="single" w:sz="4" w:space="0" w:color="auto"/>
              <w:right w:val="single" w:sz="4" w:space="0" w:color="auto"/>
            </w:tcBorders>
          </w:tcPr>
          <w:p w14:paraId="057BAD4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4B2257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53854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2C6F7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FBD52D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D1FF2C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C780FF5" w14:textId="77777777" w:rsidTr="00CD796B">
        <w:tc>
          <w:tcPr>
            <w:tcW w:w="720" w:type="dxa"/>
            <w:tcBorders>
              <w:top w:val="single" w:sz="4" w:space="0" w:color="auto"/>
              <w:left w:val="single" w:sz="4" w:space="0" w:color="auto"/>
              <w:bottom w:val="single" w:sz="4" w:space="0" w:color="auto"/>
              <w:right w:val="single" w:sz="4" w:space="0" w:color="auto"/>
            </w:tcBorders>
          </w:tcPr>
          <w:p w14:paraId="2EAC10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A0325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5B5D4D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B202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71711F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B19EBC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C960A8" w14:paraId="6749EE84" w14:textId="77777777" w:rsidTr="00CD796B">
        <w:tc>
          <w:tcPr>
            <w:tcW w:w="720" w:type="dxa"/>
            <w:tcBorders>
              <w:top w:val="single" w:sz="4" w:space="0" w:color="auto"/>
              <w:left w:val="single" w:sz="4" w:space="0" w:color="auto"/>
              <w:bottom w:val="single" w:sz="4" w:space="0" w:color="auto"/>
              <w:right w:val="single" w:sz="4" w:space="0" w:color="auto"/>
            </w:tcBorders>
          </w:tcPr>
          <w:p w14:paraId="150906D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65841F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E7951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4F96E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1D5E00C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51983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709E3AE4" w14:textId="77777777" w:rsidTr="00CD796B">
        <w:tc>
          <w:tcPr>
            <w:tcW w:w="720" w:type="dxa"/>
            <w:tcBorders>
              <w:top w:val="single" w:sz="4" w:space="0" w:color="auto"/>
              <w:left w:val="single" w:sz="4" w:space="0" w:color="auto"/>
              <w:bottom w:val="single" w:sz="4" w:space="0" w:color="auto"/>
              <w:right w:val="single" w:sz="4" w:space="0" w:color="auto"/>
            </w:tcBorders>
          </w:tcPr>
          <w:p w14:paraId="1A502B0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09057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6D68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41CE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3A29E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C960A8" w14:paraId="4887E921" w14:textId="77777777" w:rsidTr="00CD796B">
        <w:tc>
          <w:tcPr>
            <w:tcW w:w="720" w:type="dxa"/>
            <w:tcBorders>
              <w:top w:val="single" w:sz="4" w:space="0" w:color="auto"/>
              <w:left w:val="single" w:sz="4" w:space="0" w:color="auto"/>
              <w:bottom w:val="single" w:sz="4" w:space="0" w:color="auto"/>
              <w:right w:val="single" w:sz="4" w:space="0" w:color="auto"/>
            </w:tcBorders>
          </w:tcPr>
          <w:p w14:paraId="014632C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D165F7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5874E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88A04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proofErr w:type="gramStart"/>
            <w:r w:rsidRPr="0093002B">
              <w:rPr>
                <w:rFonts w:ascii="GHEA Grapalat" w:hAnsi="GHEA Grapalat"/>
                <w:sz w:val="20"/>
                <w:szCs w:val="20"/>
                <w:lang w:val="hy-AM"/>
              </w:rPr>
              <w:t>որակավորման  ապահովման</w:t>
            </w:r>
            <w:proofErr w:type="gramEnd"/>
            <w:r w:rsidRPr="0093002B">
              <w:rPr>
                <w:rFonts w:ascii="GHEA Grapalat" w:hAnsi="GHEA Grapalat"/>
                <w:sz w:val="20"/>
                <w:szCs w:val="20"/>
                <w:lang w:val="hy-AM"/>
              </w:rPr>
              <w:t xml:space="preserve">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E7A652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59167658" w14:textId="77777777" w:rsidTr="00CD796B">
        <w:tc>
          <w:tcPr>
            <w:tcW w:w="720" w:type="dxa"/>
            <w:tcBorders>
              <w:top w:val="single" w:sz="4" w:space="0" w:color="auto"/>
              <w:left w:val="single" w:sz="4" w:space="0" w:color="auto"/>
              <w:bottom w:val="single" w:sz="4" w:space="0" w:color="auto"/>
              <w:right w:val="single" w:sz="4" w:space="0" w:color="auto"/>
            </w:tcBorders>
          </w:tcPr>
          <w:p w14:paraId="210784E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882A40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6DB820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18061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AAE2E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proofErr w:type="gram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412432"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C960A8" w14:paraId="30FEB95C" w14:textId="77777777" w:rsidTr="00CD796B">
        <w:tc>
          <w:tcPr>
            <w:tcW w:w="720" w:type="dxa"/>
            <w:tcBorders>
              <w:top w:val="single" w:sz="4" w:space="0" w:color="auto"/>
              <w:left w:val="single" w:sz="4" w:space="0" w:color="auto"/>
              <w:bottom w:val="single" w:sz="4" w:space="0" w:color="auto"/>
              <w:right w:val="single" w:sz="4" w:space="0" w:color="auto"/>
            </w:tcBorders>
          </w:tcPr>
          <w:p w14:paraId="4DC6E230"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E02B9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FF45B9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6AFB70"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F3CBF17"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87BD98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254F9C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5D4EE42F" w14:textId="77777777" w:rsidTr="00CD796B">
        <w:tc>
          <w:tcPr>
            <w:tcW w:w="720" w:type="dxa"/>
            <w:tcBorders>
              <w:top w:val="single" w:sz="4" w:space="0" w:color="auto"/>
              <w:left w:val="single" w:sz="4" w:space="0" w:color="auto"/>
              <w:bottom w:val="single" w:sz="4" w:space="0" w:color="auto"/>
              <w:right w:val="single" w:sz="4" w:space="0" w:color="auto"/>
            </w:tcBorders>
          </w:tcPr>
          <w:p w14:paraId="3719BA2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06C7F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C3388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5DB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BC17F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955B8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89528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C960A8" w14:paraId="1A3F1C16" w14:textId="77777777" w:rsidTr="00CD796B">
        <w:tc>
          <w:tcPr>
            <w:tcW w:w="720" w:type="dxa"/>
            <w:tcBorders>
              <w:top w:val="single" w:sz="4" w:space="0" w:color="auto"/>
              <w:left w:val="single" w:sz="4" w:space="0" w:color="auto"/>
              <w:bottom w:val="single" w:sz="4" w:space="0" w:color="auto"/>
              <w:right w:val="single" w:sz="4" w:space="0" w:color="auto"/>
            </w:tcBorders>
          </w:tcPr>
          <w:p w14:paraId="3694B6B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335E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7BA7FC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C4924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82D1D0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5BF85AD"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F77FDD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951D93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340761C9" w14:textId="77777777" w:rsidR="008D2826" w:rsidRPr="0093002B" w:rsidRDefault="008D2826" w:rsidP="00CD796B">
            <w:pPr>
              <w:jc w:val="center"/>
              <w:rPr>
                <w:rFonts w:ascii="GHEA Grapalat" w:hAnsi="GHEA Grapalat"/>
                <w:sz w:val="20"/>
                <w:szCs w:val="20"/>
                <w:lang w:val="hy-AM"/>
              </w:rPr>
            </w:pPr>
          </w:p>
        </w:tc>
      </w:tr>
      <w:tr w:rsidR="008D2826" w:rsidRPr="00C960A8" w14:paraId="40DC08E2"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2253716"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8BEF83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145632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F97B6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6FEF229"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D9CDD7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45EA195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5435C929" w14:textId="77777777" w:rsidTr="00CD796B">
        <w:tc>
          <w:tcPr>
            <w:tcW w:w="720" w:type="dxa"/>
            <w:tcBorders>
              <w:top w:val="single" w:sz="4" w:space="0" w:color="auto"/>
              <w:left w:val="single" w:sz="4" w:space="0" w:color="auto"/>
              <w:bottom w:val="single" w:sz="4" w:space="0" w:color="auto"/>
              <w:right w:val="single" w:sz="4" w:space="0" w:color="auto"/>
            </w:tcBorders>
          </w:tcPr>
          <w:p w14:paraId="544DA8D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253C2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6647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C1EB7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5271F65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9051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D240208"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2E730D0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EC784F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4391E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2076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E2350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E4E27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06D038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247998A1" w14:textId="77777777" w:rsidTr="00CD796B">
        <w:tc>
          <w:tcPr>
            <w:tcW w:w="720" w:type="dxa"/>
            <w:tcBorders>
              <w:top w:val="single" w:sz="4" w:space="0" w:color="auto"/>
              <w:left w:val="single" w:sz="4" w:space="0" w:color="auto"/>
              <w:bottom w:val="single" w:sz="4" w:space="0" w:color="auto"/>
              <w:right w:val="single" w:sz="4" w:space="0" w:color="auto"/>
            </w:tcBorders>
          </w:tcPr>
          <w:p w14:paraId="696EE05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A272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C1EF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42E49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347720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w:t>
            </w:r>
            <w:proofErr w:type="gramEnd"/>
            <w:r w:rsidRPr="0093002B">
              <w:rPr>
                <w:rFonts w:ascii="GHEA Grapalat" w:hAnsi="GHEA Grapalat"/>
                <w:sz w:val="20"/>
                <w:szCs w:val="20"/>
                <w:lang w:val="hy-AM"/>
              </w:rPr>
              <w:t xml:space="preserve">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6EE7134" w14:textId="77777777" w:rsidR="008D2826" w:rsidRPr="0093002B" w:rsidRDefault="008D2826" w:rsidP="00CD796B">
            <w:pPr>
              <w:jc w:val="center"/>
              <w:rPr>
                <w:rFonts w:ascii="GHEA Grapalat" w:hAnsi="GHEA Grapalat"/>
                <w:sz w:val="20"/>
                <w:szCs w:val="20"/>
              </w:rPr>
            </w:pPr>
          </w:p>
        </w:tc>
      </w:tr>
      <w:tr w:rsidR="008D2826" w:rsidRPr="0093002B" w14:paraId="7CC12D8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67E12FED"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4F896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FABD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96D0C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AD345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61CDFC3" w14:textId="77777777" w:rsidR="008D2826" w:rsidRPr="0093002B" w:rsidRDefault="008D2826" w:rsidP="00CD796B">
            <w:pPr>
              <w:jc w:val="center"/>
              <w:rPr>
                <w:rFonts w:ascii="GHEA Grapalat" w:hAnsi="GHEA Grapalat"/>
                <w:sz w:val="20"/>
                <w:szCs w:val="20"/>
              </w:rPr>
            </w:pPr>
          </w:p>
        </w:tc>
      </w:tr>
      <w:tr w:rsidR="008D2826" w:rsidRPr="0093002B" w14:paraId="1DF0743B" w14:textId="77777777" w:rsidTr="00CD796B">
        <w:tc>
          <w:tcPr>
            <w:tcW w:w="720" w:type="dxa"/>
            <w:tcBorders>
              <w:top w:val="single" w:sz="4" w:space="0" w:color="auto"/>
              <w:left w:val="single" w:sz="4" w:space="0" w:color="auto"/>
              <w:bottom w:val="single" w:sz="4" w:space="0" w:color="auto"/>
              <w:right w:val="single" w:sz="4" w:space="0" w:color="auto"/>
            </w:tcBorders>
          </w:tcPr>
          <w:p w14:paraId="19FB9CC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4B991B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E18387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3B8B1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153EB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78375C" w14:textId="77777777" w:rsidR="008D2826" w:rsidRPr="0093002B" w:rsidRDefault="008D2826" w:rsidP="00CD796B">
            <w:pPr>
              <w:jc w:val="center"/>
              <w:rPr>
                <w:rFonts w:ascii="GHEA Grapalat" w:hAnsi="GHEA Grapalat"/>
                <w:sz w:val="20"/>
                <w:szCs w:val="20"/>
              </w:rPr>
            </w:pPr>
          </w:p>
        </w:tc>
      </w:tr>
      <w:tr w:rsidR="008D2826" w:rsidRPr="0093002B" w14:paraId="7D4143D9" w14:textId="77777777" w:rsidTr="00CD796B">
        <w:tc>
          <w:tcPr>
            <w:tcW w:w="720" w:type="dxa"/>
            <w:tcBorders>
              <w:top w:val="single" w:sz="4" w:space="0" w:color="auto"/>
              <w:left w:val="single" w:sz="4" w:space="0" w:color="auto"/>
              <w:bottom w:val="single" w:sz="4" w:space="0" w:color="auto"/>
              <w:right w:val="single" w:sz="4" w:space="0" w:color="auto"/>
            </w:tcBorders>
          </w:tcPr>
          <w:p w14:paraId="2CA7B61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0075F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1BA67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1C998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3BA19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DB32939" w14:textId="77777777" w:rsidR="008D2826" w:rsidRPr="0093002B" w:rsidRDefault="008D2826" w:rsidP="00CD796B">
            <w:pPr>
              <w:jc w:val="center"/>
              <w:rPr>
                <w:rFonts w:ascii="GHEA Grapalat" w:hAnsi="GHEA Grapalat"/>
                <w:sz w:val="20"/>
                <w:szCs w:val="20"/>
              </w:rPr>
            </w:pPr>
          </w:p>
        </w:tc>
      </w:tr>
      <w:tr w:rsidR="008D2826" w:rsidRPr="0093002B" w14:paraId="2E690370" w14:textId="77777777" w:rsidTr="00CD796B">
        <w:tc>
          <w:tcPr>
            <w:tcW w:w="720" w:type="dxa"/>
            <w:tcBorders>
              <w:top w:val="single" w:sz="4" w:space="0" w:color="auto"/>
              <w:left w:val="single" w:sz="4" w:space="0" w:color="auto"/>
              <w:bottom w:val="single" w:sz="4" w:space="0" w:color="auto"/>
              <w:right w:val="single" w:sz="4" w:space="0" w:color="auto"/>
            </w:tcBorders>
          </w:tcPr>
          <w:p w14:paraId="4BD4DB5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F038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DAAFB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8591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6349F3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BCC79CA" w14:textId="77777777" w:rsidR="008D2826" w:rsidRPr="0093002B" w:rsidRDefault="008D2826" w:rsidP="00CD796B">
            <w:pPr>
              <w:jc w:val="center"/>
              <w:rPr>
                <w:rFonts w:ascii="GHEA Grapalat" w:hAnsi="GHEA Grapalat"/>
                <w:sz w:val="20"/>
                <w:szCs w:val="20"/>
              </w:rPr>
            </w:pPr>
          </w:p>
        </w:tc>
      </w:tr>
      <w:tr w:rsidR="008D2826" w:rsidRPr="0093002B" w14:paraId="259ADE0D" w14:textId="77777777" w:rsidTr="00CD796B">
        <w:tc>
          <w:tcPr>
            <w:tcW w:w="720" w:type="dxa"/>
            <w:tcBorders>
              <w:top w:val="single" w:sz="4" w:space="0" w:color="auto"/>
              <w:left w:val="single" w:sz="4" w:space="0" w:color="auto"/>
              <w:bottom w:val="single" w:sz="4" w:space="0" w:color="auto"/>
              <w:right w:val="single" w:sz="4" w:space="0" w:color="auto"/>
            </w:tcBorders>
          </w:tcPr>
          <w:p w14:paraId="0DB5BD5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02DDB1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A3BFB4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244D9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DC0FEB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F92F5D" w14:textId="77777777" w:rsidR="008D2826" w:rsidRPr="0093002B" w:rsidRDefault="008D2826" w:rsidP="00CD796B">
            <w:pPr>
              <w:jc w:val="center"/>
              <w:rPr>
                <w:rFonts w:ascii="GHEA Grapalat" w:hAnsi="GHEA Grapalat"/>
                <w:sz w:val="20"/>
                <w:szCs w:val="20"/>
              </w:rPr>
            </w:pPr>
          </w:p>
        </w:tc>
      </w:tr>
    </w:tbl>
    <w:p w14:paraId="5023C13B" w14:textId="77777777" w:rsidR="008D2826" w:rsidRPr="008D2826" w:rsidRDefault="008D2826" w:rsidP="005326E7">
      <w:pPr>
        <w:pStyle w:val="BodyTextIndent3"/>
        <w:spacing w:line="240" w:lineRule="auto"/>
        <w:jc w:val="right"/>
        <w:rPr>
          <w:rFonts w:ascii="GHEA Grapalat" w:hAnsi="GHEA Grapalat"/>
          <w:b/>
        </w:rPr>
      </w:pPr>
    </w:p>
    <w:p w14:paraId="1962872C" w14:textId="77777777" w:rsidR="008D2826" w:rsidRDefault="008D2826" w:rsidP="005326E7">
      <w:pPr>
        <w:pStyle w:val="BodyTextIndent3"/>
        <w:spacing w:line="240" w:lineRule="auto"/>
        <w:jc w:val="right"/>
        <w:rPr>
          <w:rFonts w:ascii="GHEA Grapalat" w:hAnsi="GHEA Grapalat" w:cs="Sylfaen"/>
          <w:b/>
          <w:lang w:val="hy-AM"/>
        </w:rPr>
      </w:pPr>
    </w:p>
    <w:p w14:paraId="3696D885" w14:textId="77777777" w:rsidR="008D2826" w:rsidRDefault="008D2826" w:rsidP="005326E7">
      <w:pPr>
        <w:pStyle w:val="BodyTextIndent3"/>
        <w:spacing w:line="240" w:lineRule="auto"/>
        <w:jc w:val="right"/>
        <w:rPr>
          <w:rFonts w:ascii="GHEA Grapalat" w:hAnsi="GHEA Grapalat" w:cs="Sylfaen"/>
          <w:b/>
          <w:lang w:val="hy-AM"/>
        </w:rPr>
      </w:pPr>
    </w:p>
    <w:p w14:paraId="32293785" w14:textId="77777777" w:rsidR="008D2826" w:rsidRDefault="008D2826" w:rsidP="005326E7">
      <w:pPr>
        <w:pStyle w:val="BodyTextIndent3"/>
        <w:spacing w:line="240" w:lineRule="auto"/>
        <w:jc w:val="right"/>
        <w:rPr>
          <w:rFonts w:ascii="GHEA Grapalat" w:hAnsi="GHEA Grapalat" w:cs="Sylfaen"/>
          <w:b/>
          <w:lang w:val="hy-AM"/>
        </w:rPr>
      </w:pPr>
    </w:p>
    <w:p w14:paraId="2A977EBE" w14:textId="77777777" w:rsidR="008D2826" w:rsidRDefault="008D2826" w:rsidP="005326E7">
      <w:pPr>
        <w:pStyle w:val="BodyTextIndent3"/>
        <w:spacing w:line="240" w:lineRule="auto"/>
        <w:jc w:val="right"/>
        <w:rPr>
          <w:rFonts w:ascii="GHEA Grapalat" w:hAnsi="GHEA Grapalat" w:cs="Sylfaen"/>
          <w:b/>
          <w:lang w:val="hy-AM"/>
        </w:rPr>
      </w:pPr>
    </w:p>
    <w:p w14:paraId="63AE467A" w14:textId="77777777" w:rsidR="008D2826" w:rsidRDefault="008D2826" w:rsidP="005326E7">
      <w:pPr>
        <w:pStyle w:val="BodyTextIndent3"/>
        <w:spacing w:line="240" w:lineRule="auto"/>
        <w:jc w:val="right"/>
        <w:rPr>
          <w:rFonts w:ascii="GHEA Grapalat" w:hAnsi="GHEA Grapalat" w:cs="Sylfaen"/>
          <w:b/>
          <w:lang w:val="hy-AM"/>
        </w:rPr>
      </w:pPr>
    </w:p>
    <w:p w14:paraId="3DE57010" w14:textId="77777777" w:rsidR="008D2826" w:rsidRDefault="008D2826" w:rsidP="005326E7">
      <w:pPr>
        <w:pStyle w:val="BodyTextIndent3"/>
        <w:spacing w:line="240" w:lineRule="auto"/>
        <w:jc w:val="right"/>
        <w:rPr>
          <w:rFonts w:ascii="GHEA Grapalat" w:hAnsi="GHEA Grapalat" w:cs="Sylfaen"/>
          <w:b/>
          <w:lang w:val="hy-AM"/>
        </w:rPr>
      </w:pPr>
    </w:p>
    <w:p w14:paraId="419397AF" w14:textId="77777777" w:rsidR="008D2826" w:rsidRDefault="008D2826" w:rsidP="005326E7">
      <w:pPr>
        <w:pStyle w:val="BodyTextIndent3"/>
        <w:spacing w:line="240" w:lineRule="auto"/>
        <w:jc w:val="right"/>
        <w:rPr>
          <w:rFonts w:ascii="GHEA Grapalat" w:hAnsi="GHEA Grapalat" w:cs="Sylfaen"/>
          <w:b/>
          <w:lang w:val="hy-AM"/>
        </w:rPr>
      </w:pPr>
    </w:p>
    <w:p w14:paraId="5F8900AE" w14:textId="77777777" w:rsidR="008D2826" w:rsidRDefault="008D2826" w:rsidP="005326E7">
      <w:pPr>
        <w:pStyle w:val="BodyTextIndent3"/>
        <w:spacing w:line="240" w:lineRule="auto"/>
        <w:jc w:val="right"/>
        <w:rPr>
          <w:rFonts w:ascii="GHEA Grapalat" w:hAnsi="GHEA Grapalat" w:cs="Sylfaen"/>
          <w:b/>
          <w:lang w:val="hy-AM"/>
        </w:rPr>
      </w:pPr>
    </w:p>
    <w:p w14:paraId="6ADA3063" w14:textId="77777777" w:rsidR="008D2826" w:rsidRDefault="008D2826" w:rsidP="005326E7">
      <w:pPr>
        <w:pStyle w:val="BodyTextIndent3"/>
        <w:spacing w:line="240" w:lineRule="auto"/>
        <w:jc w:val="right"/>
        <w:rPr>
          <w:rFonts w:ascii="GHEA Grapalat" w:hAnsi="GHEA Grapalat" w:cs="Sylfaen"/>
          <w:b/>
          <w:lang w:val="hy-AM"/>
        </w:rPr>
      </w:pPr>
    </w:p>
    <w:p w14:paraId="5E6F0B7D" w14:textId="77777777" w:rsidR="008D2826" w:rsidRDefault="008D2826" w:rsidP="005326E7">
      <w:pPr>
        <w:pStyle w:val="BodyTextIndent3"/>
        <w:spacing w:line="240" w:lineRule="auto"/>
        <w:jc w:val="right"/>
        <w:rPr>
          <w:rFonts w:ascii="GHEA Grapalat" w:hAnsi="GHEA Grapalat" w:cs="Sylfaen"/>
          <w:b/>
          <w:lang w:val="hy-AM"/>
        </w:rPr>
      </w:pPr>
    </w:p>
    <w:p w14:paraId="7FFB535E" w14:textId="77777777" w:rsidR="008D2826" w:rsidRDefault="008D2826" w:rsidP="005326E7">
      <w:pPr>
        <w:pStyle w:val="BodyTextIndent3"/>
        <w:spacing w:line="240" w:lineRule="auto"/>
        <w:jc w:val="right"/>
        <w:rPr>
          <w:rFonts w:ascii="GHEA Grapalat" w:hAnsi="GHEA Grapalat" w:cs="Sylfaen"/>
          <w:b/>
          <w:lang w:val="hy-AM"/>
        </w:rPr>
      </w:pPr>
    </w:p>
    <w:p w14:paraId="6FE18B3A" w14:textId="77777777" w:rsidR="008D2826" w:rsidRDefault="008D2826" w:rsidP="005326E7">
      <w:pPr>
        <w:pStyle w:val="BodyTextIndent3"/>
        <w:spacing w:line="240" w:lineRule="auto"/>
        <w:jc w:val="right"/>
        <w:rPr>
          <w:rFonts w:ascii="GHEA Grapalat" w:hAnsi="GHEA Grapalat" w:cs="Sylfaen"/>
          <w:b/>
          <w:lang w:val="hy-AM"/>
        </w:rPr>
      </w:pPr>
    </w:p>
    <w:p w14:paraId="01233AB3" w14:textId="07152525" w:rsidR="00631658" w:rsidRPr="00581D02" w:rsidRDefault="00631658" w:rsidP="00216093">
      <w:pPr>
        <w:pStyle w:val="BodyTextIndent3"/>
        <w:spacing w:line="240" w:lineRule="auto"/>
        <w:jc w:val="right"/>
        <w:rPr>
          <w:rFonts w:ascii="GHEA Grapalat" w:hAnsi="GHEA Grapalat" w:cs="Sylfaen"/>
          <w:i/>
          <w:lang w:val="hy-AM"/>
        </w:rPr>
      </w:pP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1B7215F9"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2759EB">
        <w:rPr>
          <w:rFonts w:ascii="GHEA Grapalat" w:hAnsi="GHEA Grapalat"/>
          <w:b/>
          <w:lang w:val="hy-AM"/>
        </w:rPr>
        <w:t>26/36</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6BA32CAE" w:rsidR="00D96EA5" w:rsidRPr="00734A5D" w:rsidRDefault="00F57EA6"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D96EA5" w:rsidRPr="00734A5D">
        <w:rPr>
          <w:rFonts w:ascii="GHEA Grapalat" w:hAnsi="GHEA Grapalat" w:cs="Arial"/>
          <w:b/>
          <w:lang w:val="hy-AM"/>
        </w:rPr>
        <w:t xml:space="preserve">ի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339A8D89"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15" w:history="1">
        <w:r w:rsidR="007B3CEF">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w:t>
      </w: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C960A8">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7301E59F" w14:textId="77777777" w:rsidR="0006003D" w:rsidRDefault="0006003D" w:rsidP="00631658">
      <w:pPr>
        <w:pStyle w:val="BodyTextIndent3"/>
        <w:spacing w:line="240" w:lineRule="auto"/>
        <w:jc w:val="right"/>
        <w:rPr>
          <w:rFonts w:ascii="GHEA Grapalat" w:hAnsi="GHEA Grapalat" w:cs="Sylfaen"/>
          <w:b/>
          <w:lang w:val="hy-AM"/>
        </w:rPr>
      </w:pPr>
    </w:p>
    <w:p w14:paraId="38819D4D" w14:textId="77777777" w:rsidR="008D2826" w:rsidRPr="00631658" w:rsidRDefault="008D2826" w:rsidP="008D2826">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Հավելված 5.1</w:t>
      </w:r>
    </w:p>
    <w:p w14:paraId="5F7C702F" w14:textId="599F1978" w:rsidR="008D2826" w:rsidRPr="00631658" w:rsidRDefault="008D2826" w:rsidP="008D2826">
      <w:pPr>
        <w:pStyle w:val="BodyTextIndent3"/>
        <w:spacing w:line="240" w:lineRule="auto"/>
        <w:jc w:val="right"/>
        <w:rPr>
          <w:rFonts w:ascii="GHEA Grapalat" w:hAnsi="GHEA Grapalat" w:cs="Sylfaen"/>
          <w:b/>
          <w:lang w:val="hy-AM"/>
        </w:rPr>
      </w:pPr>
      <w:r w:rsidRPr="00EF1E0E">
        <w:rPr>
          <w:rFonts w:ascii="GHEA Grapalat" w:hAnsi="GHEA Grapalat" w:cs="Sylfaen"/>
          <w:b/>
          <w:lang w:val="hy-AM"/>
        </w:rPr>
        <w:t>«</w:t>
      </w:r>
      <w:r>
        <w:rPr>
          <w:rFonts w:ascii="GHEA Grapalat" w:hAnsi="GHEA Grapalat" w:cs="Sylfaen"/>
          <w:b/>
          <w:lang w:val="hy-AM"/>
        </w:rPr>
        <w:t>ԵՔ-ԲՄԱՇՁԲ-</w:t>
      </w:r>
      <w:r w:rsidR="002759EB">
        <w:rPr>
          <w:rFonts w:ascii="GHEA Grapalat" w:hAnsi="GHEA Grapalat" w:cs="Sylfaen"/>
          <w:b/>
          <w:lang w:val="hy-AM"/>
        </w:rPr>
        <w:t>26/36</w:t>
      </w:r>
      <w:r w:rsidRPr="00EF1E0E">
        <w:rPr>
          <w:rFonts w:ascii="GHEA Grapalat" w:hAnsi="GHEA Grapalat" w:cs="Sylfaen"/>
          <w:b/>
          <w:lang w:val="hy-AM"/>
        </w:rPr>
        <w:t>»*</w:t>
      </w:r>
      <w:r w:rsidRPr="00631658">
        <w:rPr>
          <w:rFonts w:ascii="GHEA Grapalat" w:hAnsi="GHEA Grapalat" w:cs="Sylfaen"/>
          <w:b/>
          <w:lang w:val="hy-AM"/>
        </w:rPr>
        <w:t xml:space="preserve">  ծածկագրով</w:t>
      </w:r>
    </w:p>
    <w:p w14:paraId="43E8936A" w14:textId="77777777" w:rsidR="008D2826" w:rsidRPr="00631658"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631658">
        <w:rPr>
          <w:rFonts w:ascii="GHEA Grapalat" w:hAnsi="GHEA Grapalat" w:cs="Sylfaen"/>
          <w:b/>
          <w:lang w:val="hy-AM"/>
        </w:rPr>
        <w:t>ի հրավերի</w:t>
      </w:r>
    </w:p>
    <w:p w14:paraId="4C6C2944"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C77F4C9"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50F6B01D" w14:textId="77777777" w:rsidR="008D2826" w:rsidRPr="0093002B" w:rsidRDefault="008D2826" w:rsidP="008D2826">
      <w:pPr>
        <w:rPr>
          <w:rFonts w:ascii="GHEA Grapalat" w:hAnsi="GHEA Grapalat" w:cs="GHEA Grapalat"/>
          <w:b/>
          <w:sz w:val="20"/>
          <w:szCs w:val="20"/>
          <w:lang w:val="hy-AM"/>
        </w:rPr>
      </w:pPr>
    </w:p>
    <w:p w14:paraId="22CF345C"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2186F83" w14:textId="77777777" w:rsidR="008D2826" w:rsidRPr="0093002B" w:rsidRDefault="008D2826" w:rsidP="008D2826">
      <w:pPr>
        <w:rPr>
          <w:rFonts w:ascii="GHEA Grapalat" w:hAnsi="GHEA Grapalat" w:cs="GHEA Grapalat"/>
          <w:sz w:val="20"/>
          <w:szCs w:val="20"/>
          <w:lang w:val="hy-AM"/>
        </w:rPr>
      </w:pPr>
    </w:p>
    <w:p w14:paraId="7E7AB001"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3BF1824"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50DFEB6" w14:textId="77777777" w:rsidR="008D2826" w:rsidRPr="0093002B" w:rsidRDefault="008D2826" w:rsidP="008D2826">
      <w:pPr>
        <w:ind w:firstLine="708"/>
        <w:jc w:val="both"/>
        <w:rPr>
          <w:rFonts w:ascii="GHEA Grapalat" w:hAnsi="GHEA Grapalat" w:cs="GHEA Grapalat"/>
          <w:sz w:val="20"/>
          <w:szCs w:val="20"/>
          <w:lang w:val="hy-AM"/>
        </w:rPr>
      </w:pPr>
    </w:p>
    <w:p w14:paraId="54F15998" w14:textId="77777777" w:rsidR="008D2826" w:rsidRPr="0093002B" w:rsidRDefault="008D2826" w:rsidP="008D2826">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4A06EF04"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F546B0A" w14:textId="79590320" w:rsidR="00901CD1" w:rsidRPr="00F77305" w:rsidRDefault="00901CD1" w:rsidP="00901CD1">
      <w:pPr>
        <w:numPr>
          <w:ilvl w:val="1"/>
          <w:numId w:val="51"/>
        </w:numPr>
        <w:ind w:left="0" w:firstLine="450"/>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sidRPr="00F77305">
        <w:rPr>
          <w:rFonts w:ascii="GHEA Grapalat" w:hAnsi="GHEA Grapalat" w:cs="GHEA Grapalat"/>
          <w:sz w:val="20"/>
          <w:szCs w:val="20"/>
          <w:lang w:val="pt-BR"/>
        </w:rPr>
        <w:t>Ընկերությունը մասնակցում է Երևանի քաղաքապետարանի* (այսուհետ` Պատվիրատու) կողմից կազմակերպված` «ԵՔ-ԲՄԱՇՁԲ-26/36»* ծածկագրով գնման ընթացակարգին:</w:t>
      </w:r>
    </w:p>
    <w:p w14:paraId="7A2BF36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32684FA"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7C81F5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367597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3EE0541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F06EE17"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7E8CC3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08EFF883"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791D5D7A"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69811BF"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lastRenderedPageBreak/>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42EDB31D"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3FD3A93" w14:textId="77777777" w:rsidR="008D2826" w:rsidRPr="0093002B" w:rsidRDefault="008D2826" w:rsidP="008D2826">
      <w:pPr>
        <w:jc w:val="both"/>
        <w:rPr>
          <w:rFonts w:ascii="GHEA Grapalat" w:hAnsi="GHEA Grapalat" w:cs="GHEA Grapalat"/>
          <w:sz w:val="20"/>
          <w:szCs w:val="20"/>
          <w:lang w:val="hy-AM"/>
        </w:rPr>
      </w:pPr>
    </w:p>
    <w:p w14:paraId="14BCE77B" w14:textId="77777777" w:rsidR="008D2826" w:rsidRPr="0093002B" w:rsidRDefault="008D2826" w:rsidP="008D2826">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2E091780"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DD75DB9"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A333BFA"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A90C162"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57A517"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365510E" w14:textId="77777777" w:rsidR="008D2826" w:rsidRPr="0093002B" w:rsidRDefault="008D2826" w:rsidP="008D2826">
      <w:pPr>
        <w:ind w:firstLine="567"/>
        <w:jc w:val="both"/>
        <w:rPr>
          <w:rFonts w:ascii="GHEA Grapalat" w:hAnsi="GHEA Grapalat" w:cs="GHEA Grapalat"/>
          <w:sz w:val="20"/>
          <w:szCs w:val="20"/>
          <w:lang w:val="hy-AM"/>
        </w:rPr>
      </w:pPr>
    </w:p>
    <w:p w14:paraId="60E33690"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07B12029"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312B835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6D59534D"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6DD9681"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4DE38B22"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D5D810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772ABB2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D5BE047"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08B7D458"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F59F19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0894E0A1"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27A469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7F41C3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2AEAB396" w14:textId="77777777" w:rsidR="008D2826" w:rsidRPr="0093002B" w:rsidRDefault="008D2826" w:rsidP="008D2826">
      <w:pPr>
        <w:jc w:val="both"/>
        <w:rPr>
          <w:rFonts w:ascii="GHEA Grapalat" w:hAnsi="GHEA Grapalat"/>
          <w:sz w:val="20"/>
          <w:szCs w:val="20"/>
          <w:lang w:val="hy-AM"/>
        </w:rPr>
      </w:pPr>
    </w:p>
    <w:p w14:paraId="08F839EB"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35D2973B" w14:textId="77777777" w:rsidR="008D2826" w:rsidRPr="0093002B" w:rsidRDefault="008D2826" w:rsidP="008D2826">
      <w:pPr>
        <w:jc w:val="center"/>
        <w:rPr>
          <w:rFonts w:ascii="GHEA Grapalat" w:hAnsi="GHEA Grapalat" w:cs="GHEA Grapalat"/>
          <w:sz w:val="20"/>
          <w:szCs w:val="20"/>
          <w:lang w:val="hy-AM"/>
        </w:rPr>
      </w:pPr>
    </w:p>
    <w:p w14:paraId="6B00886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0E7CB1D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BEDBA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4FE1E2B"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64241C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8127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84314" w14:textId="77777777" w:rsidR="008D2826" w:rsidRPr="005E1F72" w:rsidRDefault="008D2826" w:rsidP="00CD796B">
            <w:pPr>
              <w:jc w:val="center"/>
              <w:rPr>
                <w:rFonts w:ascii="GHEA Grapalat" w:hAnsi="GHEA Grapalat" w:cs="Arial"/>
                <w:bCs/>
                <w:i/>
                <w:sz w:val="20"/>
                <w:szCs w:val="20"/>
              </w:rPr>
            </w:pPr>
          </w:p>
        </w:tc>
      </w:tr>
      <w:tr w:rsidR="008D2826" w:rsidRPr="005E1F72" w14:paraId="715EDF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2AEF5"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52E1DCC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8340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3A1A896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F49AF"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94FBFF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17060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proofErr w:type="gramStart"/>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proofErr w:type="gram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47F52170"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845D1E"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731DEBB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0A1D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33A4878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84B7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150AE31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FF15A"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w:t>
            </w:r>
            <w:proofErr w:type="gramEnd"/>
            <w:r w:rsidRPr="0016373D">
              <w:rPr>
                <w:rFonts w:ascii="GHEA Grapalat" w:hAnsi="GHEA Grapalat" w:cs="Arial"/>
                <w:b/>
                <w:sz w:val="20"/>
                <w:szCs w:val="20"/>
                <w:lang w:val="hy-AM"/>
              </w:rPr>
              <w:t xml:space="preserve"> քաղաքապետարան</w:t>
            </w:r>
          </w:p>
        </w:tc>
      </w:tr>
      <w:tr w:rsidR="008D2826" w:rsidRPr="005E1F72" w14:paraId="3FEDDD1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69137"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159F245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7D410"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12730FB3"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1A56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795312CB"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E111B"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713992F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4FBB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8D2826" w:rsidRPr="005E1F72" w14:paraId="5EA91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C8E94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spellStart"/>
            <w:proofErr w:type="gramEnd"/>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proofErr w:type="gramEnd"/>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1F35A11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BFEA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roofErr w:type="gramEnd"/>
          </w:p>
        </w:tc>
      </w:tr>
      <w:tr w:rsidR="008D2826" w:rsidRPr="005E1F72" w14:paraId="12F8781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71C752"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1A576483" w14:textId="77777777" w:rsidTr="00CD796B">
        <w:trPr>
          <w:trHeight w:val="20"/>
        </w:trPr>
        <w:tc>
          <w:tcPr>
            <w:tcW w:w="10980" w:type="dxa"/>
            <w:gridSpan w:val="2"/>
            <w:tcBorders>
              <w:top w:val="single" w:sz="4" w:space="0" w:color="auto"/>
              <w:left w:val="single" w:sz="4" w:space="0" w:color="auto"/>
              <w:right w:val="single" w:sz="4" w:space="0" w:color="000000"/>
            </w:tcBorders>
            <w:noWrap/>
            <w:vAlign w:val="bottom"/>
          </w:tcPr>
          <w:p w14:paraId="612317DD"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proofErr w:type="gramEnd"/>
            <w:r w:rsidRPr="005E1F72">
              <w:rPr>
                <w:rFonts w:ascii="GHEA Grapalat" w:hAnsi="GHEA Grapalat" w:cs="Arial"/>
                <w:sz w:val="20"/>
                <w:szCs w:val="20"/>
                <w:lang w:val="hy-AM"/>
              </w:rPr>
              <w:t xml:space="preserve"> որի հիման վրա կատարվում </w:t>
            </w:r>
            <w:proofErr w:type="gramStart"/>
            <w:r w:rsidRPr="005E1F72">
              <w:rPr>
                <w:rFonts w:ascii="GHEA Grapalat" w:hAnsi="GHEA Grapalat" w:cs="Arial"/>
                <w:sz w:val="20"/>
                <w:szCs w:val="20"/>
                <w:lang w:val="hy-AM"/>
              </w:rPr>
              <w:t>է  գանձումը</w:t>
            </w:r>
            <w:proofErr w:type="gramEnd"/>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135B8A4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B7A64C"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17367A3" w14:textId="77777777" w:rsidR="008D2826" w:rsidRPr="005E1F72" w:rsidRDefault="008D2826" w:rsidP="00CD796B">
            <w:pPr>
              <w:rPr>
                <w:rFonts w:ascii="GHEA Grapalat" w:hAnsi="GHEA Grapalat" w:cs="Sylfaen"/>
                <w:sz w:val="20"/>
                <w:szCs w:val="20"/>
                <w:lang w:val="ru-RU"/>
              </w:rPr>
            </w:pPr>
          </w:p>
        </w:tc>
      </w:tr>
      <w:tr w:rsidR="008D2826" w:rsidRPr="005E1F72" w14:paraId="6C524A3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D4396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1DAC0BED" w14:textId="77777777" w:rsidR="008D2826" w:rsidRPr="005E1F72" w:rsidRDefault="008D2826" w:rsidP="00CD796B">
            <w:pPr>
              <w:rPr>
                <w:rFonts w:ascii="GHEA Grapalat" w:hAnsi="GHEA Grapalat" w:cs="Sylfaen"/>
                <w:sz w:val="20"/>
                <w:szCs w:val="20"/>
                <w:lang w:val="hy-AM"/>
              </w:rPr>
            </w:pPr>
          </w:p>
        </w:tc>
      </w:tr>
      <w:tr w:rsidR="008D2826" w:rsidRPr="005E1F72" w14:paraId="07D7C1F0"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BF59531"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7694CA6" w14:textId="77777777" w:rsidR="008D2826" w:rsidRPr="005E1F72" w:rsidRDefault="008D2826" w:rsidP="00CD796B">
            <w:pPr>
              <w:rPr>
                <w:rFonts w:ascii="GHEA Grapalat" w:hAnsi="GHEA Grapalat" w:cs="Sylfaen"/>
                <w:sz w:val="20"/>
                <w:szCs w:val="20"/>
              </w:rPr>
            </w:pPr>
          </w:p>
          <w:p w14:paraId="6DAE3998"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FE46C63" w14:textId="77777777" w:rsidR="008D2826" w:rsidRPr="005E1F72" w:rsidRDefault="008D2826" w:rsidP="00CD796B">
            <w:pPr>
              <w:rPr>
                <w:rFonts w:ascii="GHEA Grapalat" w:hAnsi="GHEA Grapalat" w:cs="Tahoma"/>
                <w:color w:val="000000"/>
                <w:sz w:val="20"/>
                <w:szCs w:val="20"/>
              </w:rPr>
            </w:pPr>
          </w:p>
          <w:p w14:paraId="091EE8A9" w14:textId="77777777" w:rsidR="008D2826" w:rsidRPr="005E1F72" w:rsidRDefault="008D2826" w:rsidP="00CD796B">
            <w:pPr>
              <w:rPr>
                <w:rFonts w:ascii="GHEA Grapalat" w:hAnsi="GHEA Grapalat" w:cs="Sylfaen"/>
                <w:sz w:val="20"/>
                <w:szCs w:val="20"/>
              </w:rPr>
            </w:pPr>
          </w:p>
          <w:p w14:paraId="01D054F2"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0576836" w14:textId="77777777" w:rsidR="008D2826" w:rsidRPr="005E1F72" w:rsidRDefault="008D2826" w:rsidP="00CD796B">
            <w:pPr>
              <w:rPr>
                <w:rFonts w:ascii="GHEA Grapalat" w:hAnsi="GHEA Grapalat" w:cs="Sylfaen"/>
                <w:sz w:val="20"/>
                <w:szCs w:val="20"/>
              </w:rPr>
            </w:pPr>
          </w:p>
          <w:p w14:paraId="24459E1D"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1DCF7563"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3AD708F1"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67EE54F"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2D2FE6C9" w14:textId="77777777" w:rsidR="008D2826" w:rsidRPr="005E1F72" w:rsidRDefault="008D2826" w:rsidP="00CD796B">
            <w:pPr>
              <w:jc w:val="right"/>
              <w:rPr>
                <w:rFonts w:ascii="GHEA Grapalat" w:hAnsi="GHEA Grapalat" w:cs="Sylfaen"/>
                <w:sz w:val="20"/>
                <w:szCs w:val="20"/>
              </w:rPr>
            </w:pPr>
          </w:p>
          <w:p w14:paraId="21B573C1"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49267892" w14:textId="77777777" w:rsidR="008D2826" w:rsidRPr="005E1F72" w:rsidRDefault="008D2826" w:rsidP="00CD796B">
            <w:pPr>
              <w:jc w:val="right"/>
              <w:rPr>
                <w:rFonts w:ascii="GHEA Grapalat" w:hAnsi="GHEA Grapalat" w:cs="Tahoma"/>
                <w:color w:val="000000"/>
                <w:sz w:val="20"/>
                <w:szCs w:val="20"/>
              </w:rPr>
            </w:pPr>
          </w:p>
          <w:p w14:paraId="63EC617D" w14:textId="77777777" w:rsidR="008D2826" w:rsidRPr="005E1F72" w:rsidRDefault="008D2826" w:rsidP="00CD796B">
            <w:pPr>
              <w:jc w:val="right"/>
              <w:rPr>
                <w:rFonts w:ascii="GHEA Grapalat" w:hAnsi="GHEA Grapalat" w:cs="Tahoma"/>
                <w:color w:val="000000"/>
                <w:sz w:val="20"/>
                <w:szCs w:val="20"/>
              </w:rPr>
            </w:pPr>
          </w:p>
          <w:p w14:paraId="7E64DA30"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E136536" w14:textId="77777777" w:rsidR="008D2826" w:rsidRPr="005E1F72" w:rsidRDefault="008D2826" w:rsidP="00CD796B">
            <w:pPr>
              <w:jc w:val="right"/>
              <w:rPr>
                <w:rFonts w:ascii="GHEA Grapalat" w:hAnsi="GHEA Grapalat" w:cs="Sylfaen"/>
                <w:sz w:val="20"/>
                <w:szCs w:val="20"/>
              </w:rPr>
            </w:pPr>
          </w:p>
          <w:p w14:paraId="491EB989"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3AC08C6B" w14:textId="77777777" w:rsidR="008D2826" w:rsidRPr="005E1F72" w:rsidRDefault="008D2826" w:rsidP="00CD796B">
            <w:pPr>
              <w:jc w:val="right"/>
              <w:rPr>
                <w:rFonts w:ascii="GHEA Grapalat" w:hAnsi="GHEA Grapalat" w:cs="Sylfaen"/>
                <w:sz w:val="20"/>
                <w:szCs w:val="20"/>
              </w:rPr>
            </w:pPr>
          </w:p>
        </w:tc>
      </w:tr>
      <w:tr w:rsidR="008D2826" w:rsidRPr="005E1F72" w14:paraId="4766306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7B37B83A"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23A37113"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50359DE0"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33F66827"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F06687A"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03E2CEAA" w14:textId="77777777" w:rsidR="008D2826" w:rsidRPr="005E1F72" w:rsidRDefault="008D2826" w:rsidP="00CD796B">
            <w:pPr>
              <w:rPr>
                <w:rFonts w:ascii="GHEA Grapalat" w:hAnsi="GHEA Grapalat" w:cs="Tahoma"/>
                <w:color w:val="000000"/>
                <w:sz w:val="20"/>
                <w:szCs w:val="20"/>
              </w:rPr>
            </w:pPr>
          </w:p>
          <w:p w14:paraId="2F1F0808"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483DE31"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61EFDBFC" w14:textId="77777777" w:rsidR="008D2826" w:rsidRPr="005E1F72" w:rsidRDefault="008D2826" w:rsidP="00CD796B">
            <w:pPr>
              <w:jc w:val="right"/>
              <w:rPr>
                <w:rFonts w:ascii="GHEA Grapalat" w:hAnsi="GHEA Grapalat" w:cs="Tahoma"/>
                <w:color w:val="000000"/>
                <w:sz w:val="20"/>
                <w:szCs w:val="20"/>
              </w:rPr>
            </w:pPr>
          </w:p>
          <w:p w14:paraId="49D738C0" w14:textId="77777777" w:rsidR="008D2826" w:rsidRPr="005E1F72" w:rsidRDefault="008D2826" w:rsidP="00CD796B">
            <w:pPr>
              <w:jc w:val="right"/>
              <w:rPr>
                <w:rFonts w:ascii="GHEA Grapalat" w:hAnsi="GHEA Grapalat" w:cs="Tahoma"/>
                <w:color w:val="000000"/>
                <w:sz w:val="20"/>
                <w:szCs w:val="20"/>
              </w:rPr>
            </w:pPr>
          </w:p>
          <w:p w14:paraId="60A8EE4C"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BCABD90"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BD722FE" w14:textId="77777777" w:rsidR="008D2826" w:rsidRPr="005E1F72" w:rsidRDefault="008D2826" w:rsidP="00CD796B">
            <w:pPr>
              <w:jc w:val="right"/>
              <w:rPr>
                <w:rFonts w:ascii="GHEA Grapalat" w:hAnsi="GHEA Grapalat" w:cs="Arial"/>
                <w:sz w:val="20"/>
                <w:szCs w:val="20"/>
                <w:lang w:val="hy-AM"/>
              </w:rPr>
            </w:pPr>
          </w:p>
        </w:tc>
      </w:tr>
      <w:tr w:rsidR="008D2826" w:rsidRPr="005E1F72" w14:paraId="6F413D28"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365BE03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7DB5A765" w14:textId="77777777" w:rsidR="008D2826" w:rsidRPr="005E1F72" w:rsidRDefault="008D2826" w:rsidP="00CD796B">
            <w:pPr>
              <w:rPr>
                <w:rFonts w:ascii="GHEA Grapalat" w:hAnsi="GHEA Grapalat" w:cs="Sylfaen"/>
                <w:sz w:val="20"/>
                <w:szCs w:val="20"/>
              </w:rPr>
            </w:pPr>
          </w:p>
          <w:p w14:paraId="3CE3D2D7" w14:textId="77777777" w:rsidR="008D2826" w:rsidRPr="005E1F72" w:rsidRDefault="008D2826" w:rsidP="00CD796B">
            <w:pPr>
              <w:rPr>
                <w:rFonts w:ascii="GHEA Grapalat" w:hAnsi="GHEA Grapalat" w:cs="Sylfaen"/>
                <w:sz w:val="20"/>
                <w:szCs w:val="20"/>
              </w:rPr>
            </w:pPr>
          </w:p>
          <w:p w14:paraId="0B1C5368"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58B87354" w14:textId="77777777" w:rsidR="008D2826" w:rsidRPr="005E1F72" w:rsidRDefault="008D2826" w:rsidP="00CD796B">
            <w:pPr>
              <w:rPr>
                <w:rFonts w:ascii="GHEA Grapalat" w:hAnsi="GHEA Grapalat" w:cs="Sylfaen"/>
                <w:sz w:val="20"/>
                <w:szCs w:val="20"/>
              </w:rPr>
            </w:pPr>
          </w:p>
          <w:p w14:paraId="372D4059"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E0A6036"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F19D534"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2D1500B6" w14:textId="77777777" w:rsidR="008D2826" w:rsidRPr="005E1F72" w:rsidRDefault="008D2826" w:rsidP="00CD796B">
            <w:pPr>
              <w:rPr>
                <w:rFonts w:ascii="GHEA Grapalat" w:hAnsi="GHEA Grapalat" w:cs="Sylfaen"/>
                <w:sz w:val="20"/>
                <w:szCs w:val="20"/>
              </w:rPr>
            </w:pPr>
          </w:p>
          <w:p w14:paraId="19C91146"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1A8650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proofErr w:type="gramStart"/>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proofErr w:type="gram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443872AB" w14:textId="77777777" w:rsidR="008D2826" w:rsidRPr="005E1F72" w:rsidRDefault="008D2826" w:rsidP="00CD796B">
            <w:pPr>
              <w:rPr>
                <w:rFonts w:ascii="GHEA Grapalat" w:hAnsi="GHEA Grapalat" w:cs="Sylfaen"/>
                <w:color w:val="000000"/>
                <w:sz w:val="20"/>
                <w:szCs w:val="20"/>
              </w:rPr>
            </w:pPr>
          </w:p>
          <w:p w14:paraId="4493DBA5" w14:textId="77777777" w:rsidR="008D2826" w:rsidRPr="005E1F72" w:rsidRDefault="008D2826" w:rsidP="00CD796B">
            <w:pPr>
              <w:rPr>
                <w:rFonts w:ascii="GHEA Grapalat" w:hAnsi="GHEA Grapalat" w:cs="Sylfaen"/>
                <w:sz w:val="20"/>
                <w:szCs w:val="20"/>
              </w:rPr>
            </w:pPr>
          </w:p>
          <w:p w14:paraId="775E1464" w14:textId="77777777" w:rsidR="008D2826" w:rsidRPr="005E1F72" w:rsidRDefault="008D2826" w:rsidP="00CD796B">
            <w:pPr>
              <w:jc w:val="right"/>
              <w:rPr>
                <w:rFonts w:ascii="GHEA Grapalat" w:hAnsi="GHEA Grapalat" w:cs="Arial"/>
                <w:sz w:val="20"/>
                <w:szCs w:val="20"/>
              </w:rPr>
            </w:pPr>
          </w:p>
        </w:tc>
      </w:tr>
    </w:tbl>
    <w:p w14:paraId="34D4190C" w14:textId="77777777" w:rsidR="008D2826" w:rsidRPr="0006003D"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7D1C26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1B58C8"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29E46C"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2CCF1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106BC2"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3602CE3E"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24AEE60F"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79FC756" w14:textId="77777777" w:rsidTr="00CD796B">
        <w:tc>
          <w:tcPr>
            <w:tcW w:w="720" w:type="dxa"/>
            <w:tcBorders>
              <w:top w:val="single" w:sz="4" w:space="0" w:color="auto"/>
              <w:left w:val="single" w:sz="4" w:space="0" w:color="auto"/>
              <w:bottom w:val="single" w:sz="4" w:space="0" w:color="auto"/>
              <w:right w:val="single" w:sz="4" w:space="0" w:color="auto"/>
            </w:tcBorders>
          </w:tcPr>
          <w:p w14:paraId="64BC9681"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E6B08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 xml:space="preserve">&lt;&lt;Վճարման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0EE077"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27C622A1"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72B3574"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FAEA17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755C05"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26582D72"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1FD42B2F"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29896977"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204FC3BF" w14:textId="77777777" w:rsidTr="00CD796B">
        <w:tc>
          <w:tcPr>
            <w:tcW w:w="720" w:type="dxa"/>
            <w:tcBorders>
              <w:top w:val="single" w:sz="4" w:space="0" w:color="auto"/>
              <w:left w:val="single" w:sz="4" w:space="0" w:color="auto"/>
              <w:bottom w:val="single" w:sz="4" w:space="0" w:color="auto"/>
              <w:right w:val="single" w:sz="4" w:space="0" w:color="auto"/>
            </w:tcBorders>
          </w:tcPr>
          <w:p w14:paraId="67AEDE32"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8F079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C232D7C"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C94AAAB"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E641393"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3DABCCE7" w14:textId="77777777" w:rsidTr="00CD796B">
        <w:tc>
          <w:tcPr>
            <w:tcW w:w="720" w:type="dxa"/>
            <w:tcBorders>
              <w:top w:val="single" w:sz="4" w:space="0" w:color="auto"/>
              <w:left w:val="single" w:sz="4" w:space="0" w:color="auto"/>
              <w:bottom w:val="single" w:sz="4" w:space="0" w:color="auto"/>
              <w:right w:val="single" w:sz="4" w:space="0" w:color="auto"/>
            </w:tcBorders>
          </w:tcPr>
          <w:p w14:paraId="2F154BF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F0FBA1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63C8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15412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E72301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4DFF6801" w14:textId="77777777" w:rsidTr="00CD796B">
        <w:tc>
          <w:tcPr>
            <w:tcW w:w="720" w:type="dxa"/>
            <w:tcBorders>
              <w:top w:val="single" w:sz="4" w:space="0" w:color="auto"/>
              <w:left w:val="single" w:sz="4" w:space="0" w:color="auto"/>
              <w:bottom w:val="single" w:sz="4" w:space="0" w:color="auto"/>
              <w:right w:val="single" w:sz="4" w:space="0" w:color="auto"/>
            </w:tcBorders>
          </w:tcPr>
          <w:p w14:paraId="02E09F00" w14:textId="77777777" w:rsidR="008D2826" w:rsidRPr="0093002B" w:rsidRDefault="008D2826" w:rsidP="008D2826">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E4077BF"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3ED5C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9CC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410A7B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28503D54" w14:textId="77777777" w:rsidTr="00CD796B">
        <w:tc>
          <w:tcPr>
            <w:tcW w:w="720" w:type="dxa"/>
            <w:tcBorders>
              <w:top w:val="single" w:sz="4" w:space="0" w:color="auto"/>
              <w:left w:val="single" w:sz="4" w:space="0" w:color="auto"/>
              <w:bottom w:val="single" w:sz="4" w:space="0" w:color="auto"/>
              <w:right w:val="single" w:sz="4" w:space="0" w:color="auto"/>
            </w:tcBorders>
          </w:tcPr>
          <w:p w14:paraId="5A45DB9C"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506C311"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F76436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E9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C1391B9"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A2DEA"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8A1F0E6" w14:textId="77777777" w:rsidTr="00CD796B">
        <w:tc>
          <w:tcPr>
            <w:tcW w:w="720" w:type="dxa"/>
            <w:tcBorders>
              <w:top w:val="single" w:sz="4" w:space="0" w:color="auto"/>
              <w:left w:val="single" w:sz="4" w:space="0" w:color="auto"/>
              <w:bottom w:val="single" w:sz="4" w:space="0" w:color="auto"/>
              <w:right w:val="single" w:sz="4" w:space="0" w:color="auto"/>
            </w:tcBorders>
          </w:tcPr>
          <w:p w14:paraId="294D98C2"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0EA0AC4"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ABD5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1ED0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D3B640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79AB00"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2F7B48A7" w14:textId="77777777" w:rsidTr="00CD796B">
        <w:tc>
          <w:tcPr>
            <w:tcW w:w="720" w:type="dxa"/>
            <w:tcBorders>
              <w:top w:val="single" w:sz="4" w:space="0" w:color="auto"/>
              <w:left w:val="single" w:sz="4" w:space="0" w:color="auto"/>
              <w:bottom w:val="single" w:sz="4" w:space="0" w:color="auto"/>
              <w:right w:val="single" w:sz="4" w:space="0" w:color="auto"/>
            </w:tcBorders>
          </w:tcPr>
          <w:p w14:paraId="17A36F7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F8D0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B5ADA4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75CA4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CDD43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5C6F1806" w14:textId="77777777" w:rsidTr="00CD796B">
        <w:tc>
          <w:tcPr>
            <w:tcW w:w="720" w:type="dxa"/>
            <w:tcBorders>
              <w:top w:val="single" w:sz="4" w:space="0" w:color="auto"/>
              <w:left w:val="single" w:sz="4" w:space="0" w:color="auto"/>
              <w:bottom w:val="single" w:sz="4" w:space="0" w:color="auto"/>
              <w:right w:val="single" w:sz="4" w:space="0" w:color="auto"/>
            </w:tcBorders>
          </w:tcPr>
          <w:p w14:paraId="279EF69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673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3B59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D51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6AD7D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B9D6B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CCD8CDB" w14:textId="77777777" w:rsidTr="00CD796B">
        <w:tc>
          <w:tcPr>
            <w:tcW w:w="720" w:type="dxa"/>
            <w:tcBorders>
              <w:top w:val="single" w:sz="4" w:space="0" w:color="auto"/>
              <w:left w:val="single" w:sz="4" w:space="0" w:color="auto"/>
              <w:bottom w:val="single" w:sz="4" w:space="0" w:color="auto"/>
              <w:right w:val="single" w:sz="4" w:space="0" w:color="auto"/>
            </w:tcBorders>
          </w:tcPr>
          <w:p w14:paraId="2CF98D7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B4447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AB4C68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3115C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A1CC93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D5EE6E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5EF68AE" w14:textId="77777777" w:rsidTr="00CD796B">
        <w:tc>
          <w:tcPr>
            <w:tcW w:w="720" w:type="dxa"/>
            <w:tcBorders>
              <w:top w:val="single" w:sz="4" w:space="0" w:color="auto"/>
              <w:left w:val="single" w:sz="4" w:space="0" w:color="auto"/>
              <w:bottom w:val="single" w:sz="4" w:space="0" w:color="auto"/>
              <w:right w:val="single" w:sz="4" w:space="0" w:color="auto"/>
            </w:tcBorders>
          </w:tcPr>
          <w:p w14:paraId="14A16B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FB815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40CC5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13E66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79F9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1758EA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DA42194" w14:textId="77777777" w:rsidTr="00CD796B">
        <w:tc>
          <w:tcPr>
            <w:tcW w:w="720" w:type="dxa"/>
            <w:tcBorders>
              <w:top w:val="single" w:sz="4" w:space="0" w:color="auto"/>
              <w:left w:val="single" w:sz="4" w:space="0" w:color="auto"/>
              <w:bottom w:val="single" w:sz="4" w:space="0" w:color="auto"/>
              <w:right w:val="single" w:sz="4" w:space="0" w:color="auto"/>
            </w:tcBorders>
          </w:tcPr>
          <w:p w14:paraId="1C8F88E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9847D12" w14:textId="77777777" w:rsidR="008D2826" w:rsidRPr="0093002B" w:rsidRDefault="008D2826" w:rsidP="00CD796B">
            <w:pPr>
              <w:jc w:val="center"/>
              <w:rPr>
                <w:rFonts w:ascii="GHEA Grapalat" w:hAnsi="GHEA Grapalat"/>
                <w:sz w:val="20"/>
                <w:szCs w:val="20"/>
              </w:rPr>
            </w:pPr>
            <w:proofErr w:type="spellStart"/>
            <w:proofErr w:type="gram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ABEE7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C8E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DD07C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2381C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58FB1726" w14:textId="77777777" w:rsidTr="00CD796B">
        <w:tc>
          <w:tcPr>
            <w:tcW w:w="720" w:type="dxa"/>
            <w:tcBorders>
              <w:top w:val="single" w:sz="4" w:space="0" w:color="auto"/>
              <w:left w:val="single" w:sz="4" w:space="0" w:color="auto"/>
              <w:bottom w:val="single" w:sz="4" w:space="0" w:color="auto"/>
              <w:right w:val="single" w:sz="4" w:space="0" w:color="auto"/>
            </w:tcBorders>
          </w:tcPr>
          <w:p w14:paraId="3CA8FA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9A9F0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78C69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C760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BD38E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3CCFC3"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2D93F137" w14:textId="77777777" w:rsidTr="00CD796B">
        <w:tc>
          <w:tcPr>
            <w:tcW w:w="720" w:type="dxa"/>
            <w:tcBorders>
              <w:top w:val="single" w:sz="4" w:space="0" w:color="auto"/>
              <w:left w:val="single" w:sz="4" w:space="0" w:color="auto"/>
              <w:bottom w:val="single" w:sz="4" w:space="0" w:color="auto"/>
              <w:right w:val="single" w:sz="4" w:space="0" w:color="auto"/>
            </w:tcBorders>
          </w:tcPr>
          <w:p w14:paraId="33B3E63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792DA6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7D0FA1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16C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5AF2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F0FD6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69ACE3E9" w14:textId="77777777" w:rsidTr="00CD796B">
        <w:tc>
          <w:tcPr>
            <w:tcW w:w="720" w:type="dxa"/>
            <w:tcBorders>
              <w:top w:val="single" w:sz="4" w:space="0" w:color="auto"/>
              <w:left w:val="single" w:sz="4" w:space="0" w:color="auto"/>
              <w:bottom w:val="single" w:sz="4" w:space="0" w:color="auto"/>
              <w:right w:val="single" w:sz="4" w:space="0" w:color="auto"/>
            </w:tcBorders>
          </w:tcPr>
          <w:p w14:paraId="1F9996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23B56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964A63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48ED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70A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17A2A9C" w14:textId="77777777" w:rsidTr="00CD796B">
        <w:tc>
          <w:tcPr>
            <w:tcW w:w="720" w:type="dxa"/>
            <w:tcBorders>
              <w:top w:val="single" w:sz="4" w:space="0" w:color="auto"/>
              <w:left w:val="single" w:sz="4" w:space="0" w:color="auto"/>
              <w:bottom w:val="single" w:sz="4" w:space="0" w:color="auto"/>
              <w:right w:val="single" w:sz="4" w:space="0" w:color="auto"/>
            </w:tcBorders>
          </w:tcPr>
          <w:p w14:paraId="28B063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1F4300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FE2C04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82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24936D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8F5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1C7E672" w14:textId="77777777" w:rsidTr="00CD796B">
        <w:tc>
          <w:tcPr>
            <w:tcW w:w="720" w:type="dxa"/>
            <w:tcBorders>
              <w:top w:val="single" w:sz="4" w:space="0" w:color="auto"/>
              <w:left w:val="single" w:sz="4" w:space="0" w:color="auto"/>
              <w:bottom w:val="single" w:sz="4" w:space="0" w:color="auto"/>
              <w:right w:val="single" w:sz="4" w:space="0" w:color="auto"/>
            </w:tcBorders>
          </w:tcPr>
          <w:p w14:paraId="36C17F2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8371AB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50980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A2F9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F411C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FF19401"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C960A8" w14:paraId="31DB0388" w14:textId="77777777" w:rsidTr="00CD796B">
        <w:tc>
          <w:tcPr>
            <w:tcW w:w="720" w:type="dxa"/>
            <w:tcBorders>
              <w:top w:val="single" w:sz="4" w:space="0" w:color="auto"/>
              <w:left w:val="single" w:sz="4" w:space="0" w:color="auto"/>
              <w:bottom w:val="single" w:sz="4" w:space="0" w:color="auto"/>
              <w:right w:val="single" w:sz="4" w:space="0" w:color="auto"/>
            </w:tcBorders>
          </w:tcPr>
          <w:p w14:paraId="0CE0757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A0705B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73DD4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FCE0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548396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ECE77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5826F759" w14:textId="77777777" w:rsidTr="00CD796B">
        <w:tc>
          <w:tcPr>
            <w:tcW w:w="720" w:type="dxa"/>
            <w:tcBorders>
              <w:top w:val="single" w:sz="4" w:space="0" w:color="auto"/>
              <w:left w:val="single" w:sz="4" w:space="0" w:color="auto"/>
              <w:bottom w:val="single" w:sz="4" w:space="0" w:color="auto"/>
              <w:right w:val="single" w:sz="4" w:space="0" w:color="auto"/>
            </w:tcBorders>
          </w:tcPr>
          <w:p w14:paraId="3A2342BC"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5C407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5A03F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57350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099679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C960A8" w14:paraId="7EFB6B4C" w14:textId="77777777" w:rsidTr="00CD796B">
        <w:tc>
          <w:tcPr>
            <w:tcW w:w="720" w:type="dxa"/>
            <w:tcBorders>
              <w:top w:val="single" w:sz="4" w:space="0" w:color="auto"/>
              <w:left w:val="single" w:sz="4" w:space="0" w:color="auto"/>
              <w:bottom w:val="single" w:sz="4" w:space="0" w:color="auto"/>
              <w:right w:val="single" w:sz="4" w:space="0" w:color="auto"/>
            </w:tcBorders>
          </w:tcPr>
          <w:p w14:paraId="69EBEAB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A9889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8DD33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FD523F"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948F56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19DEC8E4" w14:textId="77777777" w:rsidTr="00CD796B">
        <w:tc>
          <w:tcPr>
            <w:tcW w:w="720" w:type="dxa"/>
            <w:tcBorders>
              <w:top w:val="single" w:sz="4" w:space="0" w:color="auto"/>
              <w:left w:val="single" w:sz="4" w:space="0" w:color="auto"/>
              <w:bottom w:val="single" w:sz="4" w:space="0" w:color="auto"/>
              <w:right w:val="single" w:sz="4" w:space="0" w:color="auto"/>
            </w:tcBorders>
          </w:tcPr>
          <w:p w14:paraId="0E503E9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77EFE8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F848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5E8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CD9BE0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proofErr w:type="gram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85CC42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C960A8" w14:paraId="1DDD93AC" w14:textId="77777777" w:rsidTr="00CD796B">
        <w:tc>
          <w:tcPr>
            <w:tcW w:w="720" w:type="dxa"/>
            <w:tcBorders>
              <w:top w:val="single" w:sz="4" w:space="0" w:color="auto"/>
              <w:left w:val="single" w:sz="4" w:space="0" w:color="auto"/>
              <w:bottom w:val="single" w:sz="4" w:space="0" w:color="auto"/>
              <w:right w:val="single" w:sz="4" w:space="0" w:color="auto"/>
            </w:tcBorders>
          </w:tcPr>
          <w:p w14:paraId="12CDA4E1"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63AFB3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FC559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079DED"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C4274CC"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1C879EF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9E9152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24015E82" w14:textId="77777777" w:rsidTr="00CD796B">
        <w:tc>
          <w:tcPr>
            <w:tcW w:w="720" w:type="dxa"/>
            <w:tcBorders>
              <w:top w:val="single" w:sz="4" w:space="0" w:color="auto"/>
              <w:left w:val="single" w:sz="4" w:space="0" w:color="auto"/>
              <w:bottom w:val="single" w:sz="4" w:space="0" w:color="auto"/>
              <w:right w:val="single" w:sz="4" w:space="0" w:color="auto"/>
            </w:tcBorders>
          </w:tcPr>
          <w:p w14:paraId="5876F5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6C02B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541C9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E0E8C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A4ED2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CE5488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1D3ED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C960A8" w14:paraId="3053AD5F" w14:textId="77777777" w:rsidTr="00CD796B">
        <w:tc>
          <w:tcPr>
            <w:tcW w:w="720" w:type="dxa"/>
            <w:tcBorders>
              <w:top w:val="single" w:sz="4" w:space="0" w:color="auto"/>
              <w:left w:val="single" w:sz="4" w:space="0" w:color="auto"/>
              <w:bottom w:val="single" w:sz="4" w:space="0" w:color="auto"/>
              <w:right w:val="single" w:sz="4" w:space="0" w:color="auto"/>
            </w:tcBorders>
          </w:tcPr>
          <w:p w14:paraId="639359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EBA62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517C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28211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C8AEE1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8DD9832"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824587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656347D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2CC8D9AE" w14:textId="77777777" w:rsidR="008D2826" w:rsidRPr="0093002B" w:rsidRDefault="008D2826" w:rsidP="00CD796B">
            <w:pPr>
              <w:jc w:val="center"/>
              <w:rPr>
                <w:rFonts w:ascii="GHEA Grapalat" w:hAnsi="GHEA Grapalat"/>
                <w:sz w:val="20"/>
                <w:szCs w:val="20"/>
                <w:lang w:val="hy-AM"/>
              </w:rPr>
            </w:pPr>
          </w:p>
        </w:tc>
      </w:tr>
      <w:tr w:rsidR="008D2826" w:rsidRPr="00C960A8" w14:paraId="43D00666"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152EE21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2A458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5DAB5E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0C47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0FE04D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C0D60E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84AACB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31BBBAE2" w14:textId="77777777" w:rsidTr="00CD796B">
        <w:tc>
          <w:tcPr>
            <w:tcW w:w="720" w:type="dxa"/>
            <w:tcBorders>
              <w:top w:val="single" w:sz="4" w:space="0" w:color="auto"/>
              <w:left w:val="single" w:sz="4" w:space="0" w:color="auto"/>
              <w:bottom w:val="single" w:sz="4" w:space="0" w:color="auto"/>
              <w:right w:val="single" w:sz="4" w:space="0" w:color="auto"/>
            </w:tcBorders>
          </w:tcPr>
          <w:p w14:paraId="1E9259D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8C43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055A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4003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103899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66AFEB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A94E7A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9FD2D3F"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0BD85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C11BF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5AF7A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14DB6D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0F64BF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43CC9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47A0AC3F" w14:textId="77777777" w:rsidTr="00CD796B">
        <w:tc>
          <w:tcPr>
            <w:tcW w:w="720" w:type="dxa"/>
            <w:tcBorders>
              <w:top w:val="single" w:sz="4" w:space="0" w:color="auto"/>
              <w:left w:val="single" w:sz="4" w:space="0" w:color="auto"/>
              <w:bottom w:val="single" w:sz="4" w:space="0" w:color="auto"/>
              <w:right w:val="single" w:sz="4" w:space="0" w:color="auto"/>
            </w:tcBorders>
          </w:tcPr>
          <w:p w14:paraId="5D86D06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F69D4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AFC3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09EDA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CEF9C6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proofErr w:type="gram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w:t>
            </w:r>
            <w:proofErr w:type="gramEnd"/>
            <w:r w:rsidRPr="0093002B">
              <w:rPr>
                <w:rFonts w:ascii="GHEA Grapalat" w:hAnsi="GHEA Grapalat"/>
                <w:sz w:val="20"/>
                <w:szCs w:val="20"/>
                <w:lang w:val="hy-AM"/>
              </w:rPr>
              <w:t xml:space="preserve">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4FE8BE" w14:textId="77777777" w:rsidR="008D2826" w:rsidRPr="0093002B" w:rsidRDefault="008D2826" w:rsidP="00CD796B">
            <w:pPr>
              <w:jc w:val="center"/>
              <w:rPr>
                <w:rFonts w:ascii="GHEA Grapalat" w:hAnsi="GHEA Grapalat"/>
                <w:sz w:val="20"/>
                <w:szCs w:val="20"/>
              </w:rPr>
            </w:pPr>
          </w:p>
        </w:tc>
      </w:tr>
      <w:tr w:rsidR="008D2826" w:rsidRPr="0093002B" w14:paraId="2D88F245"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79FCC3F3"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F644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29C990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7B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8F18B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58795C2" w14:textId="77777777" w:rsidR="008D2826" w:rsidRPr="0093002B" w:rsidRDefault="008D2826" w:rsidP="00CD796B">
            <w:pPr>
              <w:jc w:val="center"/>
              <w:rPr>
                <w:rFonts w:ascii="GHEA Grapalat" w:hAnsi="GHEA Grapalat"/>
                <w:sz w:val="20"/>
                <w:szCs w:val="20"/>
              </w:rPr>
            </w:pPr>
          </w:p>
        </w:tc>
      </w:tr>
      <w:tr w:rsidR="008D2826" w:rsidRPr="0093002B" w14:paraId="063C3E98" w14:textId="77777777" w:rsidTr="00CD796B">
        <w:tc>
          <w:tcPr>
            <w:tcW w:w="720" w:type="dxa"/>
            <w:tcBorders>
              <w:top w:val="single" w:sz="4" w:space="0" w:color="auto"/>
              <w:left w:val="single" w:sz="4" w:space="0" w:color="auto"/>
              <w:bottom w:val="single" w:sz="4" w:space="0" w:color="auto"/>
              <w:right w:val="single" w:sz="4" w:space="0" w:color="auto"/>
            </w:tcBorders>
          </w:tcPr>
          <w:p w14:paraId="79C2FC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8687BF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B67A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6410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0DE6BE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FDEED23" w14:textId="77777777" w:rsidR="008D2826" w:rsidRPr="0093002B" w:rsidRDefault="008D2826" w:rsidP="00CD796B">
            <w:pPr>
              <w:jc w:val="center"/>
              <w:rPr>
                <w:rFonts w:ascii="GHEA Grapalat" w:hAnsi="GHEA Grapalat"/>
                <w:sz w:val="20"/>
                <w:szCs w:val="20"/>
              </w:rPr>
            </w:pPr>
          </w:p>
        </w:tc>
      </w:tr>
      <w:tr w:rsidR="008D2826" w:rsidRPr="0093002B" w14:paraId="79D298AC" w14:textId="77777777" w:rsidTr="00CD796B">
        <w:tc>
          <w:tcPr>
            <w:tcW w:w="720" w:type="dxa"/>
            <w:tcBorders>
              <w:top w:val="single" w:sz="4" w:space="0" w:color="auto"/>
              <w:left w:val="single" w:sz="4" w:space="0" w:color="auto"/>
              <w:bottom w:val="single" w:sz="4" w:space="0" w:color="auto"/>
              <w:right w:val="single" w:sz="4" w:space="0" w:color="auto"/>
            </w:tcBorders>
          </w:tcPr>
          <w:p w14:paraId="503A0FC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7B44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F9A6A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7B47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7F973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D7D9FD" w14:textId="77777777" w:rsidR="008D2826" w:rsidRPr="0093002B" w:rsidRDefault="008D2826" w:rsidP="00CD796B">
            <w:pPr>
              <w:jc w:val="center"/>
              <w:rPr>
                <w:rFonts w:ascii="GHEA Grapalat" w:hAnsi="GHEA Grapalat"/>
                <w:sz w:val="20"/>
                <w:szCs w:val="20"/>
              </w:rPr>
            </w:pPr>
          </w:p>
        </w:tc>
      </w:tr>
      <w:tr w:rsidR="008D2826" w:rsidRPr="0093002B" w14:paraId="72B08B23" w14:textId="77777777" w:rsidTr="00CD796B">
        <w:tc>
          <w:tcPr>
            <w:tcW w:w="720" w:type="dxa"/>
            <w:tcBorders>
              <w:top w:val="single" w:sz="4" w:space="0" w:color="auto"/>
              <w:left w:val="single" w:sz="4" w:space="0" w:color="auto"/>
              <w:bottom w:val="single" w:sz="4" w:space="0" w:color="auto"/>
              <w:right w:val="single" w:sz="4" w:space="0" w:color="auto"/>
            </w:tcBorders>
          </w:tcPr>
          <w:p w14:paraId="1F37EF8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EDD1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196C70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5DD5F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1AE66C0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CC0A37" w14:textId="77777777" w:rsidR="008D2826" w:rsidRPr="0093002B" w:rsidRDefault="008D2826" w:rsidP="00CD796B">
            <w:pPr>
              <w:jc w:val="center"/>
              <w:rPr>
                <w:rFonts w:ascii="GHEA Grapalat" w:hAnsi="GHEA Grapalat"/>
                <w:sz w:val="20"/>
                <w:szCs w:val="20"/>
              </w:rPr>
            </w:pPr>
          </w:p>
        </w:tc>
      </w:tr>
      <w:tr w:rsidR="008D2826" w:rsidRPr="0093002B" w14:paraId="7AAB60AF" w14:textId="77777777" w:rsidTr="00CD796B">
        <w:tc>
          <w:tcPr>
            <w:tcW w:w="720" w:type="dxa"/>
            <w:tcBorders>
              <w:top w:val="single" w:sz="4" w:space="0" w:color="auto"/>
              <w:left w:val="single" w:sz="4" w:space="0" w:color="auto"/>
              <w:bottom w:val="single" w:sz="4" w:space="0" w:color="auto"/>
              <w:right w:val="single" w:sz="4" w:space="0" w:color="auto"/>
            </w:tcBorders>
          </w:tcPr>
          <w:p w14:paraId="79D6AF8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18CAF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E2E9E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7CAC0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32E01BC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97552C" w14:textId="77777777" w:rsidR="008D2826" w:rsidRPr="0093002B" w:rsidRDefault="008D2826" w:rsidP="00CD796B">
            <w:pPr>
              <w:jc w:val="center"/>
              <w:rPr>
                <w:rFonts w:ascii="GHEA Grapalat" w:hAnsi="GHEA Grapalat"/>
                <w:sz w:val="20"/>
                <w:szCs w:val="20"/>
              </w:rPr>
            </w:pPr>
          </w:p>
        </w:tc>
      </w:tr>
    </w:tbl>
    <w:p w14:paraId="425FFD92" w14:textId="6DA19AAE" w:rsidR="00F5285F" w:rsidRPr="008D2826" w:rsidRDefault="00F5285F" w:rsidP="003A7CCB">
      <w:pPr>
        <w:pStyle w:val="BodyTextIndent3"/>
        <w:spacing w:line="240" w:lineRule="auto"/>
        <w:jc w:val="right"/>
      </w:pPr>
    </w:p>
    <w:p w14:paraId="445070E4" w14:textId="77777777" w:rsidR="008D2826" w:rsidRDefault="008D2826" w:rsidP="003A7CCB">
      <w:pPr>
        <w:pStyle w:val="BodyTextIndent3"/>
        <w:spacing w:line="240" w:lineRule="auto"/>
        <w:jc w:val="right"/>
        <w:rPr>
          <w:rFonts w:ascii="GHEA Grapalat" w:hAnsi="GHEA Grapalat" w:cs="Sylfaen"/>
          <w:b/>
          <w:lang w:val="hy-AM"/>
        </w:rPr>
      </w:pPr>
    </w:p>
    <w:p w14:paraId="0ACD7FC1" w14:textId="77777777" w:rsidR="008D2826" w:rsidRDefault="008D2826" w:rsidP="003A7CCB">
      <w:pPr>
        <w:pStyle w:val="BodyTextIndent3"/>
        <w:spacing w:line="240" w:lineRule="auto"/>
        <w:jc w:val="right"/>
        <w:rPr>
          <w:rFonts w:ascii="GHEA Grapalat" w:hAnsi="GHEA Grapalat" w:cs="Sylfaen"/>
          <w:b/>
          <w:lang w:val="hy-AM"/>
        </w:rPr>
      </w:pPr>
    </w:p>
    <w:p w14:paraId="1B763B54" w14:textId="77777777" w:rsidR="008D2826" w:rsidRDefault="008D2826" w:rsidP="003A7CCB">
      <w:pPr>
        <w:pStyle w:val="BodyTextIndent3"/>
        <w:spacing w:line="240" w:lineRule="auto"/>
        <w:jc w:val="right"/>
        <w:rPr>
          <w:rFonts w:ascii="GHEA Grapalat" w:hAnsi="GHEA Grapalat" w:cs="Sylfaen"/>
          <w:b/>
          <w:lang w:val="hy-AM"/>
        </w:rPr>
      </w:pPr>
    </w:p>
    <w:p w14:paraId="16A3AB85" w14:textId="77777777" w:rsidR="008D2826" w:rsidRDefault="008D2826" w:rsidP="003A7CCB">
      <w:pPr>
        <w:pStyle w:val="BodyTextIndent3"/>
        <w:spacing w:line="240" w:lineRule="auto"/>
        <w:jc w:val="right"/>
        <w:rPr>
          <w:rFonts w:ascii="GHEA Grapalat" w:hAnsi="GHEA Grapalat" w:cs="Sylfaen"/>
          <w:b/>
          <w:lang w:val="hy-AM"/>
        </w:rPr>
      </w:pPr>
    </w:p>
    <w:p w14:paraId="011BC15C" w14:textId="77777777" w:rsidR="008D2826" w:rsidRDefault="008D2826" w:rsidP="003A7CCB">
      <w:pPr>
        <w:pStyle w:val="BodyTextIndent3"/>
        <w:spacing w:line="240" w:lineRule="auto"/>
        <w:jc w:val="right"/>
        <w:rPr>
          <w:rFonts w:ascii="GHEA Grapalat" w:hAnsi="GHEA Grapalat" w:cs="Sylfaen"/>
          <w:b/>
          <w:lang w:val="hy-AM"/>
        </w:rPr>
      </w:pPr>
    </w:p>
    <w:p w14:paraId="3BA39391" w14:textId="77777777" w:rsidR="008D2826" w:rsidRDefault="008D2826" w:rsidP="003A7CCB">
      <w:pPr>
        <w:pStyle w:val="BodyTextIndent3"/>
        <w:spacing w:line="240" w:lineRule="auto"/>
        <w:jc w:val="right"/>
        <w:rPr>
          <w:rFonts w:ascii="GHEA Grapalat" w:hAnsi="GHEA Grapalat" w:cs="Sylfaen"/>
          <w:b/>
          <w:lang w:val="hy-AM"/>
        </w:rPr>
      </w:pPr>
    </w:p>
    <w:p w14:paraId="5CB077BF" w14:textId="77777777" w:rsidR="008D2826" w:rsidRDefault="008D2826" w:rsidP="003A7CCB">
      <w:pPr>
        <w:pStyle w:val="BodyTextIndent3"/>
        <w:spacing w:line="240" w:lineRule="auto"/>
        <w:jc w:val="right"/>
        <w:rPr>
          <w:rFonts w:ascii="GHEA Grapalat" w:hAnsi="GHEA Grapalat" w:cs="Sylfaen"/>
          <w:b/>
          <w:lang w:val="hy-AM"/>
        </w:rPr>
      </w:pPr>
    </w:p>
    <w:p w14:paraId="79AA198C" w14:textId="77777777" w:rsidR="008D2826" w:rsidRDefault="008D2826" w:rsidP="003A7CCB">
      <w:pPr>
        <w:pStyle w:val="BodyTextIndent3"/>
        <w:spacing w:line="240" w:lineRule="auto"/>
        <w:jc w:val="right"/>
        <w:rPr>
          <w:rFonts w:ascii="GHEA Grapalat" w:hAnsi="GHEA Grapalat" w:cs="Sylfaen"/>
          <w:b/>
          <w:lang w:val="hy-AM"/>
        </w:rPr>
      </w:pPr>
    </w:p>
    <w:p w14:paraId="43DA057D" w14:textId="77777777" w:rsidR="008D2826" w:rsidRDefault="008D2826" w:rsidP="003A7CCB">
      <w:pPr>
        <w:pStyle w:val="BodyTextIndent3"/>
        <w:spacing w:line="240" w:lineRule="auto"/>
        <w:jc w:val="right"/>
        <w:rPr>
          <w:rFonts w:ascii="GHEA Grapalat" w:hAnsi="GHEA Grapalat" w:cs="Sylfaen"/>
          <w:b/>
          <w:lang w:val="hy-AM"/>
        </w:rPr>
      </w:pPr>
    </w:p>
    <w:p w14:paraId="1F24790D" w14:textId="77777777" w:rsidR="008D2826" w:rsidRDefault="008D2826" w:rsidP="003A7CCB">
      <w:pPr>
        <w:pStyle w:val="BodyTextIndent3"/>
        <w:spacing w:line="240" w:lineRule="auto"/>
        <w:jc w:val="right"/>
        <w:rPr>
          <w:rFonts w:ascii="GHEA Grapalat" w:hAnsi="GHEA Grapalat" w:cs="Sylfaen"/>
          <w:b/>
          <w:lang w:val="hy-AM"/>
        </w:rPr>
      </w:pPr>
    </w:p>
    <w:p w14:paraId="450299B0" w14:textId="77777777" w:rsidR="008D2826" w:rsidRDefault="008D2826" w:rsidP="003A7CCB">
      <w:pPr>
        <w:pStyle w:val="BodyTextIndent3"/>
        <w:spacing w:line="240" w:lineRule="auto"/>
        <w:jc w:val="right"/>
        <w:rPr>
          <w:rFonts w:ascii="GHEA Grapalat" w:hAnsi="GHEA Grapalat" w:cs="Sylfaen"/>
          <w:b/>
          <w:lang w:val="hy-AM"/>
        </w:rPr>
      </w:pPr>
    </w:p>
    <w:p w14:paraId="0E54FDA5" w14:textId="77777777" w:rsidR="008D2826" w:rsidRDefault="008D2826" w:rsidP="003A7CCB">
      <w:pPr>
        <w:pStyle w:val="BodyTextIndent3"/>
        <w:spacing w:line="240" w:lineRule="auto"/>
        <w:jc w:val="right"/>
        <w:rPr>
          <w:rFonts w:ascii="GHEA Grapalat" w:hAnsi="GHEA Grapalat" w:cs="Sylfaen"/>
          <w:b/>
          <w:lang w:val="hy-AM"/>
        </w:rPr>
      </w:pPr>
    </w:p>
    <w:p w14:paraId="4B1059E4" w14:textId="77777777" w:rsidR="008D2826" w:rsidRDefault="008D2826" w:rsidP="003A7CCB">
      <w:pPr>
        <w:pStyle w:val="BodyTextIndent3"/>
        <w:spacing w:line="240" w:lineRule="auto"/>
        <w:jc w:val="right"/>
        <w:rPr>
          <w:rFonts w:ascii="GHEA Grapalat" w:hAnsi="GHEA Grapalat" w:cs="Sylfaen"/>
          <w:b/>
          <w:lang w:val="hy-AM"/>
        </w:rPr>
      </w:pPr>
    </w:p>
    <w:p w14:paraId="616BA39D" w14:textId="77777777" w:rsidR="008D2826" w:rsidRDefault="008D2826" w:rsidP="003A7CCB">
      <w:pPr>
        <w:pStyle w:val="BodyTextIndent3"/>
        <w:spacing w:line="240" w:lineRule="auto"/>
        <w:jc w:val="right"/>
        <w:rPr>
          <w:rFonts w:ascii="GHEA Grapalat" w:hAnsi="GHEA Grapalat" w:cs="Sylfaen"/>
          <w:b/>
          <w:lang w:val="hy-AM"/>
        </w:rPr>
      </w:pPr>
    </w:p>
    <w:p w14:paraId="09E38822" w14:textId="4D556E0C"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Pr="00222F7B">
        <w:rPr>
          <w:rFonts w:ascii="GHEA Grapalat" w:hAnsi="GHEA Grapalat" w:cs="Sylfaen"/>
          <w:b/>
          <w:lang w:val="hy-AM"/>
        </w:rPr>
        <w:t>7</w:t>
      </w:r>
    </w:p>
    <w:p w14:paraId="78EA3F97" w14:textId="05F20E9D"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Pr>
          <w:rFonts w:ascii="GHEA Grapalat" w:hAnsi="GHEA Grapalat" w:cs="Sylfaen"/>
          <w:b/>
          <w:lang w:val="hy-AM"/>
        </w:rPr>
        <w:t>ԵՔ-</w:t>
      </w:r>
      <w:r w:rsidR="00B56F16">
        <w:rPr>
          <w:rFonts w:ascii="GHEA Grapalat" w:hAnsi="GHEA Grapalat" w:cs="Sylfaen"/>
          <w:b/>
          <w:lang w:val="hy-AM"/>
        </w:rPr>
        <w:t>ԲՄԱՇՁԲ-</w:t>
      </w:r>
      <w:r w:rsidR="002759EB">
        <w:rPr>
          <w:rFonts w:ascii="GHEA Grapalat" w:hAnsi="GHEA Grapalat" w:cs="Sylfaen"/>
          <w:b/>
          <w:lang w:val="hy-AM"/>
        </w:rPr>
        <w:t>26/36</w:t>
      </w:r>
      <w:r w:rsidRPr="00785E88">
        <w:rPr>
          <w:rFonts w:ascii="GHEA Grapalat" w:hAnsi="GHEA Grapalat" w:cs="Sylfaen"/>
          <w:b/>
          <w:lang w:val="hy-AM"/>
        </w:rPr>
        <w:t>»*  ծածկագրով</w:t>
      </w:r>
    </w:p>
    <w:p w14:paraId="4D966962" w14:textId="13D9C5E9" w:rsidR="003A7CCB" w:rsidRPr="00FB1EC7" w:rsidRDefault="00F57EA6"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3A7CCB" w:rsidRPr="00FB1EC7">
        <w:rPr>
          <w:rFonts w:ascii="GHEA Grapalat" w:hAnsi="GHEA Grapalat" w:cs="Sylfaen"/>
          <w:b/>
          <w:lang w:val="hy-AM"/>
        </w:rPr>
        <w:t>ի հրավերի</w:t>
      </w:r>
    </w:p>
    <w:p w14:paraId="1E55B33D" w14:textId="77777777" w:rsidR="003A7CCB" w:rsidRPr="00FB1EC7" w:rsidRDefault="003A7CCB" w:rsidP="003A7CCB">
      <w:pPr>
        <w:jc w:val="right"/>
        <w:rPr>
          <w:rFonts w:ascii="GHEA Grapalat" w:hAnsi="GHEA Grapalat"/>
          <w:lang w:val="es-ES"/>
        </w:rPr>
      </w:pPr>
    </w:p>
    <w:p w14:paraId="58C9EE72" w14:textId="77777777" w:rsidR="003A7CCB" w:rsidRPr="00FB1EC7" w:rsidRDefault="003A7CCB" w:rsidP="003A7CCB">
      <w:pPr>
        <w:tabs>
          <w:tab w:val="left" w:pos="2268"/>
        </w:tabs>
        <w:ind w:left="-284" w:firstLine="284"/>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35C21473"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3CB4E70" w14:textId="2496CF33" w:rsidR="003A7CCB" w:rsidRPr="00456F9A" w:rsidRDefault="003A7CCB" w:rsidP="004B1B9E">
      <w:pPr>
        <w:tabs>
          <w:tab w:val="left" w:pos="99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պայմանագրով</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4B1B9E">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4B1B9E">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4B1B9E">
        <w:rPr>
          <w:rFonts w:ascii="GHEA Grapalat" w:hAnsi="GHEA Grapalat" w:cs="Sylfaen"/>
          <w:sz w:val="20"/>
          <w:szCs w:val="20"/>
          <w:lang w:val="pt-BR"/>
        </w:rPr>
        <w:t xml:space="preserve"> </w:t>
      </w:r>
      <w:r w:rsidR="004B1B9E" w:rsidRPr="004B1B9E">
        <w:rPr>
          <w:rFonts w:ascii="GHEA Grapalat" w:hAnsi="GHEA Grapalat" w:cs="Sylfaen"/>
          <w:sz w:val="20"/>
          <w:szCs w:val="20"/>
          <w:lang w:val="pt-BR"/>
        </w:rPr>
        <w:t xml:space="preserve">կնքել </w:t>
      </w:r>
      <w:r w:rsidR="00D76EEB" w:rsidRPr="002759EB">
        <w:rPr>
          <w:rFonts w:ascii="GHEA Grapalat" w:hAnsi="GHEA Grapalat"/>
          <w:sz w:val="20"/>
          <w:szCs w:val="20"/>
          <w:lang w:val="af-ZA"/>
        </w:rPr>
        <w:t>Երևան քաղաքի Էրեբունի վարչական շրջանի Արին Բերդ փողոցի և Արցախի պողոտայի խաչմերուկը Արին Բերդ փողոցի 5-րդ նրբանցքի խաչմերուկին միացնող ճանապարհահատվածի հիմնանորոգման աշխատանքներ</w:t>
      </w:r>
      <w:r w:rsidR="00D76EEB">
        <w:rPr>
          <w:rFonts w:ascii="GHEA Grapalat" w:hAnsi="GHEA Grapalat"/>
          <w:sz w:val="20"/>
          <w:szCs w:val="20"/>
          <w:lang w:val="af-ZA"/>
        </w:rPr>
        <w:t>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այսուհետ</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4B1B9E">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4B1B9E">
        <w:rPr>
          <w:rFonts w:ascii="GHEA Grapalat" w:hAnsi="GHEA Grapalat" w:cs="Sylfaen"/>
          <w:sz w:val="20"/>
          <w:szCs w:val="20"/>
          <w:lang w:val="pt-BR"/>
        </w:rPr>
        <w:t>։</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proofErr w:type="gramStart"/>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proofErr w:type="gramEnd"/>
      <w:r w:rsidRPr="0093002B">
        <w:rPr>
          <w:rFonts w:ascii="GHEA Grapalat" w:hAnsi="GHEA Grapalat" w:cs="Tahoma"/>
          <w:sz w:val="20"/>
          <w:szCs w:val="20"/>
          <w:lang w:val="es-ES"/>
        </w:rPr>
        <w:t>։</w:t>
      </w:r>
    </w:p>
    <w:p w14:paraId="2EAE0905" w14:textId="77777777" w:rsidR="00365559" w:rsidRPr="00C413A0" w:rsidRDefault="00365559" w:rsidP="00365559">
      <w:pPr>
        <w:tabs>
          <w:tab w:val="left" w:pos="1134"/>
        </w:tabs>
        <w:ind w:firstLine="720"/>
        <w:jc w:val="both"/>
        <w:rPr>
          <w:rFonts w:ascii="GHEA Grapalat" w:hAnsi="GHEA Grapalat" w:cs="Times Armenian"/>
          <w:sz w:val="21"/>
          <w:szCs w:val="21"/>
          <w:lang w:val="es-ES"/>
        </w:rPr>
      </w:pPr>
      <w:r w:rsidRPr="00C413A0">
        <w:rPr>
          <w:rFonts w:ascii="GHEA Grapalat" w:hAnsi="GHEA Grapalat"/>
          <w:sz w:val="21"/>
          <w:szCs w:val="21"/>
          <w:lang w:val="es-ES"/>
        </w:rPr>
        <w:t>1.3</w:t>
      </w:r>
      <w:r w:rsidRPr="00C413A0">
        <w:rPr>
          <w:rFonts w:ascii="GHEA Grapalat" w:hAnsi="GHEA Grapalat"/>
          <w:sz w:val="21"/>
          <w:szCs w:val="21"/>
          <w:lang w:val="es-ES"/>
        </w:rPr>
        <w:tab/>
        <w:t>Պ</w:t>
      </w:r>
      <w:r w:rsidRPr="00C413A0">
        <w:rPr>
          <w:rFonts w:ascii="GHEA Grapalat" w:hAnsi="GHEA Grapalat" w:cs="Sylfaen"/>
          <w:sz w:val="21"/>
          <w:szCs w:val="21"/>
          <w:lang w:val="pt-BR"/>
        </w:rPr>
        <w:t>այմանագրով</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նախատեսված</w:t>
      </w:r>
      <w:r w:rsidRPr="00C413A0">
        <w:rPr>
          <w:rFonts w:ascii="GHEA Grapalat" w:hAnsi="GHEA Grapalat" w:cs="Times Armenian"/>
          <w:sz w:val="21"/>
          <w:szCs w:val="21"/>
          <w:lang w:val="es-ES"/>
        </w:rPr>
        <w:t xml:space="preserve"> ա</w:t>
      </w:r>
      <w:r w:rsidRPr="00C413A0">
        <w:rPr>
          <w:rFonts w:ascii="GHEA Grapalat" w:hAnsi="GHEA Grapalat" w:cs="Sylfaen"/>
          <w:sz w:val="21"/>
          <w:szCs w:val="21"/>
          <w:lang w:val="pt-BR"/>
        </w:rPr>
        <w:t>շխատանքները</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սկսվում</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են</w:t>
      </w:r>
      <w:r w:rsidRPr="00C413A0">
        <w:rPr>
          <w:rFonts w:ascii="GHEA Grapalat" w:hAnsi="GHEA Grapalat" w:cs="Times Armenian"/>
          <w:sz w:val="21"/>
          <w:szCs w:val="21"/>
          <w:lang w:val="es-ES"/>
        </w:rPr>
        <w:t xml:space="preserve"> պ</w:t>
      </w:r>
      <w:r w:rsidRPr="00C413A0">
        <w:rPr>
          <w:rFonts w:ascii="GHEA Grapalat" w:hAnsi="GHEA Grapalat" w:cs="Sylfaen"/>
          <w:sz w:val="21"/>
          <w:szCs w:val="21"/>
          <w:lang w:val="pt-BR"/>
        </w:rPr>
        <w:t>այմանագիրն</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ուժի</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մեջ</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մտնելուց</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հետո</w:t>
      </w:r>
      <w:r w:rsidRPr="00C413A0">
        <w:rPr>
          <w:rFonts w:ascii="GHEA Grapalat" w:hAnsi="GHEA Grapalat" w:cs="Times Armenian"/>
          <w:sz w:val="21"/>
          <w:szCs w:val="21"/>
          <w:lang w:val="es-ES"/>
        </w:rPr>
        <w:t xml:space="preserve"> </w:t>
      </w:r>
      <w:proofErr w:type="gramStart"/>
      <w:r w:rsidRPr="00C413A0">
        <w:rPr>
          <w:rFonts w:ascii="GHEA Grapalat" w:hAnsi="GHEA Grapalat" w:cs="Sylfaen"/>
          <w:sz w:val="21"/>
          <w:szCs w:val="21"/>
          <w:lang w:val="pt-BR"/>
        </w:rPr>
        <w:t>և</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կատարման</w:t>
      </w:r>
      <w:proofErr w:type="gramEnd"/>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ժամկետը</w:t>
      </w:r>
      <w:r w:rsidRPr="00C413A0">
        <w:rPr>
          <w:rFonts w:ascii="GHEA Grapalat" w:hAnsi="GHEA Grapalat"/>
          <w:sz w:val="21"/>
          <w:szCs w:val="21"/>
          <w:lang w:val="es-ES"/>
        </w:rPr>
        <w:t xml:space="preserve"> </w:t>
      </w:r>
      <w:proofErr w:type="spellStart"/>
      <w:r w:rsidRPr="00C413A0">
        <w:rPr>
          <w:rFonts w:ascii="GHEA Grapalat" w:hAnsi="GHEA Grapalat"/>
          <w:sz w:val="21"/>
          <w:szCs w:val="21"/>
          <w:lang w:val="es-ES"/>
        </w:rPr>
        <w:t>սահմանվում</w:t>
      </w:r>
      <w:proofErr w:type="spellEnd"/>
      <w:r w:rsidRPr="00C413A0">
        <w:rPr>
          <w:rFonts w:ascii="GHEA Grapalat" w:hAnsi="GHEA Grapalat"/>
          <w:sz w:val="21"/>
          <w:szCs w:val="21"/>
          <w:lang w:val="es-ES"/>
        </w:rPr>
        <w:t xml:space="preserve"> է՝ </w:t>
      </w:r>
      <w:proofErr w:type="spellStart"/>
      <w:r w:rsidRPr="00C413A0">
        <w:rPr>
          <w:rFonts w:ascii="GHEA Grapalat" w:hAnsi="GHEA Grapalat"/>
          <w:sz w:val="21"/>
          <w:szCs w:val="21"/>
          <w:lang w:val="es-ES"/>
        </w:rPr>
        <w:t>համաձայն</w:t>
      </w:r>
      <w:proofErr w:type="spellEnd"/>
      <w:r w:rsidRPr="00C413A0">
        <w:rPr>
          <w:rFonts w:ascii="GHEA Grapalat" w:hAnsi="GHEA Grapalat"/>
          <w:sz w:val="21"/>
          <w:szCs w:val="21"/>
          <w:lang w:val="es-ES"/>
        </w:rPr>
        <w:t xml:space="preserve"> հ</w:t>
      </w:r>
      <w:r w:rsidRPr="00C413A0">
        <w:rPr>
          <w:rFonts w:ascii="GHEA Grapalat" w:hAnsi="GHEA Grapalat" w:cs="Sylfaen"/>
          <w:sz w:val="21"/>
          <w:szCs w:val="21"/>
          <w:lang w:val="pt-BR"/>
        </w:rPr>
        <w:t>ավելված</w:t>
      </w:r>
      <w:r w:rsidRPr="00C413A0">
        <w:rPr>
          <w:rFonts w:ascii="GHEA Grapalat" w:hAnsi="GHEA Grapalat" w:cs="Sylfaen"/>
          <w:sz w:val="21"/>
          <w:szCs w:val="21"/>
          <w:lang w:val="es-ES"/>
        </w:rPr>
        <w:t xml:space="preserve"> 2-ի</w:t>
      </w:r>
      <w:r w:rsidRPr="00C413A0">
        <w:rPr>
          <w:rFonts w:ascii="GHEA Grapalat" w:hAnsi="GHEA Grapalat" w:cs="Tahoma"/>
          <w:sz w:val="21"/>
          <w:szCs w:val="21"/>
          <w:lang w:val="es-ES"/>
        </w:rPr>
        <w:t>։</w:t>
      </w:r>
      <w:r w:rsidRPr="00C413A0">
        <w:rPr>
          <w:rFonts w:ascii="GHEA Grapalat" w:hAnsi="GHEA Grapalat" w:cs="Times Armenian"/>
          <w:sz w:val="21"/>
          <w:szCs w:val="21"/>
          <w:lang w:val="es-ES"/>
        </w:rPr>
        <w:t xml:space="preserve"> </w:t>
      </w:r>
    </w:p>
    <w:p w14:paraId="024C781F" w14:textId="7529D392" w:rsidR="00F02279" w:rsidRPr="0093002B" w:rsidRDefault="00F02279" w:rsidP="003A7CCB">
      <w:pPr>
        <w:tabs>
          <w:tab w:val="left" w:pos="1134"/>
        </w:tabs>
        <w:ind w:firstLine="720"/>
        <w:jc w:val="both"/>
        <w:rPr>
          <w:rFonts w:ascii="GHEA Grapalat" w:hAnsi="GHEA Grapalat"/>
          <w:sz w:val="20"/>
          <w:szCs w:val="20"/>
          <w:lang w:val="es-ES"/>
        </w:rPr>
      </w:pPr>
      <w:r w:rsidRPr="0093002B">
        <w:rPr>
          <w:rFonts w:ascii="GHEA Grapalat" w:hAnsi="GHEA Grapalat" w:cs="Times Armenian"/>
          <w:sz w:val="20"/>
          <w:szCs w:val="20"/>
          <w:lang w:val="es-ES"/>
        </w:rPr>
        <w:t xml:space="preserve"> </w:t>
      </w:r>
    </w:p>
    <w:p w14:paraId="4E172C1B" w14:textId="0D46D499"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7156A175" w:rsidR="00F02279" w:rsidRPr="0093002B" w:rsidRDefault="00F02279" w:rsidP="00F02279">
      <w:pPr>
        <w:ind w:firstLine="720"/>
        <w:jc w:val="both"/>
        <w:rPr>
          <w:rFonts w:ascii="GHEA Grapalat" w:hAnsi="GHEA Grapalat" w:cs="Times Armenian"/>
          <w:sz w:val="20"/>
          <w:szCs w:val="20"/>
          <w:lang w:val="es-ES"/>
        </w:rPr>
      </w:pPr>
      <w:proofErr w:type="gramStart"/>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EB55E0D" w14:textId="77777777" w:rsidR="004B1B9E" w:rsidRPr="0093002B" w:rsidRDefault="004B1B9E" w:rsidP="00F02279">
      <w:pPr>
        <w:tabs>
          <w:tab w:val="left" w:pos="1276"/>
        </w:tabs>
        <w:ind w:firstLine="720"/>
        <w:jc w:val="both"/>
        <w:rPr>
          <w:rFonts w:ascii="GHEA Grapalat" w:hAnsi="GHEA Grapalat"/>
          <w:sz w:val="20"/>
          <w:szCs w:val="20"/>
          <w:lang w:val="es-ES"/>
        </w:rPr>
      </w:pPr>
    </w:p>
    <w:p w14:paraId="0177F853" w14:textId="5C26C52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56658D88"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proofErr w:type="gramEnd"/>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lastRenderedPageBreak/>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proofErr w:type="gramStart"/>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proofErr w:type="gramStart"/>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proofErr w:type="gramEnd"/>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65E7D04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0FD71D20" w14:textId="35789EE3"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77777777"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5B646AE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24938488" w14:textId="2C244A1D"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21F5B174"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1A429C92" w14:textId="1B73F97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 xml:space="preserve">աշխատանքային և տեխնիկական </w:t>
      </w:r>
      <w:proofErr w:type="gramStart"/>
      <w:r w:rsidR="00E934F6" w:rsidRPr="0093002B">
        <w:rPr>
          <w:rFonts w:ascii="GHEA Grapalat" w:hAnsi="GHEA Grapalat" w:cs="Sylfaen"/>
          <w:sz w:val="20"/>
          <w:szCs w:val="20"/>
          <w:lang w:val="pt-BR"/>
        </w:rPr>
        <w:t>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w:t>
      </w:r>
      <w:proofErr w:type="gramEnd"/>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285B9F" w14:textId="7F07C12A"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proofErr w:type="gramStart"/>
      <w:r w:rsidRPr="0093002B">
        <w:rPr>
          <w:rFonts w:ascii="GHEA Grapalat" w:hAnsi="GHEA Grapalat" w:cs="Sylfaen"/>
          <w:sz w:val="20"/>
          <w:szCs w:val="20"/>
          <w:lang w:val="pt-BR"/>
        </w:rPr>
        <w:t>(</w:t>
      </w:r>
      <w:r w:rsidR="00E6777B" w:rsidRPr="0093002B">
        <w:rPr>
          <w:rFonts w:ascii="GHEA Grapalat" w:hAnsi="GHEA Grapalat" w:cs="Sylfaen"/>
          <w:sz w:val="20"/>
          <w:szCs w:val="20"/>
          <w:lang w:val="pt-BR"/>
        </w:rPr>
        <w:t xml:space="preserve"> էլեկտրամատակարարման</w:t>
      </w:r>
      <w:proofErr w:type="gramEnd"/>
      <w:r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Pr="0093002B">
        <w:rPr>
          <w:rFonts w:ascii="GHEA Grapalat" w:hAnsi="GHEA Grapalat" w:cs="Sylfaen"/>
          <w:sz w:val="20"/>
          <w:szCs w:val="20"/>
          <w:lang w:val="pt-BR"/>
        </w:rPr>
        <w:t>և այլն) անհատական փորձարկում, մասնակցել սարքավորման համալիր փորձարկմանը։</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D9DC1B1"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հաշված</w:t>
      </w:r>
      <w:r w:rsidR="00967ED0" w:rsidRPr="00C7042B">
        <w:rPr>
          <w:rFonts w:ascii="GHEA Grapalat" w:hAnsi="GHEA Grapalat" w:cs="Sylfaen"/>
          <w:sz w:val="20"/>
          <w:szCs w:val="20"/>
          <w:lang w:val="es-ES"/>
        </w:rPr>
        <w:t xml:space="preserve"> </w:t>
      </w:r>
      <w:r w:rsidR="00967ED0" w:rsidRPr="00C7042B">
        <w:rPr>
          <w:rFonts w:ascii="GHEA Grapalat" w:hAnsi="GHEA Grapalat" w:cs="Sylfaen"/>
          <w:sz w:val="20"/>
          <w:szCs w:val="20"/>
          <w:lang w:val="hy-AM"/>
        </w:rPr>
        <w:t>առնվազն 365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8"/>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2D1F509C" w14:textId="4B355B90"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19"/>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77777777"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 xml:space="preserve">ված վերջնաժամկետին հաջորդող աշխատանքային օրը Պատվիրատուն </w:t>
      </w:r>
      <w:r w:rsidRPr="0093002B">
        <w:rPr>
          <w:rFonts w:ascii="GHEA Grapalat" w:hAnsi="GHEA Grapalat" w:cs="Sylfaen"/>
          <w:sz w:val="20"/>
          <w:szCs w:val="20"/>
          <w:lang w:val="pt-BR"/>
        </w:rPr>
        <w:lastRenderedPageBreak/>
        <w:t>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59067249"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4B1B9E">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041E5063"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3A7CCB">
        <w:rPr>
          <w:rFonts w:ascii="GHEA Grapalat" w:hAnsi="GHEA Grapalat" w:cs="Sylfaen"/>
          <w:sz w:val="20"/>
          <w:szCs w:val="20"/>
          <w:lang w:val="hy-AM"/>
        </w:rPr>
        <w:t>25-</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20"/>
      </w:r>
    </w:p>
    <w:p w14:paraId="56F428F3" w14:textId="20FCB7FE"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lastRenderedPageBreak/>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ՆԳ-ն հրավերով հրապարակված շինարարական աշխատանքների նախահաշվային գինն է.</w:t>
      </w:r>
    </w:p>
    <w:p w14:paraId="4356595F"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ՎԳ –ն ծավալաթերթ-նախահաշվով սահմանված աշխատանքների դիմաց վճարվող գումարն է:</w:t>
      </w:r>
    </w:p>
    <w:p w14:paraId="7A9CC2D6" w14:textId="77777777" w:rsidR="00C845E5" w:rsidRPr="004B1B9E" w:rsidRDefault="00C845E5" w:rsidP="00EC60BB">
      <w:pPr>
        <w:tabs>
          <w:tab w:val="left" w:pos="1276"/>
        </w:tabs>
        <w:ind w:firstLine="360"/>
        <w:jc w:val="both"/>
        <w:rPr>
          <w:rFonts w:ascii="GHEA Grapalat" w:hAnsi="GHEA Grapalat" w:cs="Sylfaen"/>
          <w:sz w:val="20"/>
          <w:szCs w:val="20"/>
          <w:lang w:val="hy-AM"/>
        </w:rPr>
      </w:pPr>
    </w:p>
    <w:p w14:paraId="7B957D65" w14:textId="7C57A8A7" w:rsidR="00F02279" w:rsidRPr="0093002B" w:rsidRDefault="00F02279" w:rsidP="00EC60BB">
      <w:pPr>
        <w:ind w:firstLine="27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7F9C3451"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113615" w:rsidRPr="0093002B">
        <w:rPr>
          <w:rFonts w:ascii="GHEA Grapalat" w:hAnsi="GHEA Grapalat" w:cs="Times Armenian"/>
          <w:sz w:val="20"/>
          <w:szCs w:val="20"/>
          <w:lang w:val="hy-AM"/>
        </w:rPr>
        <w:t>0,</w:t>
      </w:r>
      <w:r w:rsidR="001604A6">
        <w:rPr>
          <w:rFonts w:ascii="GHEA Grapalat" w:hAnsi="GHEA Grapalat" w:cs="Times Armenian"/>
          <w:sz w:val="20"/>
          <w:szCs w:val="20"/>
          <w:lang w:val="hy-AM"/>
        </w:rPr>
        <w:t>5</w:t>
      </w:r>
      <w:r w:rsidR="00113615" w:rsidRPr="0093002B">
        <w:rPr>
          <w:rFonts w:ascii="GHEA Grapalat" w:hAnsi="GHEA Grapalat" w:cs="Times Armenian"/>
          <w:sz w:val="20"/>
          <w:szCs w:val="20"/>
          <w:lang w:val="hy-AM"/>
        </w:rPr>
        <w:t xml:space="preserve"> (</w:t>
      </w:r>
      <w:r w:rsidR="00113615" w:rsidRPr="0093002B">
        <w:rPr>
          <w:rFonts w:ascii="GHEA Grapalat" w:hAnsi="GHEA Grapalat" w:cs="Sylfaen"/>
          <w:sz w:val="20"/>
          <w:szCs w:val="20"/>
          <w:lang w:val="hy-AM"/>
        </w:rPr>
        <w:t>զրո</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ամբողջ</w:t>
      </w:r>
      <w:r w:rsidR="00113615" w:rsidRPr="0093002B">
        <w:rPr>
          <w:rFonts w:ascii="GHEA Grapalat" w:hAnsi="GHEA Grapalat" w:cs="Arial"/>
          <w:sz w:val="20"/>
          <w:szCs w:val="20"/>
          <w:lang w:val="hy-AM"/>
        </w:rPr>
        <w:t xml:space="preserve"> </w:t>
      </w:r>
      <w:r w:rsidR="001604A6">
        <w:rPr>
          <w:rFonts w:ascii="GHEA Grapalat" w:hAnsi="GHEA Grapalat" w:cs="Arial"/>
          <w:sz w:val="20"/>
          <w:szCs w:val="20"/>
          <w:lang w:val="hy-AM"/>
        </w:rPr>
        <w:t>զրո հինգ</w:t>
      </w:r>
      <w:r w:rsidR="00113615" w:rsidRPr="0093002B">
        <w:rPr>
          <w:rFonts w:ascii="GHEA Grapalat" w:hAnsi="GHEA Grapalat" w:cs="Arial"/>
          <w:sz w:val="20"/>
          <w:szCs w:val="20"/>
          <w:lang w:val="hy-AM"/>
        </w:rPr>
        <w:t xml:space="preserve"> </w:t>
      </w:r>
      <w:r w:rsidR="001604A6">
        <w:rPr>
          <w:rFonts w:ascii="GHEA Grapalat" w:hAnsi="GHEA Grapalat" w:cs="Arial"/>
          <w:sz w:val="20"/>
          <w:szCs w:val="20"/>
          <w:lang w:val="hy-AM"/>
        </w:rPr>
        <w:t>տասն</w:t>
      </w:r>
      <w:r w:rsidR="00113615" w:rsidRPr="0093002B">
        <w:rPr>
          <w:rFonts w:ascii="GHEA Grapalat" w:hAnsi="GHEA Grapalat" w:cs="Sylfaen"/>
          <w:sz w:val="20"/>
          <w:szCs w:val="20"/>
          <w:lang w:val="hy-AM"/>
        </w:rPr>
        <w:t>որդական</w:t>
      </w:r>
      <w:r w:rsidR="00113615" w:rsidRPr="0093002B">
        <w:rPr>
          <w:rFonts w:ascii="GHEA Grapalat" w:hAnsi="GHEA Grapalat" w:cs="Arial"/>
          <w:sz w:val="20"/>
          <w:szCs w:val="20"/>
          <w:lang w:val="hy-AM"/>
        </w:rPr>
        <w:t>)</w:t>
      </w:r>
      <w:r w:rsidR="001E0CEE" w:rsidRPr="00FB1EC7">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5823A1E1"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1604A6" w:rsidRPr="0093002B">
        <w:rPr>
          <w:rFonts w:ascii="GHEA Grapalat" w:hAnsi="GHEA Grapalat" w:cs="Times Armenian"/>
          <w:sz w:val="20"/>
          <w:szCs w:val="20"/>
          <w:lang w:val="hy-AM"/>
        </w:rPr>
        <w:t>0,05 (</w:t>
      </w:r>
      <w:r w:rsidR="001604A6" w:rsidRPr="0093002B">
        <w:rPr>
          <w:rFonts w:ascii="GHEA Grapalat" w:hAnsi="GHEA Grapalat" w:cs="Sylfaen"/>
          <w:sz w:val="20"/>
          <w:szCs w:val="20"/>
          <w:lang w:val="hy-AM"/>
        </w:rPr>
        <w:t>զրո</w:t>
      </w:r>
      <w:r w:rsidR="001604A6" w:rsidRPr="0093002B">
        <w:rPr>
          <w:rFonts w:ascii="GHEA Grapalat" w:hAnsi="GHEA Grapalat" w:cs="Arial"/>
          <w:sz w:val="20"/>
          <w:szCs w:val="20"/>
          <w:lang w:val="hy-AM"/>
        </w:rPr>
        <w:t xml:space="preserve"> </w:t>
      </w:r>
      <w:r w:rsidR="001604A6" w:rsidRPr="0093002B">
        <w:rPr>
          <w:rFonts w:ascii="GHEA Grapalat" w:hAnsi="GHEA Grapalat" w:cs="Sylfaen"/>
          <w:sz w:val="20"/>
          <w:szCs w:val="20"/>
          <w:lang w:val="hy-AM"/>
        </w:rPr>
        <w:t>ամբողջ</w:t>
      </w:r>
      <w:r w:rsidR="001604A6" w:rsidRPr="0093002B">
        <w:rPr>
          <w:rFonts w:ascii="GHEA Grapalat" w:hAnsi="GHEA Grapalat" w:cs="Arial"/>
          <w:sz w:val="20"/>
          <w:szCs w:val="20"/>
          <w:lang w:val="hy-AM"/>
        </w:rPr>
        <w:t xml:space="preserve"> </w:t>
      </w:r>
      <w:r w:rsidR="001604A6" w:rsidRPr="0093002B">
        <w:rPr>
          <w:rFonts w:ascii="GHEA Grapalat" w:hAnsi="GHEA Grapalat" w:cs="Sylfaen"/>
          <w:sz w:val="20"/>
          <w:szCs w:val="20"/>
          <w:lang w:val="hy-AM"/>
        </w:rPr>
        <w:t>հինգ</w:t>
      </w:r>
      <w:r w:rsidR="001604A6" w:rsidRPr="0093002B">
        <w:rPr>
          <w:rFonts w:ascii="GHEA Grapalat" w:hAnsi="GHEA Grapalat" w:cs="Arial"/>
          <w:sz w:val="20"/>
          <w:szCs w:val="20"/>
          <w:lang w:val="hy-AM"/>
        </w:rPr>
        <w:t xml:space="preserve"> </w:t>
      </w:r>
      <w:r w:rsidR="001604A6" w:rsidRPr="0093002B">
        <w:rPr>
          <w:rFonts w:ascii="GHEA Grapalat" w:hAnsi="GHEA Grapalat" w:cs="Sylfaen"/>
          <w:sz w:val="20"/>
          <w:szCs w:val="20"/>
          <w:lang w:val="hy-AM"/>
        </w:rPr>
        <w:t>հարյուրերորդական</w:t>
      </w:r>
      <w:r w:rsidR="001604A6" w:rsidRPr="0093002B">
        <w:rPr>
          <w:rFonts w:ascii="GHEA Grapalat" w:hAnsi="GHEA Grapalat" w:cs="Arial"/>
          <w:sz w:val="20"/>
          <w:szCs w:val="20"/>
          <w:lang w:val="hy-AM"/>
        </w:rPr>
        <w:t>)</w:t>
      </w:r>
      <w:r w:rsidRPr="0093002B">
        <w:rPr>
          <w:rFonts w:ascii="GHEA Grapalat" w:hAnsi="GHEA Grapalat" w:cs="Sylfaen"/>
          <w:sz w:val="20"/>
          <w:szCs w:val="20"/>
          <w:lang w:val="hy-AM"/>
        </w:rPr>
        <w:t>:</w:t>
      </w:r>
      <w:r w:rsidR="00C07E00" w:rsidRPr="0093002B">
        <w:rPr>
          <w:rStyle w:val="FootnoteReference"/>
          <w:rFonts w:ascii="GHEA Grapalat" w:hAnsi="GHEA Grapalat" w:cs="Sylfaen"/>
          <w:sz w:val="20"/>
          <w:szCs w:val="20"/>
          <w:lang w:val="hy-AM"/>
        </w:rPr>
        <w:footnoteReference w:id="21"/>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779E213A" w:rsidR="00CA24B0" w:rsidRPr="0093002B" w:rsidRDefault="004B1B9E" w:rsidP="00CA24B0">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993BA8"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2"/>
      </w:r>
      <w:r w:rsidR="00CA24B0" w:rsidRPr="0093002B">
        <w:rPr>
          <w:rFonts w:ascii="GHEA Grapalat" w:hAnsi="GHEA Grapalat"/>
          <w:lang w:val="hy-AM"/>
        </w:rPr>
        <w:t>.</w:t>
      </w:r>
    </w:p>
    <w:tbl>
      <w:tblPr>
        <w:tblStyle w:val="TableGrid"/>
        <w:tblW w:w="0" w:type="auto"/>
        <w:jc w:val="center"/>
        <w:tblLook w:val="04A0" w:firstRow="1" w:lastRow="0" w:firstColumn="1" w:lastColumn="0" w:noHBand="0" w:noVBand="1"/>
      </w:tblPr>
      <w:tblGrid>
        <w:gridCol w:w="1389"/>
        <w:gridCol w:w="5040"/>
        <w:gridCol w:w="3736"/>
      </w:tblGrid>
      <w:tr w:rsidR="001604A6" w:rsidRPr="001604A6" w14:paraId="70BA3EE8"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8A4AD" w14:textId="77777777" w:rsidR="001604A6" w:rsidRPr="001604A6" w:rsidRDefault="001604A6" w:rsidP="001604A6">
            <w:pPr>
              <w:tabs>
                <w:tab w:val="left" w:pos="1276"/>
              </w:tabs>
              <w:ind w:firstLine="720"/>
              <w:jc w:val="both"/>
              <w:rPr>
                <w:rFonts w:ascii="GHEA Grapalat" w:hAnsi="GHEA Grapalat"/>
                <w:sz w:val="20"/>
                <w:szCs w:val="20"/>
                <w:lang w:val="hy-AM"/>
              </w:rPr>
            </w:pPr>
            <w:r w:rsidRPr="001604A6">
              <w:rPr>
                <w:rFonts w:ascii="GHEA Grapalat" w:hAnsi="GHEA Grapalat"/>
                <w:sz w:val="20"/>
                <w:szCs w:val="20"/>
              </w:rPr>
              <w:t>N</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4242DB" w14:textId="77777777" w:rsidR="001604A6" w:rsidRPr="001604A6" w:rsidRDefault="001604A6" w:rsidP="001604A6">
            <w:pPr>
              <w:tabs>
                <w:tab w:val="left" w:pos="1276"/>
              </w:tabs>
              <w:ind w:firstLine="720"/>
              <w:jc w:val="both"/>
              <w:rPr>
                <w:rFonts w:ascii="GHEA Grapalat" w:hAnsi="GHEA Grapalat"/>
                <w:sz w:val="20"/>
                <w:szCs w:val="20"/>
                <w:lang w:val="hy-AM"/>
              </w:rPr>
            </w:pPr>
            <w:r w:rsidRPr="001604A6">
              <w:rPr>
                <w:rFonts w:ascii="GHEA Grapalat" w:hAnsi="GHEA Grapalat"/>
                <w:sz w:val="20"/>
                <w:szCs w:val="20"/>
                <w:lang w:val="hy-AM"/>
              </w:rPr>
              <w:t>Խախտումը</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CCBD" w14:textId="77777777" w:rsidR="001604A6" w:rsidRPr="001604A6" w:rsidRDefault="001604A6" w:rsidP="001604A6">
            <w:pPr>
              <w:tabs>
                <w:tab w:val="left" w:pos="1276"/>
              </w:tabs>
              <w:ind w:firstLine="720"/>
              <w:jc w:val="both"/>
              <w:rPr>
                <w:rFonts w:ascii="GHEA Grapalat" w:hAnsi="GHEA Grapalat"/>
                <w:sz w:val="20"/>
                <w:szCs w:val="20"/>
                <w:lang w:val="hy-AM"/>
              </w:rPr>
            </w:pPr>
            <w:r w:rsidRPr="001604A6">
              <w:rPr>
                <w:rFonts w:ascii="GHEA Grapalat" w:hAnsi="GHEA Grapalat"/>
                <w:sz w:val="20"/>
                <w:szCs w:val="20"/>
                <w:lang w:val="hy-AM"/>
              </w:rPr>
              <w:t>Պատասխանատվությունը</w:t>
            </w:r>
          </w:p>
        </w:tc>
      </w:tr>
      <w:tr w:rsidR="001604A6" w:rsidRPr="001604A6" w14:paraId="77B623BF"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0C38BA"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1</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E90785"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Շինարարական հրապարակի պատշաճ կազմակերպումը, կահավորումը չկատարել</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D24BE4"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1604A6" w14:paraId="7C94F71C"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63FE3"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2</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4DB7B7"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Տեխնիկական անվտանգության նորմերի չպահպանելը</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8DAF8F"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1604A6" w14:paraId="31A314F7"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D8D82B"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3</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E9D226" w14:textId="041CB3AA"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Սանիտարահիգենիկ և բնապահպանական նորմերի չպահպանելը</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2FBE44"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1604A6" w14:paraId="280E5FF3"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680E89"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4</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029090"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70A248"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047D05" w14:paraId="11711099" w14:textId="77777777" w:rsidTr="001604A6">
        <w:trPr>
          <w:trHeight w:val="881"/>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83C52B"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5</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2FDEEF"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Համաձայն Քաղաքաշինության կոմիտեի կողմից սահմանված նորմերի տեսաձայնագրման սարքերի բացակայություն</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884846"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10% չափով</w:t>
            </w:r>
          </w:p>
          <w:p w14:paraId="6E4969E9"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Երկրորդ անգամ կրկնելու դեպքում՝ պայմանագրի խզում</w:t>
            </w:r>
          </w:p>
        </w:tc>
      </w:tr>
    </w:tbl>
    <w:p w14:paraId="62A3A3F3" w14:textId="782DD7FC"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lastRenderedPageBreak/>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6F8FE1B"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693917B7"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4E4FB360"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621143">
        <w:rPr>
          <w:rFonts w:ascii="GHEA Grapalat" w:hAnsi="GHEA Grapalat"/>
          <w:sz w:val="20"/>
          <w:lang w:val="pt-BR"/>
        </w:rPr>
        <w:t>Ընդ որում  սույն ենթակետի կիրառման դեպքում ենթակապալառու չի կարող հանդիսանալ ՀՀ կառավարության 20.06.2025թ. թիվ 817-Ա որոշմա</w:t>
      </w:r>
      <w:r w:rsidRPr="00621143">
        <w:rPr>
          <w:lang w:val="pt-BR"/>
        </w:rPr>
        <w:t xml:space="preserve"> </w:t>
      </w:r>
      <w:r w:rsidRPr="00621143">
        <w:rPr>
          <w:rFonts w:ascii="GHEA Grapalat" w:hAnsi="GHEA Grapalat"/>
          <w:sz w:val="20"/>
          <w:lang w:val="pt-BR"/>
        </w:rPr>
        <w:t>ն 2-թդ կետի 2-րդ ենթակետով նախատեսված ցուցակում ներառված կազմակերպությունը</w:t>
      </w:r>
      <w:r w:rsidRPr="0093002B">
        <w:rPr>
          <w:rFonts w:ascii="GHEA Grapalat" w:hAnsi="GHEA Grapalat" w:cs="Sylfaen"/>
          <w:sz w:val="20"/>
          <w:szCs w:val="20"/>
          <w:lang w:val="hy-AM"/>
        </w:rPr>
        <w:t>:</w:t>
      </w:r>
      <w:r w:rsidRPr="0093002B">
        <w:rPr>
          <w:rStyle w:val="FootnoteReference"/>
          <w:rFonts w:ascii="GHEA Grapalat" w:hAnsi="GHEA Grapalat" w:cs="Sylfaen"/>
          <w:sz w:val="20"/>
          <w:szCs w:val="20"/>
          <w:lang w:val="hy-AM"/>
        </w:rPr>
        <w:footnoteReference w:id="23"/>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sidRPr="0093002B">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4"/>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2D9F73C7" w:rsidR="004A1CC7"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AD368A6" w14:textId="77777777" w:rsidR="00AE51A3" w:rsidRDefault="00AE51A3" w:rsidP="00AE51A3">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25"/>
      </w:r>
    </w:p>
    <w:p w14:paraId="53F76B54" w14:textId="22A7A28A"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53AE2CCA"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00402F27">
        <w:rPr>
          <w:rFonts w:ascii="GHEA Grapalat" w:hAnsi="GHEA Grapalat" w:cs="Times Armenian"/>
          <w:sz w:val="20"/>
          <w:szCs w:val="20"/>
          <w:lang w:val="hy-AM"/>
        </w:rPr>
        <w:t xml:space="preserve">N 1, N 2, N 3, </w:t>
      </w:r>
      <w:r w:rsidR="00402F27">
        <w:rPr>
          <w:rFonts w:ascii="GHEA Grapalat" w:hAnsi="GHEA Grapalat" w:cs="Arial"/>
          <w:sz w:val="20"/>
          <w:szCs w:val="20"/>
          <w:lang w:val="hy-AM"/>
        </w:rPr>
        <w:t>N 4, N 4.1 և N 5</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1914222D" w14:textId="3B75EC41" w:rsidR="001E0CEE" w:rsidRDefault="001E0CEE" w:rsidP="001E0CEE">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sidR="00AE51A3">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sidR="00B575E9" w:rsidRPr="006723C9">
        <w:rPr>
          <w:rFonts w:ascii="GHEA Grapalat" w:hAnsi="GHEA Grapalat" w:cs="Sylfaen"/>
          <w:sz w:val="20"/>
          <w:szCs w:val="20"/>
          <w:lang w:val="hy-AM"/>
        </w:rPr>
        <w:t>Երևան</w:t>
      </w:r>
      <w:r w:rsidR="006723C9" w:rsidRPr="006723C9">
        <w:rPr>
          <w:rFonts w:ascii="GHEA Grapalat" w:hAnsi="GHEA Grapalat" w:cs="Sylfaen"/>
          <w:sz w:val="20"/>
          <w:szCs w:val="20"/>
          <w:lang w:val="hy-AM"/>
        </w:rPr>
        <w:t>ի</w:t>
      </w:r>
      <w:r w:rsidR="00B575E9" w:rsidRPr="006723C9">
        <w:rPr>
          <w:rFonts w:ascii="GHEA Grapalat" w:hAnsi="GHEA Grapalat" w:cs="Sylfaen"/>
          <w:sz w:val="20"/>
          <w:szCs w:val="20"/>
          <w:lang w:val="hy-AM"/>
        </w:rPr>
        <w:t xml:space="preserve"> քաղաք</w:t>
      </w:r>
      <w:r w:rsidR="006723C9" w:rsidRPr="006723C9">
        <w:rPr>
          <w:rFonts w:ascii="GHEA Grapalat" w:hAnsi="GHEA Grapalat" w:cs="Sylfaen"/>
          <w:sz w:val="20"/>
          <w:szCs w:val="20"/>
          <w:lang w:val="hy-AM"/>
        </w:rPr>
        <w:t>ապետարան</w:t>
      </w:r>
      <w:r w:rsidR="00B575E9" w:rsidRPr="006723C9">
        <w:rPr>
          <w:rFonts w:ascii="GHEA Grapalat" w:hAnsi="GHEA Grapalat" w:cs="Sylfaen"/>
          <w:sz w:val="20"/>
          <w:szCs w:val="20"/>
          <w:lang w:val="hy-AM"/>
        </w:rPr>
        <w:t>ի աշխատակազմ</w:t>
      </w:r>
      <w:r w:rsidR="006723C9" w:rsidRPr="006723C9">
        <w:rPr>
          <w:rFonts w:ascii="GHEA Grapalat" w:hAnsi="GHEA Grapalat" w:cs="Sylfaen"/>
          <w:sz w:val="20"/>
          <w:szCs w:val="20"/>
          <w:lang w:val="hy-AM"/>
        </w:rPr>
        <w:t>ի շինարարության և բարեկարգման վարչությունը</w:t>
      </w:r>
      <w:r w:rsidR="00B87DA2" w:rsidRPr="006723C9">
        <w:rPr>
          <w:rFonts w:ascii="GHEA Grapalat" w:hAnsi="GHEA Grapalat" w:cs="Sylfaen"/>
          <w:sz w:val="20"/>
          <w:szCs w:val="20"/>
          <w:lang w:val="hy-AM"/>
        </w:rPr>
        <w:t>:</w:t>
      </w:r>
    </w:p>
    <w:p w14:paraId="3BCE4DD4" w14:textId="44CBBF05" w:rsidR="00C959F1" w:rsidRDefault="00C959F1" w:rsidP="00C959F1">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lastRenderedPageBreak/>
        <w:t>8.1</w:t>
      </w:r>
      <w:r w:rsidR="00AE51A3">
        <w:rPr>
          <w:rFonts w:ascii="GHEA Grapalat" w:hAnsi="GHEA Grapalat"/>
          <w:sz w:val="20"/>
          <w:szCs w:val="20"/>
          <w:lang w:val="hy-AM" w:eastAsia="ru-RU"/>
        </w:rPr>
        <w:t>6</w:t>
      </w:r>
      <w:r w:rsidRPr="00FB1EC7">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FB1EC7">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Pr="005D36B1">
        <w:rPr>
          <w:rFonts w:ascii="GHEA Grapalat" w:hAnsi="GHEA Grapalat"/>
          <w:sz w:val="20"/>
          <w:szCs w:val="20"/>
          <w:lang w:val="hy-AM" w:eastAsia="ru-RU"/>
        </w:rPr>
        <w:t>քսանհինգապատիկը, ապա Պատվիրատուի կողմից համաձայնագիր կկնքվի, եթե Կապալառուի կողմից տուժանքի ձևով ներկայացված որակավորման և պայմանագրի ապահովումներ</w:t>
      </w:r>
      <w:r>
        <w:rPr>
          <w:rFonts w:ascii="GHEA Grapalat" w:hAnsi="GHEA Grapalat"/>
          <w:sz w:val="20"/>
          <w:szCs w:val="20"/>
          <w:lang w:val="hy-AM" w:eastAsia="ru-RU"/>
        </w:rPr>
        <w:t xml:space="preserve">ը </w:t>
      </w:r>
      <w:r w:rsidRPr="005D36B1">
        <w:rPr>
          <w:rFonts w:ascii="GHEA Grapalat" w:hAnsi="GHEA Grapalat"/>
          <w:sz w:val="20"/>
          <w:szCs w:val="20"/>
          <w:lang w:val="hy-AM" w:eastAsia="ru-RU"/>
        </w:rPr>
        <w:t>փոխարինվում են  երաշխիքով կամ կանխիկ փողով` հաշվի առնելով ՀՀ կառավարության 2017 թվականի մայիսի 4-ի N 526-Ն որոշման N 1 հավելվածի 32-րդ կետի</w:t>
      </w:r>
      <w:r w:rsidRPr="007F3D95">
        <w:rPr>
          <w:rFonts w:ascii="GHEA Grapalat" w:hAnsi="GHEA Grapalat"/>
          <w:sz w:val="20"/>
          <w:szCs w:val="20"/>
          <w:lang w:val="hy-AM" w:eastAsia="ru-RU"/>
        </w:rPr>
        <w:t xml:space="preserve"> 1-ին ենթակետի «գ» և</w:t>
      </w:r>
      <w:r w:rsidRPr="005D36B1">
        <w:rPr>
          <w:rFonts w:ascii="GHEA Grapalat" w:hAnsi="GHEA Grapalat"/>
          <w:sz w:val="20"/>
          <w:szCs w:val="20"/>
          <w:lang w:val="hy-AM" w:eastAsia="ru-RU"/>
        </w:rPr>
        <w:t xml:space="preserve"> 17-րդ ենթակետի «բ» պարբերութ</w:t>
      </w:r>
      <w:r w:rsidRPr="007F3D95">
        <w:rPr>
          <w:rFonts w:ascii="GHEA Grapalat" w:hAnsi="GHEA Grapalat"/>
          <w:sz w:val="20"/>
          <w:szCs w:val="20"/>
          <w:lang w:val="hy-AM" w:eastAsia="ru-RU"/>
        </w:rPr>
        <w:t>յունների</w:t>
      </w:r>
      <w:r w:rsidRPr="005D36B1">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 աշխատանքային օրվա ընթացքում։ Հակառակ դեպքում պայմանագիրը Պատվիրատուի կողմից միակողմանիորեն լուծվում է:</w:t>
      </w:r>
      <w:r w:rsidRPr="005D36B1">
        <w:rPr>
          <w:rFonts w:ascii="GHEA Grapalat" w:hAnsi="GHEA Grapalat"/>
          <w:sz w:val="20"/>
          <w:szCs w:val="20"/>
          <w:vertAlign w:val="superscript"/>
          <w:lang w:val="hy-AM" w:eastAsia="ru-RU"/>
        </w:rPr>
        <w:t>35</w:t>
      </w:r>
      <w:r w:rsidRPr="005D36B1">
        <w:rPr>
          <w:rStyle w:val="FootnoteReference"/>
          <w:rFonts w:ascii="GHEA Grapalat" w:hAnsi="GHEA Grapalat"/>
          <w:color w:val="FFFFFF"/>
          <w:sz w:val="20"/>
          <w:szCs w:val="20"/>
          <w:lang w:val="hy-AM" w:eastAsia="ru-RU"/>
        </w:rPr>
        <w:footnoteReference w:id="26"/>
      </w:r>
    </w:p>
    <w:p w14:paraId="606232ED" w14:textId="77777777" w:rsidR="00C959F1" w:rsidRPr="008D72DB" w:rsidRDefault="00C959F1" w:rsidP="001E0CEE">
      <w:pPr>
        <w:ind w:firstLine="708"/>
        <w:jc w:val="both"/>
        <w:rPr>
          <w:rFonts w:ascii="GHEA Grapalat" w:hAnsi="GHEA Grapalat" w:cs="Sylfaen"/>
          <w:b/>
          <w:bCs/>
          <w:sz w:val="20"/>
          <w:szCs w:val="20"/>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545BDE">
          <w:footnotePr>
            <w:pos w:val="beneathText"/>
          </w:footnotePr>
          <w:pgSz w:w="11906" w:h="16838" w:code="9"/>
          <w:pgMar w:top="533" w:right="707" w:bottom="720" w:left="663" w:header="561" w:footer="561" w:gutter="0"/>
          <w:cols w:space="720"/>
        </w:sectPr>
      </w:pPr>
    </w:p>
    <w:p w14:paraId="2A64F3EF" w14:textId="77777777"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9488C5F" w14:textId="77777777" w:rsidR="001E0CEE" w:rsidRPr="00FB1EC7" w:rsidRDefault="001E0CEE" w:rsidP="001E0CEE">
      <w:pPr>
        <w:jc w:val="center"/>
        <w:rPr>
          <w:rFonts w:ascii="GHEA Grapalat" w:hAnsi="GHEA Grapalat" w:cs="Sylfaen"/>
          <w:b/>
          <w:lang w:val="hy-AM"/>
        </w:rPr>
      </w:pPr>
    </w:p>
    <w:p w14:paraId="081881F8" w14:textId="77777777" w:rsidR="00363377" w:rsidRPr="00636701" w:rsidRDefault="00363377" w:rsidP="00024FD9">
      <w:pPr>
        <w:jc w:val="right"/>
        <w:rPr>
          <w:rFonts w:ascii="GHEA Grapalat" w:hAnsi="GHEA Grapalat"/>
          <w:bCs/>
          <w:sz w:val="16"/>
          <w:szCs w:val="16"/>
          <w:lang w:val="hy-AM"/>
        </w:rPr>
      </w:pPr>
    </w:p>
    <w:p w14:paraId="6ADB085C" w14:textId="77777777" w:rsidR="006B7A02" w:rsidRPr="007A1E94" w:rsidRDefault="006B7A02" w:rsidP="001E0CEE">
      <w:pPr>
        <w:jc w:val="center"/>
        <w:rPr>
          <w:rFonts w:ascii="GHEA Grapalat" w:hAnsi="GHEA Grapalat"/>
          <w:b/>
          <w:lang w:val="hy-AM"/>
        </w:rPr>
      </w:pPr>
    </w:p>
    <w:p w14:paraId="0230AB7D" w14:textId="1A904FC1" w:rsidR="001E0CEE" w:rsidRDefault="001E0CEE" w:rsidP="001E0CEE">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45C004CB" w14:textId="77777777" w:rsidR="00224CE7" w:rsidRDefault="00224CE7" w:rsidP="00224CE7">
      <w:pPr>
        <w:ind w:firstLine="567"/>
        <w:jc w:val="center"/>
        <w:rPr>
          <w:rFonts w:ascii="GHEA Grapalat" w:hAnsi="GHEA Grapalat"/>
          <w:i/>
          <w:lang w:val="pt-BR"/>
        </w:rPr>
      </w:pPr>
    </w:p>
    <w:p w14:paraId="18D15B9E" w14:textId="7284B217" w:rsidR="00784666" w:rsidRDefault="00224CE7" w:rsidP="00224CE7">
      <w:pPr>
        <w:ind w:firstLine="567"/>
        <w:jc w:val="center"/>
        <w:rPr>
          <w:rFonts w:ascii="GHEA Grapalat" w:hAnsi="GHEA Grapalat"/>
          <w:iCs/>
          <w:sz w:val="20"/>
          <w:szCs w:val="20"/>
          <w:lang w:val="pt-BR"/>
        </w:rPr>
      </w:pPr>
      <w:r>
        <w:rPr>
          <w:rFonts w:ascii="GHEA Grapalat" w:hAnsi="GHEA Grapalat"/>
          <w:iCs/>
          <w:sz w:val="20"/>
          <w:szCs w:val="20"/>
          <w:lang w:val="pt-BR"/>
        </w:rPr>
        <w:t xml:space="preserve">                                                                                                                                  </w:t>
      </w:r>
      <w:r w:rsidR="00EF4B74" w:rsidRPr="00EF4B74">
        <w:rPr>
          <w:rFonts w:ascii="GHEA Grapalat" w:hAnsi="GHEA Grapalat"/>
          <w:iCs/>
          <w:sz w:val="20"/>
          <w:szCs w:val="20"/>
          <w:lang w:val="pt-BR"/>
        </w:rPr>
        <w:t>Հազար դրամ</w:t>
      </w:r>
    </w:p>
    <w:p w14:paraId="5852A522" w14:textId="77777777" w:rsidR="0078769B" w:rsidRDefault="0078769B" w:rsidP="00224CE7">
      <w:pPr>
        <w:ind w:firstLine="567"/>
        <w:jc w:val="center"/>
        <w:rPr>
          <w:rFonts w:ascii="GHEA Grapalat" w:hAnsi="GHEA Grapalat"/>
          <w:iCs/>
          <w:sz w:val="20"/>
          <w:szCs w:val="20"/>
          <w:lang w:val="pt-BR"/>
        </w:rPr>
      </w:pPr>
    </w:p>
    <w:p w14:paraId="56272FB4" w14:textId="77777777" w:rsidR="00C52ED5" w:rsidRDefault="00C52ED5" w:rsidP="00224CE7">
      <w:pPr>
        <w:ind w:firstLine="567"/>
        <w:jc w:val="center"/>
        <w:rPr>
          <w:rFonts w:ascii="GHEA Grapalat" w:hAnsi="GHEA Grapalat"/>
          <w:iCs/>
          <w:sz w:val="20"/>
          <w:szCs w:val="20"/>
          <w:lang w:val="pt-BR"/>
        </w:rPr>
      </w:pPr>
    </w:p>
    <w:tbl>
      <w:tblPr>
        <w:tblW w:w="4509" w:type="pct"/>
        <w:tblInd w:w="445" w:type="dxa"/>
        <w:tblLook w:val="04A0" w:firstRow="1" w:lastRow="0" w:firstColumn="1" w:lastColumn="0" w:noHBand="0" w:noVBand="1"/>
      </w:tblPr>
      <w:tblGrid>
        <w:gridCol w:w="901"/>
        <w:gridCol w:w="5933"/>
        <w:gridCol w:w="1295"/>
        <w:gridCol w:w="1753"/>
        <w:gridCol w:w="1905"/>
        <w:gridCol w:w="2253"/>
        <w:gridCol w:w="6"/>
      </w:tblGrid>
      <w:tr w:rsidR="0090345F" w:rsidRPr="00CD413F" w14:paraId="41C5F4B1" w14:textId="77777777" w:rsidTr="00186A1D">
        <w:trPr>
          <w:gridAfter w:val="1"/>
          <w:wAfter w:w="2" w:type="pct"/>
          <w:trHeight w:val="276"/>
        </w:trPr>
        <w:tc>
          <w:tcPr>
            <w:tcW w:w="321" w:type="pct"/>
            <w:vMerge w:val="restart"/>
            <w:tcBorders>
              <w:top w:val="single" w:sz="4" w:space="0" w:color="auto"/>
              <w:left w:val="single" w:sz="4" w:space="0" w:color="auto"/>
              <w:bottom w:val="single" w:sz="4" w:space="0" w:color="000000"/>
              <w:right w:val="single" w:sz="4" w:space="0" w:color="auto"/>
            </w:tcBorders>
            <w:vAlign w:val="center"/>
            <w:hideMark/>
          </w:tcPr>
          <w:p w14:paraId="505F2F7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Ð/Ñ</w:t>
            </w:r>
          </w:p>
        </w:tc>
        <w:tc>
          <w:tcPr>
            <w:tcW w:w="2112" w:type="pct"/>
            <w:vMerge w:val="restart"/>
            <w:tcBorders>
              <w:top w:val="single" w:sz="4" w:space="0" w:color="auto"/>
              <w:left w:val="single" w:sz="4" w:space="0" w:color="auto"/>
              <w:bottom w:val="single" w:sz="4" w:space="0" w:color="000000"/>
              <w:right w:val="single" w:sz="4" w:space="0" w:color="auto"/>
            </w:tcBorders>
            <w:vAlign w:val="center"/>
            <w:hideMark/>
          </w:tcPr>
          <w:p w14:paraId="6EABA9E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²ßË³ï³ÝùÝ»ñÇ ¨ Í³Ëë»ñÇ ³Ýí³ÝáõÙÁ</w:t>
            </w:r>
          </w:p>
        </w:tc>
        <w:tc>
          <w:tcPr>
            <w:tcW w:w="461" w:type="pct"/>
            <w:vMerge w:val="restart"/>
            <w:tcBorders>
              <w:top w:val="single" w:sz="4" w:space="0" w:color="auto"/>
              <w:left w:val="single" w:sz="4" w:space="0" w:color="auto"/>
              <w:bottom w:val="single" w:sz="4" w:space="0" w:color="000000"/>
              <w:right w:val="single" w:sz="4" w:space="0" w:color="auto"/>
            </w:tcBorders>
            <w:textDirection w:val="btLr"/>
            <w:vAlign w:val="center"/>
            <w:hideMark/>
          </w:tcPr>
          <w:p w14:paraId="4AA241C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â³÷Ç ÙÇ³íáñÁ</w:t>
            </w:r>
          </w:p>
        </w:tc>
        <w:tc>
          <w:tcPr>
            <w:tcW w:w="624" w:type="pct"/>
            <w:vMerge w:val="restart"/>
            <w:tcBorders>
              <w:top w:val="single" w:sz="4" w:space="0" w:color="auto"/>
              <w:left w:val="single" w:sz="4" w:space="0" w:color="auto"/>
              <w:bottom w:val="single" w:sz="4" w:space="0" w:color="000000"/>
              <w:right w:val="single" w:sz="4" w:space="0" w:color="auto"/>
            </w:tcBorders>
            <w:textDirection w:val="btLr"/>
            <w:vAlign w:val="center"/>
            <w:hideMark/>
          </w:tcPr>
          <w:p w14:paraId="4DC1A1E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ø³Ý³ÏÁ</w:t>
            </w:r>
          </w:p>
        </w:tc>
        <w:tc>
          <w:tcPr>
            <w:tcW w:w="678" w:type="pct"/>
            <w:vMerge w:val="restart"/>
            <w:tcBorders>
              <w:top w:val="single" w:sz="4" w:space="0" w:color="auto"/>
              <w:left w:val="single" w:sz="4" w:space="0" w:color="auto"/>
              <w:bottom w:val="single" w:sz="4" w:space="0" w:color="000000"/>
              <w:right w:val="nil"/>
            </w:tcBorders>
            <w:textDirection w:val="btLr"/>
            <w:vAlign w:val="center"/>
            <w:hideMark/>
          </w:tcPr>
          <w:p w14:paraId="186C8FAE"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Armenian"/>
                <w:sz w:val="18"/>
                <w:szCs w:val="18"/>
              </w:rPr>
              <w:t>»Ï</w:t>
            </w:r>
            <w:r w:rsidRPr="00CD413F">
              <w:rPr>
                <w:rFonts w:ascii="Arial Armenian" w:hAnsi="Arial Armenian" w:cs="Arial"/>
                <w:sz w:val="18"/>
                <w:szCs w:val="18"/>
              </w:rPr>
              <w:t xml:space="preserve"> </w:t>
            </w:r>
            <w:r w:rsidRPr="00CD413F">
              <w:rPr>
                <w:rFonts w:ascii="Arial Armenian" w:hAnsi="Arial Armenian" w:cs="Arial Armenian"/>
                <w:sz w:val="18"/>
                <w:szCs w:val="18"/>
              </w:rPr>
              <w:t>ÙÇ³íáñÇ</w:t>
            </w:r>
            <w:r w:rsidRPr="00CD413F">
              <w:rPr>
                <w:rFonts w:ascii="Arial Armenian" w:hAnsi="Arial Armenian" w:cs="Arial"/>
                <w:sz w:val="18"/>
                <w:szCs w:val="18"/>
              </w:rPr>
              <w:t xml:space="preserve"> </w:t>
            </w:r>
            <w:proofErr w:type="spellStart"/>
            <w:r w:rsidRPr="00CD413F">
              <w:rPr>
                <w:rFonts w:ascii="Sylfaen" w:hAnsi="Sylfaen" w:cs="Sylfaen"/>
                <w:sz w:val="18"/>
                <w:szCs w:val="18"/>
              </w:rPr>
              <w:t>արժեքը</w:t>
            </w:r>
            <w:proofErr w:type="spellEnd"/>
          </w:p>
        </w:tc>
        <w:tc>
          <w:tcPr>
            <w:tcW w:w="802" w:type="pct"/>
            <w:vMerge w:val="restart"/>
            <w:tcBorders>
              <w:top w:val="single" w:sz="4" w:space="0" w:color="auto"/>
              <w:left w:val="single" w:sz="4" w:space="0" w:color="auto"/>
              <w:bottom w:val="single" w:sz="4" w:space="0" w:color="000000"/>
              <w:right w:val="single" w:sz="4" w:space="0" w:color="auto"/>
            </w:tcBorders>
            <w:textDirection w:val="btLr"/>
            <w:vAlign w:val="center"/>
            <w:hideMark/>
          </w:tcPr>
          <w:p w14:paraId="17D0D69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Ընդամենը</w:t>
            </w:r>
            <w:proofErr w:type="spellEnd"/>
          </w:p>
        </w:tc>
      </w:tr>
      <w:tr w:rsidR="0090345F" w:rsidRPr="00CD413F" w14:paraId="1F3E8A13" w14:textId="77777777" w:rsidTr="00186A1D">
        <w:trPr>
          <w:gridAfter w:val="1"/>
          <w:wAfter w:w="2" w:type="pct"/>
          <w:trHeight w:val="1092"/>
        </w:trPr>
        <w:tc>
          <w:tcPr>
            <w:tcW w:w="321" w:type="pct"/>
            <w:vMerge/>
            <w:tcBorders>
              <w:top w:val="single" w:sz="4" w:space="0" w:color="auto"/>
              <w:left w:val="single" w:sz="4" w:space="0" w:color="auto"/>
              <w:bottom w:val="single" w:sz="4" w:space="0" w:color="000000"/>
              <w:right w:val="single" w:sz="4" w:space="0" w:color="auto"/>
            </w:tcBorders>
            <w:vAlign w:val="center"/>
            <w:hideMark/>
          </w:tcPr>
          <w:p w14:paraId="6248F1DB" w14:textId="77777777" w:rsidR="00FD7A51" w:rsidRPr="00CD413F" w:rsidRDefault="00FD7A51" w:rsidP="002F1890">
            <w:pPr>
              <w:rPr>
                <w:rFonts w:ascii="Arial Armenian" w:hAnsi="Arial Armenian" w:cs="Arial"/>
                <w:sz w:val="18"/>
                <w:szCs w:val="18"/>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23734A4F" w14:textId="77777777" w:rsidR="00FD7A51" w:rsidRPr="00CD413F" w:rsidRDefault="00FD7A51" w:rsidP="002F1890">
            <w:pPr>
              <w:rPr>
                <w:rFonts w:ascii="Arial Armenian" w:hAnsi="Arial Armenian" w:cs="Arial"/>
                <w:sz w:val="18"/>
                <w:szCs w:val="18"/>
              </w:rPr>
            </w:pPr>
          </w:p>
        </w:tc>
        <w:tc>
          <w:tcPr>
            <w:tcW w:w="461" w:type="pct"/>
            <w:vMerge/>
            <w:tcBorders>
              <w:top w:val="single" w:sz="4" w:space="0" w:color="auto"/>
              <w:left w:val="single" w:sz="4" w:space="0" w:color="auto"/>
              <w:bottom w:val="single" w:sz="4" w:space="0" w:color="000000"/>
              <w:right w:val="single" w:sz="4" w:space="0" w:color="auto"/>
            </w:tcBorders>
            <w:vAlign w:val="center"/>
            <w:hideMark/>
          </w:tcPr>
          <w:p w14:paraId="18F673D2" w14:textId="77777777" w:rsidR="00FD7A51" w:rsidRPr="00CD413F" w:rsidRDefault="00FD7A51" w:rsidP="002F1890">
            <w:pPr>
              <w:rPr>
                <w:rFonts w:ascii="Arial Armenian" w:hAnsi="Arial Armenian" w:cs="Arial"/>
                <w:sz w:val="18"/>
                <w:szCs w:val="18"/>
              </w:rPr>
            </w:pPr>
          </w:p>
        </w:tc>
        <w:tc>
          <w:tcPr>
            <w:tcW w:w="624" w:type="pct"/>
            <w:vMerge/>
            <w:tcBorders>
              <w:top w:val="single" w:sz="4" w:space="0" w:color="auto"/>
              <w:left w:val="single" w:sz="4" w:space="0" w:color="auto"/>
              <w:bottom w:val="single" w:sz="4" w:space="0" w:color="000000"/>
              <w:right w:val="single" w:sz="4" w:space="0" w:color="auto"/>
            </w:tcBorders>
            <w:vAlign w:val="center"/>
            <w:hideMark/>
          </w:tcPr>
          <w:p w14:paraId="41C5FED4" w14:textId="77777777" w:rsidR="00FD7A51" w:rsidRPr="00CD413F" w:rsidRDefault="00FD7A51" w:rsidP="002F1890">
            <w:pPr>
              <w:rPr>
                <w:rFonts w:ascii="Arial Armenian" w:hAnsi="Arial Armenian" w:cs="Arial"/>
                <w:sz w:val="18"/>
                <w:szCs w:val="18"/>
              </w:rPr>
            </w:pPr>
          </w:p>
        </w:tc>
        <w:tc>
          <w:tcPr>
            <w:tcW w:w="678" w:type="pct"/>
            <w:vMerge/>
            <w:tcBorders>
              <w:top w:val="single" w:sz="4" w:space="0" w:color="auto"/>
              <w:left w:val="single" w:sz="4" w:space="0" w:color="auto"/>
              <w:bottom w:val="single" w:sz="4" w:space="0" w:color="000000"/>
              <w:right w:val="nil"/>
            </w:tcBorders>
            <w:vAlign w:val="center"/>
            <w:hideMark/>
          </w:tcPr>
          <w:p w14:paraId="63CDE60D" w14:textId="77777777" w:rsidR="00FD7A51" w:rsidRPr="00CD413F" w:rsidRDefault="00FD7A51" w:rsidP="002F1890">
            <w:pPr>
              <w:rPr>
                <w:rFonts w:ascii="Arial Armenian" w:hAnsi="Arial Armenian" w:cs="Arial"/>
                <w:sz w:val="18"/>
                <w:szCs w:val="18"/>
              </w:rPr>
            </w:pPr>
          </w:p>
        </w:tc>
        <w:tc>
          <w:tcPr>
            <w:tcW w:w="802" w:type="pct"/>
            <w:vMerge/>
            <w:tcBorders>
              <w:top w:val="single" w:sz="4" w:space="0" w:color="auto"/>
              <w:left w:val="single" w:sz="4" w:space="0" w:color="auto"/>
              <w:bottom w:val="single" w:sz="4" w:space="0" w:color="000000"/>
              <w:right w:val="single" w:sz="4" w:space="0" w:color="auto"/>
            </w:tcBorders>
            <w:vAlign w:val="center"/>
            <w:hideMark/>
          </w:tcPr>
          <w:p w14:paraId="6CFF7529" w14:textId="77777777" w:rsidR="00FD7A51" w:rsidRPr="00CD413F" w:rsidRDefault="00FD7A51" w:rsidP="002F1890">
            <w:pPr>
              <w:rPr>
                <w:rFonts w:ascii="Arial Armenian" w:hAnsi="Arial Armenian" w:cs="Arial"/>
                <w:sz w:val="18"/>
                <w:szCs w:val="18"/>
              </w:rPr>
            </w:pPr>
          </w:p>
        </w:tc>
      </w:tr>
      <w:tr w:rsidR="0090345F" w:rsidRPr="00CD413F" w14:paraId="224FF39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3D43CF3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hideMark/>
          </w:tcPr>
          <w:p w14:paraId="6D70984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461" w:type="pct"/>
            <w:tcBorders>
              <w:top w:val="nil"/>
              <w:left w:val="nil"/>
              <w:bottom w:val="single" w:sz="4" w:space="0" w:color="auto"/>
              <w:right w:val="single" w:sz="4" w:space="0" w:color="auto"/>
            </w:tcBorders>
            <w:hideMark/>
          </w:tcPr>
          <w:p w14:paraId="138E402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624" w:type="pct"/>
            <w:tcBorders>
              <w:top w:val="nil"/>
              <w:left w:val="nil"/>
              <w:bottom w:val="single" w:sz="4" w:space="0" w:color="auto"/>
              <w:right w:val="single" w:sz="4" w:space="0" w:color="auto"/>
            </w:tcBorders>
            <w:hideMark/>
          </w:tcPr>
          <w:p w14:paraId="533FA461" w14:textId="0A3D935A"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678" w:type="pct"/>
            <w:tcBorders>
              <w:top w:val="nil"/>
              <w:left w:val="nil"/>
              <w:bottom w:val="single" w:sz="4" w:space="0" w:color="auto"/>
              <w:right w:val="single" w:sz="4" w:space="0" w:color="auto"/>
            </w:tcBorders>
            <w:hideMark/>
          </w:tcPr>
          <w:p w14:paraId="4B920E61" w14:textId="48AD6DA3"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802" w:type="pct"/>
            <w:tcBorders>
              <w:top w:val="nil"/>
              <w:left w:val="nil"/>
              <w:bottom w:val="single" w:sz="4" w:space="0" w:color="auto"/>
              <w:right w:val="single" w:sz="4" w:space="0" w:color="auto"/>
            </w:tcBorders>
            <w:hideMark/>
          </w:tcPr>
          <w:p w14:paraId="3D3E83B8" w14:textId="596B7136"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r>
      <w:tr w:rsidR="00FD7A51" w:rsidRPr="00CD413F" w14:paraId="66CDB5C8"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bottom"/>
            <w:hideMark/>
          </w:tcPr>
          <w:p w14:paraId="70401E0C" w14:textId="77777777" w:rsidR="00FD7A51" w:rsidRPr="00CD413F" w:rsidRDefault="00FD7A51" w:rsidP="002F1890">
            <w:pPr>
              <w:jc w:val="center"/>
              <w:rPr>
                <w:rFonts w:ascii="Arial Armenian" w:hAnsi="Arial Armenian" w:cs="Arial"/>
                <w:b/>
                <w:bCs/>
                <w:sz w:val="18"/>
                <w:szCs w:val="18"/>
              </w:rPr>
            </w:pPr>
            <w:r w:rsidRPr="00CD413F">
              <w:rPr>
                <w:rFonts w:ascii="Arial Armenian" w:hAnsi="Arial Armenian" w:cs="Arial"/>
                <w:b/>
                <w:bCs/>
                <w:sz w:val="18"/>
                <w:szCs w:val="18"/>
              </w:rPr>
              <w:t>1.</w:t>
            </w:r>
            <w:r w:rsidRPr="00CD413F">
              <w:rPr>
                <w:rFonts w:ascii="Sylfaen" w:hAnsi="Sylfaen" w:cs="Sylfaen"/>
                <w:b/>
                <w:bCs/>
                <w:sz w:val="18"/>
                <w:szCs w:val="18"/>
              </w:rPr>
              <w:t>Ճանապարհային</w:t>
            </w:r>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մաս</w:t>
            </w:r>
            <w:proofErr w:type="spellEnd"/>
          </w:p>
        </w:tc>
      </w:tr>
      <w:tr w:rsidR="00FD7A51" w:rsidRPr="00CD413F" w14:paraId="797398F9"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bottom"/>
            <w:hideMark/>
          </w:tcPr>
          <w:p w14:paraId="7CC3AA92" w14:textId="77777777" w:rsidR="00FD7A51" w:rsidRPr="00CD413F" w:rsidRDefault="00FD7A51" w:rsidP="002F1890">
            <w:pPr>
              <w:jc w:val="center"/>
              <w:rPr>
                <w:rFonts w:ascii="Arial Armenian" w:hAnsi="Arial Armenian" w:cs="Arial"/>
                <w:b/>
                <w:bCs/>
                <w:sz w:val="18"/>
                <w:szCs w:val="18"/>
              </w:rPr>
            </w:pPr>
            <w:r w:rsidRPr="00CD413F">
              <w:rPr>
                <w:rFonts w:ascii="Arial Armenian" w:hAnsi="Arial Armenian" w:cs="Arial"/>
                <w:b/>
                <w:bCs/>
                <w:sz w:val="18"/>
                <w:szCs w:val="18"/>
              </w:rPr>
              <w:t xml:space="preserve">1.1 </w:t>
            </w:r>
            <w:proofErr w:type="spellStart"/>
            <w:r w:rsidRPr="00CD413F">
              <w:rPr>
                <w:rFonts w:ascii="Sylfaen" w:hAnsi="Sylfaen" w:cs="Sylfaen"/>
                <w:b/>
                <w:bCs/>
                <w:sz w:val="18"/>
                <w:szCs w:val="18"/>
              </w:rPr>
              <w:t>Հողային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աշխատանքներ</w:t>
            </w:r>
            <w:proofErr w:type="spellEnd"/>
          </w:p>
        </w:tc>
      </w:tr>
      <w:tr w:rsidR="0090345F" w:rsidRPr="00CD413F" w14:paraId="1FF8EC3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2C0851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0EBD935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r w:rsidRPr="00CD413F">
              <w:rPr>
                <w:rFonts w:ascii="Sylfaen" w:hAnsi="Sylfaen" w:cs="Sylfaen"/>
                <w:sz w:val="18"/>
                <w:szCs w:val="18"/>
              </w:rPr>
              <w:t>ա</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19CAA3B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DF64F1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160.300</w:t>
            </w:r>
          </w:p>
        </w:tc>
        <w:tc>
          <w:tcPr>
            <w:tcW w:w="678" w:type="pct"/>
            <w:tcBorders>
              <w:top w:val="nil"/>
              <w:left w:val="nil"/>
              <w:bottom w:val="single" w:sz="4" w:space="0" w:color="auto"/>
              <w:right w:val="single" w:sz="4" w:space="0" w:color="auto"/>
            </w:tcBorders>
            <w:vAlign w:val="center"/>
            <w:hideMark/>
          </w:tcPr>
          <w:p w14:paraId="3D43CE2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6D48E15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104,996.50</w:t>
            </w:r>
          </w:p>
        </w:tc>
      </w:tr>
      <w:tr w:rsidR="0090345F" w:rsidRPr="00CD413F" w14:paraId="48D37D0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B8BDE4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2112" w:type="pct"/>
            <w:tcBorders>
              <w:top w:val="nil"/>
              <w:left w:val="nil"/>
              <w:bottom w:val="single" w:sz="4" w:space="0" w:color="auto"/>
              <w:right w:val="single" w:sz="4" w:space="0" w:color="auto"/>
            </w:tcBorders>
            <w:vAlign w:val="center"/>
            <w:hideMark/>
          </w:tcPr>
          <w:p w14:paraId="2FDAA51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Շինաղբի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1FBC9F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37F7F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336.630</w:t>
            </w:r>
          </w:p>
        </w:tc>
        <w:tc>
          <w:tcPr>
            <w:tcW w:w="678" w:type="pct"/>
            <w:tcBorders>
              <w:top w:val="nil"/>
              <w:left w:val="nil"/>
              <w:bottom w:val="single" w:sz="4" w:space="0" w:color="auto"/>
              <w:right w:val="single" w:sz="4" w:space="0" w:color="auto"/>
            </w:tcBorders>
            <w:vAlign w:val="center"/>
            <w:hideMark/>
          </w:tcPr>
          <w:p w14:paraId="2D5457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17A5A5B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1,353,925.86</w:t>
            </w:r>
          </w:p>
        </w:tc>
      </w:tr>
      <w:tr w:rsidR="0090345F" w:rsidRPr="00CD413F" w14:paraId="05355F3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46F5E2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2112" w:type="pct"/>
            <w:tcBorders>
              <w:top w:val="nil"/>
              <w:left w:val="nil"/>
              <w:bottom w:val="single" w:sz="4" w:space="0" w:color="auto"/>
              <w:right w:val="single" w:sz="4" w:space="0" w:color="auto"/>
            </w:tcBorders>
            <w:vAlign w:val="center"/>
            <w:hideMark/>
          </w:tcPr>
          <w:p w14:paraId="6F7D349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շինարարական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3156BCD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797BBC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160.300</w:t>
            </w:r>
          </w:p>
        </w:tc>
        <w:tc>
          <w:tcPr>
            <w:tcW w:w="678" w:type="pct"/>
            <w:tcBorders>
              <w:top w:val="nil"/>
              <w:left w:val="nil"/>
              <w:bottom w:val="single" w:sz="4" w:space="0" w:color="auto"/>
              <w:right w:val="single" w:sz="4" w:space="0" w:color="auto"/>
            </w:tcBorders>
            <w:vAlign w:val="center"/>
            <w:hideMark/>
          </w:tcPr>
          <w:p w14:paraId="430ABCA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0DF4D8F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8,175.30</w:t>
            </w:r>
          </w:p>
        </w:tc>
      </w:tr>
      <w:tr w:rsidR="0090345F" w:rsidRPr="00CD413F" w14:paraId="11F6838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B91A94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2112" w:type="pct"/>
            <w:tcBorders>
              <w:top w:val="nil"/>
              <w:left w:val="nil"/>
              <w:bottom w:val="single" w:sz="4" w:space="0" w:color="auto"/>
              <w:right w:val="single" w:sz="4" w:space="0" w:color="auto"/>
            </w:tcBorders>
            <w:vAlign w:val="center"/>
            <w:hideMark/>
          </w:tcPr>
          <w:p w14:paraId="4E16DCE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պատվածքի</w:t>
            </w:r>
            <w:proofErr w:type="spellEnd"/>
            <w:r w:rsidRPr="00CD413F">
              <w:rPr>
                <w:rFonts w:ascii="Arial Armenian" w:hAnsi="Arial Armenian" w:cs="Arial"/>
                <w:sz w:val="18"/>
                <w:szCs w:val="18"/>
              </w:rPr>
              <w:t xml:space="preserve"> IV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խճագրունտի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5E25966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30803B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630.000</w:t>
            </w:r>
          </w:p>
        </w:tc>
        <w:tc>
          <w:tcPr>
            <w:tcW w:w="678" w:type="pct"/>
            <w:tcBorders>
              <w:top w:val="nil"/>
              <w:left w:val="nil"/>
              <w:bottom w:val="single" w:sz="4" w:space="0" w:color="auto"/>
              <w:right w:val="single" w:sz="4" w:space="0" w:color="auto"/>
            </w:tcBorders>
            <w:vAlign w:val="center"/>
            <w:hideMark/>
          </w:tcPr>
          <w:p w14:paraId="4583B84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848.00</w:t>
            </w:r>
          </w:p>
        </w:tc>
        <w:tc>
          <w:tcPr>
            <w:tcW w:w="802" w:type="pct"/>
            <w:tcBorders>
              <w:top w:val="nil"/>
              <w:left w:val="nil"/>
              <w:bottom w:val="single" w:sz="4" w:space="0" w:color="auto"/>
              <w:right w:val="single" w:sz="4" w:space="0" w:color="auto"/>
            </w:tcBorders>
            <w:vAlign w:val="center"/>
            <w:hideMark/>
          </w:tcPr>
          <w:p w14:paraId="6941877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534,240.00</w:t>
            </w:r>
          </w:p>
        </w:tc>
      </w:tr>
      <w:tr w:rsidR="0090345F" w:rsidRPr="00CD413F" w14:paraId="6D053ED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920745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2112" w:type="pct"/>
            <w:tcBorders>
              <w:top w:val="nil"/>
              <w:left w:val="nil"/>
              <w:bottom w:val="single" w:sz="4" w:space="0" w:color="auto"/>
              <w:right w:val="single" w:sz="4" w:space="0" w:color="auto"/>
            </w:tcBorders>
            <w:vAlign w:val="center"/>
            <w:hideMark/>
          </w:tcPr>
          <w:p w14:paraId="2D1CCE9B"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52EDA5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17B00C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1128.250</w:t>
            </w:r>
          </w:p>
        </w:tc>
        <w:tc>
          <w:tcPr>
            <w:tcW w:w="678" w:type="pct"/>
            <w:tcBorders>
              <w:top w:val="nil"/>
              <w:left w:val="nil"/>
              <w:bottom w:val="single" w:sz="4" w:space="0" w:color="auto"/>
              <w:right w:val="single" w:sz="4" w:space="0" w:color="auto"/>
            </w:tcBorders>
            <w:vAlign w:val="center"/>
            <w:hideMark/>
          </w:tcPr>
          <w:p w14:paraId="56D92B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647163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4,537,821.50</w:t>
            </w:r>
          </w:p>
        </w:tc>
      </w:tr>
      <w:tr w:rsidR="0090345F" w:rsidRPr="00CD413F" w14:paraId="42D5712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D497CE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074A657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4C2275B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109F8B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630.000</w:t>
            </w:r>
          </w:p>
        </w:tc>
        <w:tc>
          <w:tcPr>
            <w:tcW w:w="678" w:type="pct"/>
            <w:tcBorders>
              <w:top w:val="nil"/>
              <w:left w:val="nil"/>
              <w:bottom w:val="single" w:sz="4" w:space="0" w:color="auto"/>
              <w:right w:val="single" w:sz="4" w:space="0" w:color="auto"/>
            </w:tcBorders>
            <w:vAlign w:val="center"/>
            <w:hideMark/>
          </w:tcPr>
          <w:p w14:paraId="56986B0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304E31B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32,130.00</w:t>
            </w:r>
          </w:p>
        </w:tc>
      </w:tr>
      <w:tr w:rsidR="0090345F" w:rsidRPr="00CD413F" w14:paraId="2FF4538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1639A5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352426D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պատվածքի</w:t>
            </w:r>
            <w:proofErr w:type="spellEnd"/>
            <w:r w:rsidRPr="00CD413F">
              <w:rPr>
                <w:rFonts w:ascii="Arial Armenian" w:hAnsi="Arial Armenian" w:cs="Arial"/>
                <w:sz w:val="18"/>
                <w:szCs w:val="18"/>
              </w:rPr>
              <w:t xml:space="preserve"> IV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խճագրունտի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p>
        </w:tc>
        <w:tc>
          <w:tcPr>
            <w:tcW w:w="461" w:type="pct"/>
            <w:tcBorders>
              <w:top w:val="nil"/>
              <w:left w:val="nil"/>
              <w:bottom w:val="single" w:sz="4" w:space="0" w:color="auto"/>
              <w:right w:val="single" w:sz="4" w:space="0" w:color="auto"/>
            </w:tcBorders>
            <w:vAlign w:val="bottom"/>
            <w:hideMark/>
          </w:tcPr>
          <w:p w14:paraId="46F3B56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E83882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11.200</w:t>
            </w:r>
          </w:p>
        </w:tc>
        <w:tc>
          <w:tcPr>
            <w:tcW w:w="678" w:type="pct"/>
            <w:tcBorders>
              <w:top w:val="nil"/>
              <w:left w:val="nil"/>
              <w:bottom w:val="single" w:sz="4" w:space="0" w:color="auto"/>
              <w:right w:val="single" w:sz="4" w:space="0" w:color="auto"/>
            </w:tcBorders>
            <w:vAlign w:val="center"/>
            <w:hideMark/>
          </w:tcPr>
          <w:p w14:paraId="670A7E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6168.00</w:t>
            </w:r>
          </w:p>
        </w:tc>
        <w:tc>
          <w:tcPr>
            <w:tcW w:w="802" w:type="pct"/>
            <w:tcBorders>
              <w:top w:val="nil"/>
              <w:left w:val="nil"/>
              <w:bottom w:val="single" w:sz="4" w:space="0" w:color="auto"/>
              <w:right w:val="single" w:sz="4" w:space="0" w:color="auto"/>
            </w:tcBorders>
            <w:vAlign w:val="center"/>
            <w:hideMark/>
          </w:tcPr>
          <w:p w14:paraId="189F3D0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69,081.60</w:t>
            </w:r>
          </w:p>
        </w:tc>
      </w:tr>
      <w:tr w:rsidR="0090345F" w:rsidRPr="00CD413F" w14:paraId="3947403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B35987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w:t>
            </w:r>
          </w:p>
        </w:tc>
        <w:tc>
          <w:tcPr>
            <w:tcW w:w="2112" w:type="pct"/>
            <w:tcBorders>
              <w:top w:val="nil"/>
              <w:left w:val="nil"/>
              <w:bottom w:val="single" w:sz="4" w:space="0" w:color="auto"/>
              <w:right w:val="single" w:sz="4" w:space="0" w:color="auto"/>
            </w:tcBorders>
            <w:vAlign w:val="center"/>
            <w:hideMark/>
          </w:tcPr>
          <w:p w14:paraId="6227FEE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պատվածքի</w:t>
            </w:r>
            <w:proofErr w:type="spellEnd"/>
            <w:r w:rsidRPr="00CD413F">
              <w:rPr>
                <w:rFonts w:ascii="Arial Armenian" w:hAnsi="Arial Armenian" w:cs="Arial"/>
                <w:sz w:val="18"/>
                <w:szCs w:val="18"/>
              </w:rPr>
              <w:t xml:space="preserve"> IV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խճագրունտի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0.65Ù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ïáñáí  ³</w:t>
            </w:r>
            <w:proofErr w:type="gramEnd"/>
            <w:r w:rsidRPr="00CD413F">
              <w:rPr>
                <w:rFonts w:ascii="Arial Armenian" w:hAnsi="Arial Armenian" w:cs="Arial"/>
                <w:sz w:val="18"/>
                <w:szCs w:val="18"/>
              </w:rPr>
              <w:t>/ÇÝùÝ³Ã³÷Ç íñ³</w:t>
            </w:r>
          </w:p>
        </w:tc>
        <w:tc>
          <w:tcPr>
            <w:tcW w:w="461" w:type="pct"/>
            <w:tcBorders>
              <w:top w:val="nil"/>
              <w:left w:val="nil"/>
              <w:bottom w:val="single" w:sz="4" w:space="0" w:color="auto"/>
              <w:right w:val="single" w:sz="4" w:space="0" w:color="auto"/>
            </w:tcBorders>
            <w:vAlign w:val="bottom"/>
            <w:hideMark/>
          </w:tcPr>
          <w:p w14:paraId="336BAC2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4B931A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11.200</w:t>
            </w:r>
          </w:p>
        </w:tc>
        <w:tc>
          <w:tcPr>
            <w:tcW w:w="678" w:type="pct"/>
            <w:tcBorders>
              <w:top w:val="nil"/>
              <w:left w:val="nil"/>
              <w:bottom w:val="single" w:sz="4" w:space="0" w:color="auto"/>
              <w:right w:val="single" w:sz="4" w:space="0" w:color="auto"/>
            </w:tcBorders>
            <w:vAlign w:val="center"/>
            <w:hideMark/>
          </w:tcPr>
          <w:p w14:paraId="0FB1F44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38F5659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12,084.80</w:t>
            </w:r>
          </w:p>
        </w:tc>
      </w:tr>
      <w:tr w:rsidR="0090345F" w:rsidRPr="00CD413F" w14:paraId="2D3D578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D77B9E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w:t>
            </w:r>
          </w:p>
        </w:tc>
        <w:tc>
          <w:tcPr>
            <w:tcW w:w="2112" w:type="pct"/>
            <w:tcBorders>
              <w:top w:val="nil"/>
              <w:left w:val="nil"/>
              <w:bottom w:val="single" w:sz="4" w:space="0" w:color="auto"/>
              <w:right w:val="single" w:sz="4" w:space="0" w:color="auto"/>
            </w:tcBorders>
            <w:vAlign w:val="center"/>
            <w:hideMark/>
          </w:tcPr>
          <w:p w14:paraId="75239BAC"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217FDB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D6CFC1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21.840</w:t>
            </w:r>
          </w:p>
        </w:tc>
        <w:tc>
          <w:tcPr>
            <w:tcW w:w="678" w:type="pct"/>
            <w:tcBorders>
              <w:top w:val="nil"/>
              <w:left w:val="nil"/>
              <w:bottom w:val="single" w:sz="4" w:space="0" w:color="auto"/>
              <w:right w:val="single" w:sz="4" w:space="0" w:color="auto"/>
            </w:tcBorders>
            <w:vAlign w:val="center"/>
            <w:hideMark/>
          </w:tcPr>
          <w:p w14:paraId="790F06F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508C30E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87,840.48</w:t>
            </w:r>
          </w:p>
        </w:tc>
      </w:tr>
      <w:tr w:rsidR="0090345F" w:rsidRPr="00CD413F" w14:paraId="45CFDF9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5548E3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w:t>
            </w:r>
          </w:p>
        </w:tc>
        <w:tc>
          <w:tcPr>
            <w:tcW w:w="2112" w:type="pct"/>
            <w:tcBorders>
              <w:top w:val="nil"/>
              <w:left w:val="nil"/>
              <w:bottom w:val="single" w:sz="4" w:space="0" w:color="auto"/>
              <w:right w:val="single" w:sz="4" w:space="0" w:color="auto"/>
            </w:tcBorders>
            <w:vAlign w:val="center"/>
            <w:hideMark/>
          </w:tcPr>
          <w:p w14:paraId="37DFE31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2316C0E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AF3C49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11.200</w:t>
            </w:r>
          </w:p>
        </w:tc>
        <w:tc>
          <w:tcPr>
            <w:tcW w:w="678" w:type="pct"/>
            <w:tcBorders>
              <w:top w:val="nil"/>
              <w:left w:val="nil"/>
              <w:bottom w:val="single" w:sz="4" w:space="0" w:color="auto"/>
              <w:right w:val="single" w:sz="4" w:space="0" w:color="auto"/>
            </w:tcBorders>
            <w:vAlign w:val="center"/>
            <w:hideMark/>
          </w:tcPr>
          <w:p w14:paraId="34CAEC0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67CD30A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571.20</w:t>
            </w:r>
          </w:p>
        </w:tc>
      </w:tr>
      <w:tr w:rsidR="0090345F" w:rsidRPr="00CD413F" w14:paraId="129AD2D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2C17FC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w:t>
            </w:r>
          </w:p>
        </w:tc>
        <w:tc>
          <w:tcPr>
            <w:tcW w:w="2112" w:type="pct"/>
            <w:tcBorders>
              <w:top w:val="nil"/>
              <w:left w:val="nil"/>
              <w:bottom w:val="single" w:sz="4" w:space="0" w:color="auto"/>
              <w:right w:val="single" w:sz="4" w:space="0" w:color="auto"/>
            </w:tcBorders>
            <w:vAlign w:val="center"/>
            <w:hideMark/>
          </w:tcPr>
          <w:p w14:paraId="645063B6"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7B0E3C9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C3685C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4619.000</w:t>
            </w:r>
          </w:p>
        </w:tc>
        <w:tc>
          <w:tcPr>
            <w:tcW w:w="678" w:type="pct"/>
            <w:tcBorders>
              <w:top w:val="nil"/>
              <w:left w:val="nil"/>
              <w:bottom w:val="single" w:sz="4" w:space="0" w:color="auto"/>
              <w:right w:val="single" w:sz="4" w:space="0" w:color="auto"/>
            </w:tcBorders>
            <w:vAlign w:val="center"/>
            <w:hideMark/>
          </w:tcPr>
          <w:p w14:paraId="02B6195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1EF75C4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3,025,445.00</w:t>
            </w:r>
          </w:p>
        </w:tc>
      </w:tr>
      <w:tr w:rsidR="0090345F" w:rsidRPr="00CD413F" w14:paraId="4223B82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896D5B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12</w:t>
            </w:r>
          </w:p>
        </w:tc>
        <w:tc>
          <w:tcPr>
            <w:tcW w:w="2112" w:type="pct"/>
            <w:tcBorders>
              <w:top w:val="nil"/>
              <w:left w:val="nil"/>
              <w:bottom w:val="single" w:sz="4" w:space="0" w:color="auto"/>
              <w:right w:val="single" w:sz="4" w:space="0" w:color="auto"/>
            </w:tcBorders>
            <w:vAlign w:val="center"/>
            <w:hideMark/>
          </w:tcPr>
          <w:p w14:paraId="2D92EC36"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87C95B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E87FC2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7852.300</w:t>
            </w:r>
          </w:p>
        </w:tc>
        <w:tc>
          <w:tcPr>
            <w:tcW w:w="678" w:type="pct"/>
            <w:tcBorders>
              <w:top w:val="nil"/>
              <w:left w:val="nil"/>
              <w:bottom w:val="single" w:sz="4" w:space="0" w:color="auto"/>
              <w:right w:val="single" w:sz="4" w:space="0" w:color="auto"/>
            </w:tcBorders>
            <w:vAlign w:val="center"/>
            <w:hideMark/>
          </w:tcPr>
          <w:p w14:paraId="21E1FF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7612967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31,581,950.60</w:t>
            </w:r>
          </w:p>
        </w:tc>
      </w:tr>
      <w:tr w:rsidR="0090345F" w:rsidRPr="00CD413F" w14:paraId="234461D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F5BED4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w:t>
            </w:r>
          </w:p>
        </w:tc>
        <w:tc>
          <w:tcPr>
            <w:tcW w:w="2112" w:type="pct"/>
            <w:tcBorders>
              <w:top w:val="nil"/>
              <w:left w:val="nil"/>
              <w:bottom w:val="single" w:sz="4" w:space="0" w:color="auto"/>
              <w:right w:val="single" w:sz="4" w:space="0" w:color="auto"/>
            </w:tcBorders>
            <w:vAlign w:val="center"/>
            <w:hideMark/>
          </w:tcPr>
          <w:p w14:paraId="34A9CEF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71750F5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2D9D53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4619.000</w:t>
            </w:r>
          </w:p>
        </w:tc>
        <w:tc>
          <w:tcPr>
            <w:tcW w:w="678" w:type="pct"/>
            <w:tcBorders>
              <w:top w:val="nil"/>
              <w:left w:val="nil"/>
              <w:bottom w:val="single" w:sz="4" w:space="0" w:color="auto"/>
              <w:right w:val="single" w:sz="4" w:space="0" w:color="auto"/>
            </w:tcBorders>
            <w:vAlign w:val="center"/>
            <w:hideMark/>
          </w:tcPr>
          <w:p w14:paraId="69D4A45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1DB0D0B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235,569.00</w:t>
            </w:r>
          </w:p>
        </w:tc>
      </w:tr>
      <w:tr w:rsidR="0090345F" w:rsidRPr="00CD413F" w14:paraId="6E610B2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16A28A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w:t>
            </w:r>
          </w:p>
        </w:tc>
        <w:tc>
          <w:tcPr>
            <w:tcW w:w="2112" w:type="pct"/>
            <w:tcBorders>
              <w:top w:val="nil"/>
              <w:left w:val="nil"/>
              <w:bottom w:val="single" w:sz="4" w:space="0" w:color="auto"/>
              <w:right w:val="single" w:sz="4" w:space="0" w:color="auto"/>
            </w:tcBorders>
            <w:vAlign w:val="center"/>
            <w:hideMark/>
          </w:tcPr>
          <w:p w14:paraId="30A68DAC"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ï»Õ³÷áË</w:t>
            </w:r>
            <w:r w:rsidRPr="00CD413F">
              <w:rPr>
                <w:rFonts w:ascii="Sylfaen" w:hAnsi="Sylfaen" w:cs="Sylfaen"/>
                <w:sz w:val="18"/>
                <w:szCs w:val="18"/>
              </w:rPr>
              <w:t>ում</w:t>
            </w:r>
            <w:r w:rsidRPr="00CD413F">
              <w:rPr>
                <w:rFonts w:ascii="Arial Armenian" w:hAnsi="Arial Armenian" w:cs="Arial"/>
                <w:sz w:val="18"/>
                <w:szCs w:val="18"/>
              </w:rPr>
              <w:t xml:space="preserve">    20Ù </w:t>
            </w:r>
            <w:proofErr w:type="spellStart"/>
            <w:r w:rsidRPr="00CD413F">
              <w:rPr>
                <w:rFonts w:ascii="Sylfaen" w:hAnsi="Sylfaen" w:cs="Sylfaen"/>
                <w:sz w:val="18"/>
                <w:szCs w:val="18"/>
              </w:rPr>
              <w:t>կուտակումով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095D4C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F0FBEB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2495.000</w:t>
            </w:r>
          </w:p>
        </w:tc>
        <w:tc>
          <w:tcPr>
            <w:tcW w:w="678" w:type="pct"/>
            <w:tcBorders>
              <w:top w:val="nil"/>
              <w:left w:val="nil"/>
              <w:bottom w:val="single" w:sz="4" w:space="0" w:color="auto"/>
              <w:right w:val="single" w:sz="4" w:space="0" w:color="auto"/>
            </w:tcBorders>
            <w:vAlign w:val="center"/>
            <w:hideMark/>
          </w:tcPr>
          <w:p w14:paraId="6A143AB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360.00</w:t>
            </w:r>
          </w:p>
        </w:tc>
        <w:tc>
          <w:tcPr>
            <w:tcW w:w="802" w:type="pct"/>
            <w:tcBorders>
              <w:top w:val="nil"/>
              <w:left w:val="nil"/>
              <w:bottom w:val="single" w:sz="4" w:space="0" w:color="auto"/>
              <w:right w:val="single" w:sz="4" w:space="0" w:color="auto"/>
            </w:tcBorders>
            <w:vAlign w:val="center"/>
            <w:hideMark/>
          </w:tcPr>
          <w:p w14:paraId="251D415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898,200.00</w:t>
            </w:r>
          </w:p>
        </w:tc>
      </w:tr>
      <w:tr w:rsidR="0090345F" w:rsidRPr="00CD413F" w14:paraId="1B81E23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BF517B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15</w:t>
            </w:r>
          </w:p>
        </w:tc>
        <w:tc>
          <w:tcPr>
            <w:tcW w:w="2112" w:type="pct"/>
            <w:tcBorders>
              <w:top w:val="nil"/>
              <w:left w:val="nil"/>
              <w:bottom w:val="single" w:sz="4" w:space="0" w:color="auto"/>
              <w:right w:val="single" w:sz="4" w:space="0" w:color="auto"/>
            </w:tcBorders>
            <w:vAlign w:val="center"/>
            <w:hideMark/>
          </w:tcPr>
          <w:p w14:paraId="249B3413"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ïáñáí  ³</w:t>
            </w:r>
            <w:proofErr w:type="gramEnd"/>
            <w:r w:rsidRPr="00CD413F">
              <w:rPr>
                <w:rFonts w:ascii="Arial Armenian" w:hAnsi="Arial Armenian" w:cs="Arial"/>
                <w:sz w:val="18"/>
                <w:szCs w:val="18"/>
              </w:rPr>
              <w:t>/ÇÝùÝ³Ã³÷Ç íñ³</w:t>
            </w:r>
          </w:p>
        </w:tc>
        <w:tc>
          <w:tcPr>
            <w:tcW w:w="461" w:type="pct"/>
            <w:tcBorders>
              <w:top w:val="nil"/>
              <w:left w:val="nil"/>
              <w:bottom w:val="single" w:sz="4" w:space="0" w:color="auto"/>
              <w:right w:val="single" w:sz="4" w:space="0" w:color="auto"/>
            </w:tcBorders>
            <w:vAlign w:val="bottom"/>
            <w:hideMark/>
          </w:tcPr>
          <w:p w14:paraId="7129950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346ABA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2495.000</w:t>
            </w:r>
          </w:p>
        </w:tc>
        <w:tc>
          <w:tcPr>
            <w:tcW w:w="678" w:type="pct"/>
            <w:tcBorders>
              <w:top w:val="nil"/>
              <w:left w:val="nil"/>
              <w:bottom w:val="single" w:sz="4" w:space="0" w:color="auto"/>
              <w:right w:val="single" w:sz="4" w:space="0" w:color="auto"/>
            </w:tcBorders>
            <w:vAlign w:val="center"/>
            <w:hideMark/>
          </w:tcPr>
          <w:p w14:paraId="2934AAA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6483488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1,634,225.00</w:t>
            </w:r>
          </w:p>
        </w:tc>
      </w:tr>
      <w:tr w:rsidR="0090345F" w:rsidRPr="00CD413F" w14:paraId="275194F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0D0584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16</w:t>
            </w:r>
          </w:p>
        </w:tc>
        <w:tc>
          <w:tcPr>
            <w:tcW w:w="2112" w:type="pct"/>
            <w:tcBorders>
              <w:top w:val="nil"/>
              <w:left w:val="nil"/>
              <w:bottom w:val="single" w:sz="4" w:space="0" w:color="auto"/>
              <w:right w:val="single" w:sz="4" w:space="0" w:color="auto"/>
            </w:tcBorders>
            <w:vAlign w:val="center"/>
            <w:hideMark/>
          </w:tcPr>
          <w:p w14:paraId="33D6B49E"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EDBE6A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52CFCB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4241.500</w:t>
            </w:r>
          </w:p>
        </w:tc>
        <w:tc>
          <w:tcPr>
            <w:tcW w:w="678" w:type="pct"/>
            <w:tcBorders>
              <w:top w:val="nil"/>
              <w:left w:val="nil"/>
              <w:bottom w:val="single" w:sz="4" w:space="0" w:color="auto"/>
              <w:right w:val="single" w:sz="4" w:space="0" w:color="auto"/>
            </w:tcBorders>
            <w:vAlign w:val="center"/>
            <w:hideMark/>
          </w:tcPr>
          <w:p w14:paraId="09E80D7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26585F6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17,059,313.00</w:t>
            </w:r>
          </w:p>
        </w:tc>
      </w:tr>
      <w:tr w:rsidR="0090345F" w:rsidRPr="00CD413F" w14:paraId="36A6C9A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FCD972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17</w:t>
            </w:r>
          </w:p>
        </w:tc>
        <w:tc>
          <w:tcPr>
            <w:tcW w:w="2112" w:type="pct"/>
            <w:tcBorders>
              <w:top w:val="nil"/>
              <w:left w:val="nil"/>
              <w:bottom w:val="single" w:sz="4" w:space="0" w:color="auto"/>
              <w:right w:val="single" w:sz="4" w:space="0" w:color="auto"/>
            </w:tcBorders>
            <w:vAlign w:val="center"/>
            <w:hideMark/>
          </w:tcPr>
          <w:p w14:paraId="0D2DC7C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3056181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1E76C1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2495.000</w:t>
            </w:r>
          </w:p>
        </w:tc>
        <w:tc>
          <w:tcPr>
            <w:tcW w:w="678" w:type="pct"/>
            <w:tcBorders>
              <w:top w:val="nil"/>
              <w:left w:val="nil"/>
              <w:bottom w:val="single" w:sz="4" w:space="0" w:color="auto"/>
              <w:right w:val="single" w:sz="4" w:space="0" w:color="auto"/>
            </w:tcBorders>
            <w:vAlign w:val="center"/>
            <w:hideMark/>
          </w:tcPr>
          <w:p w14:paraId="562BB07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651D788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127,245.00</w:t>
            </w:r>
          </w:p>
        </w:tc>
      </w:tr>
      <w:tr w:rsidR="0090345F" w:rsidRPr="00CD413F" w14:paraId="149F9AD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794203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18</w:t>
            </w:r>
          </w:p>
        </w:tc>
        <w:tc>
          <w:tcPr>
            <w:tcW w:w="2112" w:type="pct"/>
            <w:tcBorders>
              <w:top w:val="nil"/>
              <w:left w:val="nil"/>
              <w:bottom w:val="single" w:sz="4" w:space="0" w:color="auto"/>
              <w:right w:val="single" w:sz="4" w:space="0" w:color="auto"/>
            </w:tcBorders>
            <w:vAlign w:val="center"/>
            <w:hideMark/>
          </w:tcPr>
          <w:p w14:paraId="48A45EB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p>
        </w:tc>
        <w:tc>
          <w:tcPr>
            <w:tcW w:w="461" w:type="pct"/>
            <w:tcBorders>
              <w:top w:val="nil"/>
              <w:left w:val="nil"/>
              <w:bottom w:val="single" w:sz="4" w:space="0" w:color="auto"/>
              <w:right w:val="single" w:sz="4" w:space="0" w:color="auto"/>
            </w:tcBorders>
            <w:vAlign w:val="bottom"/>
            <w:hideMark/>
          </w:tcPr>
          <w:p w14:paraId="64D2FEB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D831AC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4.600</w:t>
            </w:r>
          </w:p>
        </w:tc>
        <w:tc>
          <w:tcPr>
            <w:tcW w:w="678" w:type="pct"/>
            <w:tcBorders>
              <w:top w:val="nil"/>
              <w:left w:val="nil"/>
              <w:bottom w:val="single" w:sz="4" w:space="0" w:color="auto"/>
              <w:right w:val="single" w:sz="4" w:space="0" w:color="auto"/>
            </w:tcBorders>
            <w:vAlign w:val="center"/>
            <w:hideMark/>
          </w:tcPr>
          <w:p w14:paraId="79A6619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7EFB956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16,077.00</w:t>
            </w:r>
          </w:p>
        </w:tc>
      </w:tr>
      <w:tr w:rsidR="0090345F" w:rsidRPr="00CD413F" w14:paraId="6DDD095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A02E3E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19</w:t>
            </w:r>
          </w:p>
        </w:tc>
        <w:tc>
          <w:tcPr>
            <w:tcW w:w="2112" w:type="pct"/>
            <w:tcBorders>
              <w:top w:val="nil"/>
              <w:left w:val="nil"/>
              <w:bottom w:val="single" w:sz="4" w:space="0" w:color="auto"/>
              <w:right w:val="single" w:sz="4" w:space="0" w:color="auto"/>
            </w:tcBorders>
            <w:vAlign w:val="center"/>
            <w:hideMark/>
          </w:tcPr>
          <w:p w14:paraId="6BEE9DB6"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ïáñáí  ³</w:t>
            </w:r>
            <w:proofErr w:type="gramEnd"/>
            <w:r w:rsidRPr="00CD413F">
              <w:rPr>
                <w:rFonts w:ascii="Arial Armenian" w:hAnsi="Arial Armenian" w:cs="Arial"/>
                <w:sz w:val="18"/>
                <w:szCs w:val="18"/>
              </w:rPr>
              <w:t>/ÇÝùÝ³Ã³÷Ç íñ³</w:t>
            </w:r>
          </w:p>
        </w:tc>
        <w:tc>
          <w:tcPr>
            <w:tcW w:w="461" w:type="pct"/>
            <w:tcBorders>
              <w:top w:val="nil"/>
              <w:left w:val="nil"/>
              <w:bottom w:val="single" w:sz="4" w:space="0" w:color="auto"/>
              <w:right w:val="single" w:sz="4" w:space="0" w:color="auto"/>
            </w:tcBorders>
            <w:vAlign w:val="bottom"/>
            <w:hideMark/>
          </w:tcPr>
          <w:p w14:paraId="3C254C2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DE813F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4.600</w:t>
            </w:r>
          </w:p>
        </w:tc>
        <w:tc>
          <w:tcPr>
            <w:tcW w:w="678" w:type="pct"/>
            <w:tcBorders>
              <w:top w:val="nil"/>
              <w:left w:val="nil"/>
              <w:bottom w:val="single" w:sz="4" w:space="0" w:color="auto"/>
              <w:right w:val="single" w:sz="4" w:space="0" w:color="auto"/>
            </w:tcBorders>
            <w:vAlign w:val="center"/>
            <w:hideMark/>
          </w:tcPr>
          <w:p w14:paraId="4B52DEB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4537199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3,013.00</w:t>
            </w:r>
          </w:p>
        </w:tc>
      </w:tr>
      <w:tr w:rsidR="0090345F" w:rsidRPr="00CD413F" w14:paraId="0F292DE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3BC793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20</w:t>
            </w:r>
          </w:p>
        </w:tc>
        <w:tc>
          <w:tcPr>
            <w:tcW w:w="2112" w:type="pct"/>
            <w:tcBorders>
              <w:top w:val="nil"/>
              <w:left w:val="nil"/>
              <w:bottom w:val="single" w:sz="4" w:space="0" w:color="auto"/>
              <w:right w:val="single" w:sz="4" w:space="0" w:color="auto"/>
            </w:tcBorders>
            <w:vAlign w:val="center"/>
            <w:hideMark/>
          </w:tcPr>
          <w:p w14:paraId="008323C0"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1FF3E6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8093A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7.820</w:t>
            </w:r>
          </w:p>
        </w:tc>
        <w:tc>
          <w:tcPr>
            <w:tcW w:w="678" w:type="pct"/>
            <w:tcBorders>
              <w:top w:val="nil"/>
              <w:left w:val="nil"/>
              <w:bottom w:val="single" w:sz="4" w:space="0" w:color="auto"/>
              <w:right w:val="single" w:sz="4" w:space="0" w:color="auto"/>
            </w:tcBorders>
            <w:vAlign w:val="center"/>
            <w:hideMark/>
          </w:tcPr>
          <w:p w14:paraId="150E753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66B37F5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31,452.04</w:t>
            </w:r>
          </w:p>
        </w:tc>
      </w:tr>
      <w:tr w:rsidR="0090345F" w:rsidRPr="00CD413F" w14:paraId="418FDD3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9D3F0E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21</w:t>
            </w:r>
          </w:p>
        </w:tc>
        <w:tc>
          <w:tcPr>
            <w:tcW w:w="2112" w:type="pct"/>
            <w:tcBorders>
              <w:top w:val="nil"/>
              <w:left w:val="nil"/>
              <w:bottom w:val="single" w:sz="4" w:space="0" w:color="auto"/>
              <w:right w:val="single" w:sz="4" w:space="0" w:color="auto"/>
            </w:tcBorders>
            <w:vAlign w:val="center"/>
            <w:hideMark/>
          </w:tcPr>
          <w:p w14:paraId="12CEC2C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211286B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EC5CB3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4.600</w:t>
            </w:r>
          </w:p>
        </w:tc>
        <w:tc>
          <w:tcPr>
            <w:tcW w:w="678" w:type="pct"/>
            <w:tcBorders>
              <w:top w:val="nil"/>
              <w:left w:val="nil"/>
              <w:bottom w:val="single" w:sz="4" w:space="0" w:color="auto"/>
              <w:right w:val="single" w:sz="4" w:space="0" w:color="auto"/>
            </w:tcBorders>
            <w:vAlign w:val="center"/>
            <w:hideMark/>
          </w:tcPr>
          <w:p w14:paraId="6512603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0D02DA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234.60</w:t>
            </w:r>
          </w:p>
        </w:tc>
      </w:tr>
      <w:tr w:rsidR="0090345F" w:rsidRPr="00CD413F" w14:paraId="1E8DC93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727119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22</w:t>
            </w:r>
          </w:p>
        </w:tc>
        <w:tc>
          <w:tcPr>
            <w:tcW w:w="2112" w:type="pct"/>
            <w:tcBorders>
              <w:top w:val="nil"/>
              <w:left w:val="nil"/>
              <w:bottom w:val="single" w:sz="4" w:space="0" w:color="auto"/>
              <w:right w:val="single" w:sz="4" w:space="0" w:color="auto"/>
            </w:tcBorders>
            <w:vAlign w:val="center"/>
            <w:hideMark/>
          </w:tcPr>
          <w:p w14:paraId="40DA18E2"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ï»Õ³÷áË</w:t>
            </w:r>
            <w:proofErr w:type="gramStart"/>
            <w:r w:rsidRPr="00CD413F">
              <w:rPr>
                <w:rFonts w:ascii="Sylfaen" w:hAnsi="Sylfaen" w:cs="Sylfaen"/>
                <w:sz w:val="18"/>
                <w:szCs w:val="18"/>
              </w:rPr>
              <w:t>ում</w:t>
            </w:r>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տեղամաս</w:t>
            </w:r>
            <w:proofErr w:type="spellEnd"/>
            <w:r w:rsidRPr="00CD413F">
              <w:rPr>
                <w:rFonts w:ascii="Arial Armenian" w:hAnsi="Arial Armenian" w:cs="Arial"/>
                <w:sz w:val="18"/>
                <w:szCs w:val="18"/>
              </w:rPr>
              <w:t xml:space="preserve">   50Ù </w:t>
            </w:r>
          </w:p>
        </w:tc>
        <w:tc>
          <w:tcPr>
            <w:tcW w:w="461" w:type="pct"/>
            <w:tcBorders>
              <w:top w:val="nil"/>
              <w:left w:val="nil"/>
              <w:bottom w:val="single" w:sz="4" w:space="0" w:color="auto"/>
              <w:right w:val="single" w:sz="4" w:space="0" w:color="auto"/>
            </w:tcBorders>
            <w:vAlign w:val="bottom"/>
            <w:hideMark/>
          </w:tcPr>
          <w:p w14:paraId="09F95FD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EDE3E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40.000</w:t>
            </w:r>
          </w:p>
        </w:tc>
        <w:tc>
          <w:tcPr>
            <w:tcW w:w="678" w:type="pct"/>
            <w:tcBorders>
              <w:top w:val="nil"/>
              <w:left w:val="nil"/>
              <w:bottom w:val="single" w:sz="4" w:space="0" w:color="auto"/>
              <w:right w:val="single" w:sz="4" w:space="0" w:color="auto"/>
            </w:tcBorders>
            <w:vAlign w:val="center"/>
            <w:hideMark/>
          </w:tcPr>
          <w:p w14:paraId="6EFE6F9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694.00</w:t>
            </w:r>
          </w:p>
        </w:tc>
        <w:tc>
          <w:tcPr>
            <w:tcW w:w="802" w:type="pct"/>
            <w:tcBorders>
              <w:top w:val="nil"/>
              <w:left w:val="nil"/>
              <w:bottom w:val="single" w:sz="4" w:space="0" w:color="auto"/>
              <w:right w:val="single" w:sz="4" w:space="0" w:color="auto"/>
            </w:tcBorders>
            <w:vAlign w:val="center"/>
            <w:hideMark/>
          </w:tcPr>
          <w:p w14:paraId="320C57B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27,760.00</w:t>
            </w:r>
          </w:p>
        </w:tc>
      </w:tr>
      <w:tr w:rsidR="0090345F" w:rsidRPr="00CD413F" w14:paraId="056475E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06C421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23</w:t>
            </w:r>
          </w:p>
        </w:tc>
        <w:tc>
          <w:tcPr>
            <w:tcW w:w="2112" w:type="pct"/>
            <w:tcBorders>
              <w:top w:val="nil"/>
              <w:left w:val="nil"/>
              <w:bottom w:val="single" w:sz="4" w:space="0" w:color="auto"/>
              <w:right w:val="single" w:sz="4" w:space="0" w:color="auto"/>
            </w:tcBorders>
            <w:vAlign w:val="center"/>
            <w:hideMark/>
          </w:tcPr>
          <w:p w14:paraId="1430CF77"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p>
        </w:tc>
        <w:tc>
          <w:tcPr>
            <w:tcW w:w="461" w:type="pct"/>
            <w:tcBorders>
              <w:top w:val="nil"/>
              <w:left w:val="nil"/>
              <w:bottom w:val="single" w:sz="4" w:space="0" w:color="auto"/>
              <w:right w:val="single" w:sz="4" w:space="0" w:color="auto"/>
            </w:tcBorders>
            <w:vAlign w:val="bottom"/>
            <w:hideMark/>
          </w:tcPr>
          <w:p w14:paraId="2F93D0E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4C25BD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3F499E0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0640F78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13,980.00</w:t>
            </w:r>
          </w:p>
        </w:tc>
      </w:tr>
      <w:tr w:rsidR="0090345F" w:rsidRPr="00CD413F" w14:paraId="65D1B84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A0B9E1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24</w:t>
            </w:r>
          </w:p>
        </w:tc>
        <w:tc>
          <w:tcPr>
            <w:tcW w:w="2112" w:type="pct"/>
            <w:tcBorders>
              <w:top w:val="nil"/>
              <w:left w:val="nil"/>
              <w:bottom w:val="single" w:sz="4" w:space="0" w:color="auto"/>
              <w:right w:val="single" w:sz="4" w:space="0" w:color="auto"/>
            </w:tcBorders>
            <w:vAlign w:val="center"/>
            <w:hideMark/>
          </w:tcPr>
          <w:p w14:paraId="2ABCD8A2"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0.65Ù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ïáñáí  ³</w:t>
            </w:r>
            <w:proofErr w:type="gramEnd"/>
            <w:r w:rsidRPr="00CD413F">
              <w:rPr>
                <w:rFonts w:ascii="Arial Armenian" w:hAnsi="Arial Armenian" w:cs="Arial"/>
                <w:sz w:val="18"/>
                <w:szCs w:val="18"/>
              </w:rPr>
              <w:t>/ÇÝùÝ³Ã³÷Ç íñ³</w:t>
            </w:r>
          </w:p>
        </w:tc>
        <w:tc>
          <w:tcPr>
            <w:tcW w:w="461" w:type="pct"/>
            <w:tcBorders>
              <w:top w:val="nil"/>
              <w:left w:val="nil"/>
              <w:bottom w:val="single" w:sz="4" w:space="0" w:color="auto"/>
              <w:right w:val="single" w:sz="4" w:space="0" w:color="auto"/>
            </w:tcBorders>
            <w:vAlign w:val="bottom"/>
            <w:hideMark/>
          </w:tcPr>
          <w:p w14:paraId="29CF977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BF3920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6A367E9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47A37B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4,316.00</w:t>
            </w:r>
          </w:p>
        </w:tc>
      </w:tr>
      <w:tr w:rsidR="0090345F" w:rsidRPr="00CD413F" w14:paraId="5C7EE2D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9981E5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25</w:t>
            </w:r>
          </w:p>
        </w:tc>
        <w:tc>
          <w:tcPr>
            <w:tcW w:w="2112" w:type="pct"/>
            <w:tcBorders>
              <w:top w:val="nil"/>
              <w:left w:val="nil"/>
              <w:bottom w:val="single" w:sz="4" w:space="0" w:color="auto"/>
              <w:right w:val="single" w:sz="4" w:space="0" w:color="auto"/>
            </w:tcBorders>
            <w:vAlign w:val="center"/>
            <w:hideMark/>
          </w:tcPr>
          <w:p w14:paraId="1BD1BF10"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89B842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129C6F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7.800</w:t>
            </w:r>
          </w:p>
        </w:tc>
        <w:tc>
          <w:tcPr>
            <w:tcW w:w="678" w:type="pct"/>
            <w:tcBorders>
              <w:top w:val="nil"/>
              <w:left w:val="nil"/>
              <w:bottom w:val="single" w:sz="4" w:space="0" w:color="auto"/>
              <w:right w:val="single" w:sz="4" w:space="0" w:color="auto"/>
            </w:tcBorders>
            <w:vAlign w:val="center"/>
            <w:hideMark/>
          </w:tcPr>
          <w:p w14:paraId="1AC3337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4D9B5E5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31,371.60</w:t>
            </w:r>
          </w:p>
        </w:tc>
      </w:tr>
      <w:tr w:rsidR="0090345F" w:rsidRPr="00CD413F" w14:paraId="1EBD595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AD1CEB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26</w:t>
            </w:r>
          </w:p>
        </w:tc>
        <w:tc>
          <w:tcPr>
            <w:tcW w:w="2112" w:type="pct"/>
            <w:tcBorders>
              <w:top w:val="nil"/>
              <w:left w:val="nil"/>
              <w:bottom w:val="single" w:sz="4" w:space="0" w:color="auto"/>
              <w:right w:val="single" w:sz="4" w:space="0" w:color="auto"/>
            </w:tcBorders>
            <w:vAlign w:val="center"/>
            <w:hideMark/>
          </w:tcPr>
          <w:p w14:paraId="2DF31BB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627A226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2869F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01AAD2B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116304D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204.00</w:t>
            </w:r>
          </w:p>
        </w:tc>
      </w:tr>
      <w:tr w:rsidR="0090345F" w:rsidRPr="00CD413F" w14:paraId="3A49AF9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119E58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27</w:t>
            </w:r>
          </w:p>
        </w:tc>
        <w:tc>
          <w:tcPr>
            <w:tcW w:w="2112" w:type="pct"/>
            <w:tcBorders>
              <w:top w:val="nil"/>
              <w:left w:val="nil"/>
              <w:bottom w:val="single" w:sz="4" w:space="0" w:color="auto"/>
              <w:right w:val="single" w:sz="4" w:space="0" w:color="auto"/>
            </w:tcBorders>
            <w:vAlign w:val="center"/>
            <w:hideMark/>
          </w:tcPr>
          <w:p w14:paraId="39880C4B"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Բերված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հարթեցում</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պրոֆիլավորում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34C6A5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59793C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44.000</w:t>
            </w:r>
          </w:p>
        </w:tc>
        <w:tc>
          <w:tcPr>
            <w:tcW w:w="678" w:type="pct"/>
            <w:tcBorders>
              <w:top w:val="nil"/>
              <w:left w:val="nil"/>
              <w:bottom w:val="single" w:sz="4" w:space="0" w:color="auto"/>
              <w:right w:val="single" w:sz="4" w:space="0" w:color="auto"/>
            </w:tcBorders>
            <w:vAlign w:val="center"/>
            <w:hideMark/>
          </w:tcPr>
          <w:p w14:paraId="730DC1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206.00</w:t>
            </w:r>
          </w:p>
        </w:tc>
        <w:tc>
          <w:tcPr>
            <w:tcW w:w="802" w:type="pct"/>
            <w:tcBorders>
              <w:top w:val="nil"/>
              <w:left w:val="nil"/>
              <w:bottom w:val="single" w:sz="4" w:space="0" w:color="auto"/>
              <w:right w:val="single" w:sz="4" w:space="0" w:color="auto"/>
            </w:tcBorders>
            <w:vAlign w:val="center"/>
            <w:hideMark/>
          </w:tcPr>
          <w:p w14:paraId="71D6034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9,064.00</w:t>
            </w:r>
          </w:p>
        </w:tc>
      </w:tr>
      <w:tr w:rsidR="0090345F" w:rsidRPr="00CD413F" w14:paraId="6D0DBA7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7E0F44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28</w:t>
            </w:r>
          </w:p>
        </w:tc>
        <w:tc>
          <w:tcPr>
            <w:tcW w:w="2112" w:type="pct"/>
            <w:tcBorders>
              <w:top w:val="nil"/>
              <w:left w:val="nil"/>
              <w:bottom w:val="single" w:sz="4" w:space="0" w:color="auto"/>
              <w:right w:val="single" w:sz="4" w:space="0" w:color="auto"/>
            </w:tcBorders>
            <w:vAlign w:val="center"/>
            <w:hideMark/>
          </w:tcPr>
          <w:p w14:paraId="4C079D15"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ß»ñï³ÛÇÝ ïá÷³ÝáõÙ 6 ³Ý·³Ù </w:t>
            </w:r>
            <w:proofErr w:type="spellStart"/>
            <w:r w:rsidRPr="00CD413F">
              <w:rPr>
                <w:rFonts w:ascii="Arial Armenian" w:hAnsi="Arial Armenian" w:cs="Arial"/>
                <w:sz w:val="18"/>
                <w:szCs w:val="18"/>
              </w:rPr>
              <w:t>ÉÇóùáõÙ</w:t>
            </w:r>
            <w:proofErr w:type="spellEnd"/>
            <w:r w:rsidRPr="00CD413F">
              <w:rPr>
                <w:rFonts w:ascii="Arial Armenian" w:hAnsi="Arial Armenian" w:cs="Arial"/>
                <w:sz w:val="18"/>
                <w:szCs w:val="18"/>
              </w:rPr>
              <w:t xml:space="preserve"> h=10ëÙ</w:t>
            </w:r>
          </w:p>
        </w:tc>
        <w:tc>
          <w:tcPr>
            <w:tcW w:w="461" w:type="pct"/>
            <w:tcBorders>
              <w:top w:val="nil"/>
              <w:left w:val="nil"/>
              <w:bottom w:val="single" w:sz="4" w:space="0" w:color="auto"/>
              <w:right w:val="single" w:sz="4" w:space="0" w:color="auto"/>
            </w:tcBorders>
            <w:vAlign w:val="bottom"/>
            <w:hideMark/>
          </w:tcPr>
          <w:p w14:paraId="5B221A4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657D67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44.000</w:t>
            </w:r>
          </w:p>
        </w:tc>
        <w:tc>
          <w:tcPr>
            <w:tcW w:w="678" w:type="pct"/>
            <w:tcBorders>
              <w:top w:val="nil"/>
              <w:left w:val="nil"/>
              <w:bottom w:val="single" w:sz="4" w:space="0" w:color="auto"/>
              <w:right w:val="single" w:sz="4" w:space="0" w:color="auto"/>
            </w:tcBorders>
            <w:vAlign w:val="center"/>
            <w:hideMark/>
          </w:tcPr>
          <w:p w14:paraId="32CC3D1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617.00</w:t>
            </w:r>
          </w:p>
        </w:tc>
        <w:tc>
          <w:tcPr>
            <w:tcW w:w="802" w:type="pct"/>
            <w:tcBorders>
              <w:top w:val="nil"/>
              <w:left w:val="nil"/>
              <w:bottom w:val="single" w:sz="4" w:space="0" w:color="auto"/>
              <w:right w:val="single" w:sz="4" w:space="0" w:color="auto"/>
            </w:tcBorders>
            <w:vAlign w:val="center"/>
            <w:hideMark/>
          </w:tcPr>
          <w:p w14:paraId="604FB63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27,148.00</w:t>
            </w:r>
          </w:p>
        </w:tc>
      </w:tr>
      <w:tr w:rsidR="0090345F" w:rsidRPr="00CD413F" w14:paraId="1AEC8E3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2B81FD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29</w:t>
            </w:r>
          </w:p>
        </w:tc>
        <w:tc>
          <w:tcPr>
            <w:tcW w:w="2112" w:type="pct"/>
            <w:tcBorders>
              <w:top w:val="nil"/>
              <w:left w:val="nil"/>
              <w:bottom w:val="single" w:sz="4" w:space="0" w:color="auto"/>
              <w:right w:val="single" w:sz="4" w:space="0" w:color="auto"/>
            </w:tcBorders>
            <w:vAlign w:val="center"/>
            <w:hideMark/>
          </w:tcPr>
          <w:p w14:paraId="2CAA00BA"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çñáõÙ</w:t>
            </w:r>
            <w:proofErr w:type="spellEnd"/>
            <w:r w:rsidRPr="00CD413F">
              <w:rPr>
                <w:rFonts w:ascii="Arial Armenian" w:hAnsi="Arial Armenian" w:cs="Arial"/>
                <w:sz w:val="18"/>
                <w:szCs w:val="18"/>
              </w:rPr>
              <w:t xml:space="preserve"> </w:t>
            </w:r>
            <w:proofErr w:type="spellStart"/>
            <w:proofErr w:type="gramStart"/>
            <w:r w:rsidRPr="00CD413F">
              <w:rPr>
                <w:rFonts w:ascii="Arial Armenian" w:hAnsi="Arial Armenian" w:cs="Arial"/>
                <w:sz w:val="18"/>
                <w:szCs w:val="18"/>
              </w:rPr>
              <w:t>ÉÇóùáõÙ</w:t>
            </w:r>
            <w:proofErr w:type="spellEnd"/>
            <w:r w:rsidRPr="00CD413F">
              <w:rPr>
                <w:rFonts w:ascii="Arial Armenian" w:hAnsi="Arial Armenian" w:cs="Arial"/>
                <w:sz w:val="18"/>
                <w:szCs w:val="18"/>
              </w:rPr>
              <w:t xml:space="preserve">  Í</w:t>
            </w:r>
            <w:proofErr w:type="gramEnd"/>
            <w:r w:rsidRPr="00CD413F">
              <w:rPr>
                <w:rFonts w:ascii="Arial Armenian" w:hAnsi="Arial Armenian" w:cs="Arial"/>
                <w:sz w:val="18"/>
                <w:szCs w:val="18"/>
              </w:rPr>
              <w:t>³í³ÉÇ 30% ã³÷áí</w:t>
            </w:r>
          </w:p>
        </w:tc>
        <w:tc>
          <w:tcPr>
            <w:tcW w:w="461" w:type="pct"/>
            <w:tcBorders>
              <w:top w:val="nil"/>
              <w:left w:val="nil"/>
              <w:bottom w:val="single" w:sz="4" w:space="0" w:color="auto"/>
              <w:right w:val="single" w:sz="4" w:space="0" w:color="auto"/>
            </w:tcBorders>
            <w:vAlign w:val="bottom"/>
            <w:hideMark/>
          </w:tcPr>
          <w:p w14:paraId="10EAAAF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5ACFB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13.200</w:t>
            </w:r>
          </w:p>
        </w:tc>
        <w:tc>
          <w:tcPr>
            <w:tcW w:w="678" w:type="pct"/>
            <w:tcBorders>
              <w:top w:val="nil"/>
              <w:left w:val="nil"/>
              <w:bottom w:val="single" w:sz="4" w:space="0" w:color="auto"/>
              <w:right w:val="single" w:sz="4" w:space="0" w:color="auto"/>
            </w:tcBorders>
            <w:vAlign w:val="center"/>
            <w:hideMark/>
          </w:tcPr>
          <w:p w14:paraId="2843D06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373.00</w:t>
            </w:r>
          </w:p>
        </w:tc>
        <w:tc>
          <w:tcPr>
            <w:tcW w:w="802" w:type="pct"/>
            <w:tcBorders>
              <w:top w:val="nil"/>
              <w:left w:val="nil"/>
              <w:bottom w:val="single" w:sz="4" w:space="0" w:color="auto"/>
              <w:right w:val="single" w:sz="4" w:space="0" w:color="auto"/>
            </w:tcBorders>
            <w:vAlign w:val="center"/>
            <w:hideMark/>
          </w:tcPr>
          <w:p w14:paraId="4C9F6B8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4,923.60</w:t>
            </w:r>
          </w:p>
        </w:tc>
      </w:tr>
      <w:tr w:rsidR="0090345F" w:rsidRPr="00CD413F" w14:paraId="47CF311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0018464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3E4C95B1"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`1.1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1B176BD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6C91C61D" w14:textId="6FFC3CB1"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2F6A35A8" w14:textId="3AB15580"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18992FE5"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61,472,358.68</w:t>
            </w:r>
          </w:p>
        </w:tc>
      </w:tr>
      <w:tr w:rsidR="00FD7A51" w:rsidRPr="00CD413F" w14:paraId="22BA9A13"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729A40F3"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w:t>
            </w:r>
            <w:proofErr w:type="gramStart"/>
            <w:r w:rsidRPr="00CD413F">
              <w:rPr>
                <w:rFonts w:ascii="Arial Armenian" w:hAnsi="Arial Armenian" w:cs="Arial"/>
                <w:b/>
                <w:bCs/>
                <w:sz w:val="18"/>
                <w:szCs w:val="18"/>
              </w:rPr>
              <w:t>2.</w:t>
            </w:r>
            <w:r w:rsidRPr="00CD413F">
              <w:rPr>
                <w:rFonts w:ascii="Sylfaen" w:hAnsi="Sylfaen" w:cs="Sylfaen"/>
                <w:b/>
                <w:bCs/>
                <w:sz w:val="18"/>
                <w:szCs w:val="18"/>
              </w:rPr>
              <w:t>Երթևեկելի</w:t>
            </w:r>
            <w:proofErr w:type="gram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մաս</w:t>
            </w:r>
            <w:proofErr w:type="spellEnd"/>
          </w:p>
        </w:tc>
      </w:tr>
      <w:tr w:rsidR="0090345F" w:rsidRPr="00CD413F" w14:paraId="1537BEF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BB57EA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30</w:t>
            </w:r>
          </w:p>
        </w:tc>
        <w:tc>
          <w:tcPr>
            <w:tcW w:w="2112" w:type="pct"/>
            <w:tcBorders>
              <w:top w:val="nil"/>
              <w:left w:val="nil"/>
              <w:bottom w:val="single" w:sz="4" w:space="0" w:color="auto"/>
              <w:right w:val="single" w:sz="4" w:space="0" w:color="auto"/>
            </w:tcBorders>
            <w:vAlign w:val="center"/>
            <w:hideMark/>
          </w:tcPr>
          <w:p w14:paraId="2CC9A06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տաշտակի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պրոֆիլավորում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ավտոգրեյդերով</w:t>
            </w:r>
            <w:proofErr w:type="spellEnd"/>
          </w:p>
        </w:tc>
        <w:tc>
          <w:tcPr>
            <w:tcW w:w="461" w:type="pct"/>
            <w:tcBorders>
              <w:top w:val="nil"/>
              <w:left w:val="nil"/>
              <w:bottom w:val="single" w:sz="4" w:space="0" w:color="auto"/>
              <w:right w:val="single" w:sz="4" w:space="0" w:color="auto"/>
            </w:tcBorders>
            <w:vAlign w:val="bottom"/>
            <w:hideMark/>
          </w:tcPr>
          <w:p w14:paraId="4E1B0BB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7E9E7C0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13958.500</w:t>
            </w:r>
          </w:p>
        </w:tc>
        <w:tc>
          <w:tcPr>
            <w:tcW w:w="678" w:type="pct"/>
            <w:tcBorders>
              <w:top w:val="nil"/>
              <w:left w:val="nil"/>
              <w:bottom w:val="single" w:sz="4" w:space="0" w:color="auto"/>
              <w:right w:val="single" w:sz="4" w:space="0" w:color="auto"/>
            </w:tcBorders>
            <w:vAlign w:val="center"/>
            <w:hideMark/>
          </w:tcPr>
          <w:p w14:paraId="2109B42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13.00</w:t>
            </w:r>
          </w:p>
        </w:tc>
        <w:tc>
          <w:tcPr>
            <w:tcW w:w="802" w:type="pct"/>
            <w:tcBorders>
              <w:top w:val="nil"/>
              <w:left w:val="nil"/>
              <w:bottom w:val="single" w:sz="4" w:space="0" w:color="auto"/>
              <w:right w:val="single" w:sz="4" w:space="0" w:color="auto"/>
            </w:tcBorders>
            <w:vAlign w:val="center"/>
            <w:hideMark/>
          </w:tcPr>
          <w:p w14:paraId="0C50DCE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181,460.50</w:t>
            </w:r>
          </w:p>
        </w:tc>
      </w:tr>
      <w:tr w:rsidR="0090345F" w:rsidRPr="00CD413F" w14:paraId="77C949E2"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16A51DC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31</w:t>
            </w:r>
          </w:p>
        </w:tc>
        <w:tc>
          <w:tcPr>
            <w:tcW w:w="2112" w:type="pct"/>
            <w:tcBorders>
              <w:top w:val="nil"/>
              <w:left w:val="nil"/>
              <w:bottom w:val="nil"/>
              <w:right w:val="single" w:sz="4" w:space="0" w:color="auto"/>
            </w:tcBorders>
            <w:vAlign w:val="center"/>
            <w:hideMark/>
          </w:tcPr>
          <w:p w14:paraId="57737F2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Ավազակոպճային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w:t>
            </w:r>
            <w:proofErr w:type="gramEnd"/>
            <w:r w:rsidRPr="00CD413F">
              <w:rPr>
                <w:rFonts w:ascii="Arial Armenian" w:hAnsi="Arial Armenian" w:cs="Arial"/>
                <w:sz w:val="18"/>
                <w:szCs w:val="18"/>
              </w:rPr>
              <w:t xml:space="preserve">=25ëÙ </w:t>
            </w:r>
          </w:p>
        </w:tc>
        <w:tc>
          <w:tcPr>
            <w:tcW w:w="461" w:type="pct"/>
            <w:tcBorders>
              <w:top w:val="nil"/>
              <w:left w:val="nil"/>
              <w:bottom w:val="nil"/>
              <w:right w:val="single" w:sz="4" w:space="0" w:color="auto"/>
            </w:tcBorders>
            <w:vAlign w:val="bottom"/>
            <w:hideMark/>
          </w:tcPr>
          <w:p w14:paraId="04E1052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478FA62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3489.625</w:t>
            </w:r>
          </w:p>
        </w:tc>
        <w:tc>
          <w:tcPr>
            <w:tcW w:w="678" w:type="pct"/>
            <w:tcBorders>
              <w:top w:val="nil"/>
              <w:left w:val="nil"/>
              <w:bottom w:val="single" w:sz="4" w:space="0" w:color="auto"/>
              <w:right w:val="single" w:sz="4" w:space="0" w:color="auto"/>
            </w:tcBorders>
            <w:vAlign w:val="center"/>
            <w:hideMark/>
          </w:tcPr>
          <w:p w14:paraId="6CE5D8B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10190.00</w:t>
            </w:r>
          </w:p>
        </w:tc>
        <w:tc>
          <w:tcPr>
            <w:tcW w:w="802" w:type="pct"/>
            <w:tcBorders>
              <w:top w:val="nil"/>
              <w:left w:val="nil"/>
              <w:bottom w:val="single" w:sz="4" w:space="0" w:color="auto"/>
              <w:right w:val="single" w:sz="4" w:space="0" w:color="auto"/>
            </w:tcBorders>
            <w:vAlign w:val="center"/>
            <w:hideMark/>
          </w:tcPr>
          <w:p w14:paraId="48B8E2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35,559,278.75</w:t>
            </w:r>
          </w:p>
        </w:tc>
      </w:tr>
      <w:tr w:rsidR="0090345F" w:rsidRPr="00CD413F" w14:paraId="1303898D"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0024612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32</w:t>
            </w:r>
          </w:p>
        </w:tc>
        <w:tc>
          <w:tcPr>
            <w:tcW w:w="2112" w:type="pct"/>
            <w:tcBorders>
              <w:top w:val="single" w:sz="4" w:space="0" w:color="auto"/>
              <w:left w:val="nil"/>
              <w:bottom w:val="nil"/>
              <w:right w:val="single" w:sz="4" w:space="0" w:color="auto"/>
            </w:tcBorders>
            <w:vAlign w:val="center"/>
            <w:hideMark/>
          </w:tcPr>
          <w:p w14:paraId="0EAF1CE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ստորին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h=11</w:t>
            </w:r>
            <w:r w:rsidRPr="00CD413F">
              <w:rPr>
                <w:rFonts w:ascii="Arial Armenian" w:hAnsi="Arial Armenian" w:cs="Arial Armenian"/>
                <w:sz w:val="18"/>
                <w:szCs w:val="18"/>
              </w:rPr>
              <w:t>ëÙ</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
        </w:tc>
        <w:tc>
          <w:tcPr>
            <w:tcW w:w="461" w:type="pct"/>
            <w:tcBorders>
              <w:top w:val="single" w:sz="4" w:space="0" w:color="auto"/>
              <w:left w:val="nil"/>
              <w:bottom w:val="nil"/>
              <w:right w:val="single" w:sz="4" w:space="0" w:color="auto"/>
            </w:tcBorders>
            <w:vAlign w:val="bottom"/>
            <w:hideMark/>
          </w:tcPr>
          <w:p w14:paraId="6EF4DC0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42A9E86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13958.500</w:t>
            </w:r>
          </w:p>
        </w:tc>
        <w:tc>
          <w:tcPr>
            <w:tcW w:w="678" w:type="pct"/>
            <w:tcBorders>
              <w:top w:val="nil"/>
              <w:left w:val="nil"/>
              <w:bottom w:val="single" w:sz="4" w:space="0" w:color="auto"/>
              <w:right w:val="single" w:sz="4" w:space="0" w:color="auto"/>
            </w:tcBorders>
            <w:vAlign w:val="center"/>
            <w:hideMark/>
          </w:tcPr>
          <w:p w14:paraId="0B452D4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1157.00</w:t>
            </w:r>
          </w:p>
        </w:tc>
        <w:tc>
          <w:tcPr>
            <w:tcW w:w="802" w:type="pct"/>
            <w:tcBorders>
              <w:top w:val="nil"/>
              <w:left w:val="nil"/>
              <w:bottom w:val="single" w:sz="4" w:space="0" w:color="auto"/>
              <w:right w:val="single" w:sz="4" w:space="0" w:color="auto"/>
            </w:tcBorders>
            <w:vAlign w:val="center"/>
            <w:hideMark/>
          </w:tcPr>
          <w:p w14:paraId="77E7CF2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16,149,984.50</w:t>
            </w:r>
          </w:p>
        </w:tc>
      </w:tr>
      <w:tr w:rsidR="0090345F" w:rsidRPr="00CD413F" w14:paraId="7E64BD7E"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09C0B37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33</w:t>
            </w:r>
          </w:p>
        </w:tc>
        <w:tc>
          <w:tcPr>
            <w:tcW w:w="2112" w:type="pct"/>
            <w:tcBorders>
              <w:top w:val="single" w:sz="4" w:space="0" w:color="auto"/>
              <w:left w:val="nil"/>
              <w:bottom w:val="nil"/>
              <w:right w:val="single" w:sz="4" w:space="0" w:color="auto"/>
            </w:tcBorders>
            <w:vAlign w:val="center"/>
            <w:hideMark/>
          </w:tcPr>
          <w:p w14:paraId="40B20D3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վերին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h=4ëÙ Ñ³ëïáõÃÛ³Ùµ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տարածումով</w:t>
            </w:r>
            <w:proofErr w:type="spellEnd"/>
            <w:r w:rsidRPr="00CD413F">
              <w:rPr>
                <w:rFonts w:ascii="Arial Armenian" w:hAnsi="Arial Armenian" w:cs="Arial"/>
                <w:sz w:val="18"/>
                <w:szCs w:val="18"/>
              </w:rPr>
              <w:t xml:space="preserve"> 4.12</w:t>
            </w:r>
            <w:r w:rsidRPr="00CD413F">
              <w:rPr>
                <w:rFonts w:ascii="Sylfaen" w:hAnsi="Sylfaen" w:cs="Sylfaen"/>
                <w:sz w:val="18"/>
                <w:szCs w:val="18"/>
              </w:rPr>
              <w:t>տն</w:t>
            </w:r>
            <w:r w:rsidRPr="00CD413F">
              <w:rPr>
                <w:rFonts w:ascii="Arial Armenian" w:hAnsi="Arial Armenian" w:cs="Arial"/>
                <w:sz w:val="18"/>
                <w:szCs w:val="18"/>
              </w:rPr>
              <w:t>/1000</w:t>
            </w:r>
            <w:r w:rsidRPr="00CD413F">
              <w:rPr>
                <w:rFonts w:ascii="Sylfaen" w:hAnsi="Sylfaen" w:cs="Sylfaen"/>
                <w:sz w:val="18"/>
                <w:szCs w:val="18"/>
              </w:rPr>
              <w:t>մ</w:t>
            </w:r>
            <w:r w:rsidRPr="00CD413F">
              <w:rPr>
                <w:rFonts w:ascii="Arial Armenian" w:hAnsi="Arial Armenian" w:cs="Arial"/>
                <w:sz w:val="18"/>
                <w:szCs w:val="18"/>
                <w:vertAlign w:val="superscript"/>
              </w:rPr>
              <w:t>2</w:t>
            </w:r>
            <w:r w:rsidRPr="00CD413F">
              <w:rPr>
                <w:rFonts w:ascii="Arial Armenian" w:hAnsi="Arial Armenian" w:cs="Arial"/>
                <w:sz w:val="18"/>
                <w:szCs w:val="18"/>
              </w:rPr>
              <w:t xml:space="preserve"> </w:t>
            </w:r>
          </w:p>
        </w:tc>
        <w:tc>
          <w:tcPr>
            <w:tcW w:w="461" w:type="pct"/>
            <w:tcBorders>
              <w:top w:val="single" w:sz="4" w:space="0" w:color="auto"/>
              <w:left w:val="nil"/>
              <w:bottom w:val="nil"/>
              <w:right w:val="single" w:sz="4" w:space="0" w:color="auto"/>
            </w:tcBorders>
            <w:vAlign w:val="bottom"/>
            <w:hideMark/>
          </w:tcPr>
          <w:p w14:paraId="09B1ABC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0018D9D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13958.500</w:t>
            </w:r>
          </w:p>
        </w:tc>
        <w:tc>
          <w:tcPr>
            <w:tcW w:w="678" w:type="pct"/>
            <w:tcBorders>
              <w:top w:val="nil"/>
              <w:left w:val="nil"/>
              <w:bottom w:val="single" w:sz="4" w:space="0" w:color="auto"/>
              <w:right w:val="single" w:sz="4" w:space="0" w:color="auto"/>
            </w:tcBorders>
            <w:vAlign w:val="center"/>
            <w:hideMark/>
          </w:tcPr>
          <w:p w14:paraId="546A35C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1593.00</w:t>
            </w:r>
          </w:p>
        </w:tc>
        <w:tc>
          <w:tcPr>
            <w:tcW w:w="802" w:type="pct"/>
            <w:tcBorders>
              <w:top w:val="nil"/>
              <w:left w:val="nil"/>
              <w:bottom w:val="single" w:sz="4" w:space="0" w:color="auto"/>
              <w:right w:val="single" w:sz="4" w:space="0" w:color="auto"/>
            </w:tcBorders>
            <w:vAlign w:val="center"/>
            <w:hideMark/>
          </w:tcPr>
          <w:p w14:paraId="099D9B8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22,235,890.50</w:t>
            </w:r>
          </w:p>
        </w:tc>
      </w:tr>
      <w:tr w:rsidR="0090345F" w:rsidRPr="00CD413F" w14:paraId="1AA85A29"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79C68C1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34</w:t>
            </w:r>
          </w:p>
        </w:tc>
        <w:tc>
          <w:tcPr>
            <w:tcW w:w="2112" w:type="pct"/>
            <w:tcBorders>
              <w:top w:val="single" w:sz="4" w:space="0" w:color="auto"/>
              <w:left w:val="nil"/>
              <w:bottom w:val="single" w:sz="4" w:space="0" w:color="auto"/>
              <w:right w:val="single" w:sz="4" w:space="0" w:color="auto"/>
            </w:tcBorders>
            <w:vAlign w:val="center"/>
            <w:hideMark/>
          </w:tcPr>
          <w:p w14:paraId="50F988B4"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Խ</w:t>
            </w:r>
            <w:r w:rsidRPr="00CD413F">
              <w:rPr>
                <w:rFonts w:ascii="Arial Armenian" w:hAnsi="Arial Armenian" w:cs="Arial Armenian"/>
                <w:sz w:val="18"/>
                <w:szCs w:val="18"/>
              </w:rPr>
              <w:t>áßáñ³Ñ³</w:t>
            </w:r>
            <w:proofErr w:type="gramStart"/>
            <w:r w:rsidRPr="00CD413F">
              <w:rPr>
                <w:rFonts w:ascii="Arial Armenian" w:hAnsi="Arial Armenian" w:cs="Arial Armenian"/>
                <w:sz w:val="18"/>
                <w:szCs w:val="18"/>
              </w:rPr>
              <w:t>ïÇÏ</w:t>
            </w:r>
            <w:r w:rsidRPr="00CD413F">
              <w:rPr>
                <w:rFonts w:ascii="Arial Armenian" w:hAnsi="Arial Armenian" w:cs="Arial"/>
                <w:sz w:val="18"/>
                <w:szCs w:val="18"/>
              </w:rPr>
              <w:t xml:space="preserve">  ³</w:t>
            </w:r>
            <w:proofErr w:type="gramEnd"/>
            <w:r w:rsidRPr="00CD413F">
              <w:rPr>
                <w:rFonts w:ascii="Arial Armenian" w:hAnsi="Arial Armenian" w:cs="Arial"/>
                <w:sz w:val="18"/>
                <w:szCs w:val="18"/>
              </w:rPr>
              <w:t>ëý³Éïµ»ïáÝ» Í³ÍÏáõÛÃÇ ÷</w:t>
            </w:r>
            <w:proofErr w:type="spellStart"/>
            <w:proofErr w:type="gram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H</w:t>
            </w:r>
            <w:proofErr w:type="gramEnd"/>
            <w:r w:rsidRPr="00CD413F">
              <w:rPr>
                <w:rFonts w:ascii="Arial Armenian" w:hAnsi="Arial Armenian" w:cs="Arial"/>
                <w:sz w:val="18"/>
                <w:szCs w:val="18"/>
              </w:rPr>
              <w:t>=6ëÙ</w:t>
            </w:r>
          </w:p>
        </w:tc>
        <w:tc>
          <w:tcPr>
            <w:tcW w:w="461" w:type="pct"/>
            <w:tcBorders>
              <w:top w:val="single" w:sz="4" w:space="0" w:color="auto"/>
              <w:left w:val="nil"/>
              <w:bottom w:val="single" w:sz="4" w:space="0" w:color="auto"/>
              <w:right w:val="single" w:sz="4" w:space="0" w:color="auto"/>
            </w:tcBorders>
            <w:vAlign w:val="bottom"/>
            <w:hideMark/>
          </w:tcPr>
          <w:p w14:paraId="0FFE315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single" w:sz="4" w:space="0" w:color="auto"/>
              <w:right w:val="single" w:sz="4" w:space="0" w:color="auto"/>
            </w:tcBorders>
            <w:vAlign w:val="center"/>
            <w:hideMark/>
          </w:tcPr>
          <w:p w14:paraId="25B7A92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13958.500</w:t>
            </w:r>
          </w:p>
        </w:tc>
        <w:tc>
          <w:tcPr>
            <w:tcW w:w="678" w:type="pct"/>
            <w:tcBorders>
              <w:top w:val="nil"/>
              <w:left w:val="nil"/>
              <w:bottom w:val="single" w:sz="4" w:space="0" w:color="auto"/>
              <w:right w:val="single" w:sz="4" w:space="0" w:color="auto"/>
            </w:tcBorders>
            <w:vAlign w:val="center"/>
            <w:hideMark/>
          </w:tcPr>
          <w:p w14:paraId="11E203A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6412.00</w:t>
            </w:r>
          </w:p>
        </w:tc>
        <w:tc>
          <w:tcPr>
            <w:tcW w:w="802" w:type="pct"/>
            <w:tcBorders>
              <w:top w:val="nil"/>
              <w:left w:val="nil"/>
              <w:bottom w:val="single" w:sz="4" w:space="0" w:color="auto"/>
              <w:right w:val="single" w:sz="4" w:space="0" w:color="auto"/>
            </w:tcBorders>
            <w:vAlign w:val="center"/>
            <w:hideMark/>
          </w:tcPr>
          <w:p w14:paraId="26B220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89,501,902.00</w:t>
            </w:r>
          </w:p>
        </w:tc>
      </w:tr>
      <w:tr w:rsidR="0090345F" w:rsidRPr="00CD413F" w14:paraId="06F88FE5"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47979EF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35</w:t>
            </w:r>
          </w:p>
        </w:tc>
        <w:tc>
          <w:tcPr>
            <w:tcW w:w="2112" w:type="pct"/>
            <w:tcBorders>
              <w:top w:val="nil"/>
              <w:left w:val="nil"/>
              <w:bottom w:val="single" w:sz="4" w:space="0" w:color="auto"/>
              <w:right w:val="single" w:sz="4" w:space="0" w:color="auto"/>
            </w:tcBorders>
            <w:vAlign w:val="center"/>
            <w:hideMark/>
          </w:tcPr>
          <w:p w14:paraId="1EBAAC9F"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Armenian"/>
                <w:sz w:val="18"/>
                <w:szCs w:val="18"/>
              </w:rPr>
              <w:t>³Ýñ³Ñ³ïÇÏ</w:t>
            </w:r>
            <w:r w:rsidRPr="00CD413F">
              <w:rPr>
                <w:rFonts w:ascii="Arial Armenian" w:hAnsi="Arial Armenian" w:cs="Arial"/>
                <w:sz w:val="18"/>
                <w:szCs w:val="18"/>
              </w:rPr>
              <w:t xml:space="preserve"> ³ëý³Éïµ»ïáÝ» Í³ÍÏáõÛÃÇ ÷</w:t>
            </w:r>
            <w:proofErr w:type="spell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H=5ëÙ</w:t>
            </w:r>
          </w:p>
        </w:tc>
        <w:tc>
          <w:tcPr>
            <w:tcW w:w="461" w:type="pct"/>
            <w:tcBorders>
              <w:top w:val="nil"/>
              <w:left w:val="nil"/>
              <w:bottom w:val="single" w:sz="4" w:space="0" w:color="auto"/>
              <w:right w:val="single" w:sz="4" w:space="0" w:color="auto"/>
            </w:tcBorders>
            <w:vAlign w:val="bottom"/>
            <w:hideMark/>
          </w:tcPr>
          <w:p w14:paraId="7A7D146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2B844F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13958.500</w:t>
            </w:r>
          </w:p>
        </w:tc>
        <w:tc>
          <w:tcPr>
            <w:tcW w:w="678" w:type="pct"/>
            <w:tcBorders>
              <w:top w:val="nil"/>
              <w:left w:val="nil"/>
              <w:bottom w:val="single" w:sz="4" w:space="0" w:color="auto"/>
              <w:right w:val="single" w:sz="4" w:space="0" w:color="auto"/>
            </w:tcBorders>
            <w:vAlign w:val="center"/>
            <w:hideMark/>
          </w:tcPr>
          <w:p w14:paraId="0DDFD9C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4151.00</w:t>
            </w:r>
          </w:p>
        </w:tc>
        <w:tc>
          <w:tcPr>
            <w:tcW w:w="802" w:type="pct"/>
            <w:tcBorders>
              <w:top w:val="nil"/>
              <w:left w:val="nil"/>
              <w:bottom w:val="single" w:sz="4" w:space="0" w:color="auto"/>
              <w:right w:val="single" w:sz="4" w:space="0" w:color="auto"/>
            </w:tcBorders>
            <w:vAlign w:val="center"/>
            <w:hideMark/>
          </w:tcPr>
          <w:p w14:paraId="5FB3921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57,941,733.50</w:t>
            </w:r>
          </w:p>
        </w:tc>
      </w:tr>
      <w:tr w:rsidR="0090345F" w:rsidRPr="00CD413F" w14:paraId="6F0ECC4B"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hideMark/>
          </w:tcPr>
          <w:p w14:paraId="08B4EA4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1F8BA3F2"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`1.2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4B1D36B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3AC895A5" w14:textId="4029EB70"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3C21B741" w14:textId="2339FCA9"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74800A0F"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221,570,249.75</w:t>
            </w:r>
          </w:p>
        </w:tc>
      </w:tr>
      <w:tr w:rsidR="00FD7A51" w:rsidRPr="00CD413F" w14:paraId="5F56E0F8"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25C05A59" w14:textId="029E9220"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w:t>
            </w:r>
            <w:proofErr w:type="gramStart"/>
            <w:r w:rsidRPr="00CD413F">
              <w:rPr>
                <w:rFonts w:ascii="Arial Armenian" w:hAnsi="Arial Armenian" w:cs="Arial"/>
                <w:b/>
                <w:bCs/>
                <w:sz w:val="18"/>
                <w:szCs w:val="18"/>
              </w:rPr>
              <w:t>3.</w:t>
            </w:r>
            <w:r w:rsidRPr="00CD413F">
              <w:rPr>
                <w:rFonts w:ascii="Sylfaen" w:hAnsi="Sylfaen" w:cs="Sylfaen"/>
                <w:b/>
                <w:bCs/>
                <w:sz w:val="18"/>
                <w:szCs w:val="18"/>
              </w:rPr>
              <w:t>Մայթ</w:t>
            </w:r>
            <w:proofErr w:type="gramEnd"/>
          </w:p>
        </w:tc>
      </w:tr>
      <w:tr w:rsidR="0090345F" w:rsidRPr="00CD413F" w14:paraId="6CE73FF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30185B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36</w:t>
            </w:r>
          </w:p>
        </w:tc>
        <w:tc>
          <w:tcPr>
            <w:tcW w:w="2112" w:type="pct"/>
            <w:tcBorders>
              <w:top w:val="nil"/>
              <w:left w:val="nil"/>
              <w:bottom w:val="single" w:sz="4" w:space="0" w:color="auto"/>
              <w:right w:val="single" w:sz="4" w:space="0" w:color="auto"/>
            </w:tcBorders>
            <w:vAlign w:val="center"/>
            <w:hideMark/>
          </w:tcPr>
          <w:p w14:paraId="0C73FF2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Մայթի</w:t>
            </w:r>
            <w:proofErr w:type="spellEnd"/>
            <w:r w:rsidRPr="00CD413F">
              <w:rPr>
                <w:rFonts w:ascii="Arial Armenian" w:hAnsi="Arial Armenian" w:cs="Arial"/>
                <w:sz w:val="18"/>
                <w:szCs w:val="18"/>
              </w:rPr>
              <w:t xml:space="preserve"> </w:t>
            </w:r>
            <w:r w:rsidRPr="00CD413F">
              <w:rPr>
                <w:rFonts w:ascii="Sylfaen" w:hAnsi="Sylfaen" w:cs="Sylfaen"/>
                <w:sz w:val="18"/>
                <w:szCs w:val="18"/>
              </w:rPr>
              <w:t>ա</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5911033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CB532B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103.000</w:t>
            </w:r>
          </w:p>
        </w:tc>
        <w:tc>
          <w:tcPr>
            <w:tcW w:w="678" w:type="pct"/>
            <w:tcBorders>
              <w:top w:val="nil"/>
              <w:left w:val="nil"/>
              <w:bottom w:val="single" w:sz="4" w:space="0" w:color="auto"/>
              <w:right w:val="single" w:sz="4" w:space="0" w:color="auto"/>
            </w:tcBorders>
            <w:vAlign w:val="center"/>
            <w:hideMark/>
          </w:tcPr>
          <w:p w14:paraId="4E67793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72A2DC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67,465.00</w:t>
            </w:r>
          </w:p>
        </w:tc>
      </w:tr>
      <w:tr w:rsidR="0090345F" w:rsidRPr="00CD413F" w14:paraId="556D4F7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E8E994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37</w:t>
            </w:r>
          </w:p>
        </w:tc>
        <w:tc>
          <w:tcPr>
            <w:tcW w:w="2112" w:type="pct"/>
            <w:tcBorders>
              <w:top w:val="nil"/>
              <w:left w:val="nil"/>
              <w:bottom w:val="single" w:sz="4" w:space="0" w:color="auto"/>
              <w:right w:val="single" w:sz="4" w:space="0" w:color="auto"/>
            </w:tcBorders>
            <w:vAlign w:val="center"/>
            <w:hideMark/>
          </w:tcPr>
          <w:p w14:paraId="3F9A7CC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Շինաղբի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4B1A54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E1D629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216.300</w:t>
            </w:r>
          </w:p>
        </w:tc>
        <w:tc>
          <w:tcPr>
            <w:tcW w:w="678" w:type="pct"/>
            <w:tcBorders>
              <w:top w:val="nil"/>
              <w:left w:val="nil"/>
              <w:bottom w:val="single" w:sz="4" w:space="0" w:color="auto"/>
              <w:right w:val="single" w:sz="4" w:space="0" w:color="auto"/>
            </w:tcBorders>
            <w:vAlign w:val="center"/>
            <w:hideMark/>
          </w:tcPr>
          <w:p w14:paraId="585CFD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0267712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869,958.60</w:t>
            </w:r>
          </w:p>
        </w:tc>
      </w:tr>
      <w:tr w:rsidR="0090345F" w:rsidRPr="00CD413F" w14:paraId="5E7E069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D8E880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38</w:t>
            </w:r>
          </w:p>
        </w:tc>
        <w:tc>
          <w:tcPr>
            <w:tcW w:w="2112" w:type="pct"/>
            <w:tcBorders>
              <w:top w:val="nil"/>
              <w:left w:val="nil"/>
              <w:bottom w:val="single" w:sz="4" w:space="0" w:color="auto"/>
              <w:right w:val="single" w:sz="4" w:space="0" w:color="auto"/>
            </w:tcBorders>
            <w:vAlign w:val="center"/>
            <w:hideMark/>
          </w:tcPr>
          <w:p w14:paraId="400693A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շինարարական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575B05D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9FD093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103.000</w:t>
            </w:r>
          </w:p>
        </w:tc>
        <w:tc>
          <w:tcPr>
            <w:tcW w:w="678" w:type="pct"/>
            <w:tcBorders>
              <w:top w:val="nil"/>
              <w:left w:val="nil"/>
              <w:bottom w:val="single" w:sz="4" w:space="0" w:color="auto"/>
              <w:right w:val="single" w:sz="4" w:space="0" w:color="auto"/>
            </w:tcBorders>
            <w:vAlign w:val="center"/>
            <w:hideMark/>
          </w:tcPr>
          <w:p w14:paraId="5B5653B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19D6BF8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5,253.00</w:t>
            </w:r>
          </w:p>
        </w:tc>
      </w:tr>
      <w:tr w:rsidR="0090345F" w:rsidRPr="00CD413F" w14:paraId="6FB96D4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3CFAE5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39</w:t>
            </w:r>
          </w:p>
        </w:tc>
        <w:tc>
          <w:tcPr>
            <w:tcW w:w="2112" w:type="pct"/>
            <w:tcBorders>
              <w:top w:val="nil"/>
              <w:left w:val="nil"/>
              <w:bottom w:val="single" w:sz="4" w:space="0" w:color="auto"/>
              <w:right w:val="single" w:sz="4" w:space="0" w:color="auto"/>
            </w:tcBorders>
            <w:vAlign w:val="center"/>
            <w:hideMark/>
          </w:tcPr>
          <w:p w14:paraId="715F1CA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Մայթի</w:t>
            </w:r>
            <w:proofErr w:type="spellEnd"/>
            <w:r w:rsidRPr="00CD413F">
              <w:rPr>
                <w:rFonts w:ascii="Arial Armenian" w:hAnsi="Arial Armenian" w:cs="Arial"/>
                <w:sz w:val="18"/>
                <w:szCs w:val="18"/>
              </w:rPr>
              <w:t xml:space="preserve"> </w:t>
            </w:r>
            <w:r w:rsidRPr="00CD413F">
              <w:rPr>
                <w:rFonts w:ascii="Sylfaen" w:hAnsi="Sylfaen" w:cs="Sylfaen"/>
                <w:sz w:val="18"/>
                <w:szCs w:val="18"/>
              </w:rPr>
              <w:t>ա</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p>
        </w:tc>
        <w:tc>
          <w:tcPr>
            <w:tcW w:w="461" w:type="pct"/>
            <w:tcBorders>
              <w:top w:val="nil"/>
              <w:left w:val="nil"/>
              <w:bottom w:val="single" w:sz="4" w:space="0" w:color="auto"/>
              <w:right w:val="single" w:sz="4" w:space="0" w:color="auto"/>
            </w:tcBorders>
            <w:vAlign w:val="bottom"/>
            <w:hideMark/>
          </w:tcPr>
          <w:p w14:paraId="68DA706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F18164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3.400</w:t>
            </w:r>
          </w:p>
        </w:tc>
        <w:tc>
          <w:tcPr>
            <w:tcW w:w="678" w:type="pct"/>
            <w:tcBorders>
              <w:top w:val="nil"/>
              <w:left w:val="nil"/>
              <w:bottom w:val="single" w:sz="4" w:space="0" w:color="auto"/>
              <w:right w:val="single" w:sz="4" w:space="0" w:color="auto"/>
            </w:tcBorders>
            <w:vAlign w:val="center"/>
            <w:hideMark/>
          </w:tcPr>
          <w:p w14:paraId="7A1BBEB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6168.00</w:t>
            </w:r>
          </w:p>
        </w:tc>
        <w:tc>
          <w:tcPr>
            <w:tcW w:w="802" w:type="pct"/>
            <w:tcBorders>
              <w:top w:val="nil"/>
              <w:left w:val="nil"/>
              <w:bottom w:val="single" w:sz="4" w:space="0" w:color="auto"/>
              <w:right w:val="single" w:sz="4" w:space="0" w:color="auto"/>
            </w:tcBorders>
            <w:vAlign w:val="center"/>
            <w:hideMark/>
          </w:tcPr>
          <w:p w14:paraId="156F73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20,971.20</w:t>
            </w:r>
          </w:p>
        </w:tc>
      </w:tr>
      <w:tr w:rsidR="0090345F" w:rsidRPr="00CD413F" w14:paraId="69800D9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7A27B1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40</w:t>
            </w:r>
          </w:p>
        </w:tc>
        <w:tc>
          <w:tcPr>
            <w:tcW w:w="2112" w:type="pct"/>
            <w:tcBorders>
              <w:top w:val="nil"/>
              <w:left w:val="nil"/>
              <w:bottom w:val="single" w:sz="4" w:space="0" w:color="auto"/>
              <w:right w:val="single" w:sz="4" w:space="0" w:color="auto"/>
            </w:tcBorders>
            <w:vAlign w:val="center"/>
            <w:hideMark/>
          </w:tcPr>
          <w:p w14:paraId="6F59C91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Շինարարական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ïáñáí  ³</w:t>
            </w:r>
            <w:proofErr w:type="gramEnd"/>
            <w:r w:rsidRPr="00CD413F">
              <w:rPr>
                <w:rFonts w:ascii="Arial Armenian" w:hAnsi="Arial Armenian" w:cs="Arial"/>
                <w:sz w:val="18"/>
                <w:szCs w:val="18"/>
              </w:rPr>
              <w:t>/ÇÝùÝ³Ã³÷Ç íñ³</w:t>
            </w:r>
          </w:p>
        </w:tc>
        <w:tc>
          <w:tcPr>
            <w:tcW w:w="461" w:type="pct"/>
            <w:tcBorders>
              <w:top w:val="nil"/>
              <w:left w:val="nil"/>
              <w:bottom w:val="single" w:sz="4" w:space="0" w:color="auto"/>
              <w:right w:val="single" w:sz="4" w:space="0" w:color="auto"/>
            </w:tcBorders>
            <w:vAlign w:val="bottom"/>
            <w:hideMark/>
          </w:tcPr>
          <w:p w14:paraId="62849B7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44C5C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3.400</w:t>
            </w:r>
          </w:p>
        </w:tc>
        <w:tc>
          <w:tcPr>
            <w:tcW w:w="678" w:type="pct"/>
            <w:tcBorders>
              <w:top w:val="nil"/>
              <w:left w:val="nil"/>
              <w:bottom w:val="single" w:sz="4" w:space="0" w:color="auto"/>
              <w:right w:val="single" w:sz="4" w:space="0" w:color="auto"/>
            </w:tcBorders>
            <w:vAlign w:val="center"/>
            <w:hideMark/>
          </w:tcPr>
          <w:p w14:paraId="5091E08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075F2E4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2,227.00</w:t>
            </w:r>
          </w:p>
        </w:tc>
      </w:tr>
      <w:tr w:rsidR="0090345F" w:rsidRPr="00CD413F" w14:paraId="03B00FB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096875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41</w:t>
            </w:r>
          </w:p>
        </w:tc>
        <w:tc>
          <w:tcPr>
            <w:tcW w:w="2112" w:type="pct"/>
            <w:tcBorders>
              <w:top w:val="nil"/>
              <w:left w:val="nil"/>
              <w:bottom w:val="single" w:sz="4" w:space="0" w:color="auto"/>
              <w:right w:val="single" w:sz="4" w:space="0" w:color="auto"/>
            </w:tcBorders>
            <w:vAlign w:val="center"/>
            <w:hideMark/>
          </w:tcPr>
          <w:p w14:paraId="59D1F50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Շինաղբի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6B12BC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5E8B0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7.140</w:t>
            </w:r>
          </w:p>
        </w:tc>
        <w:tc>
          <w:tcPr>
            <w:tcW w:w="678" w:type="pct"/>
            <w:tcBorders>
              <w:top w:val="nil"/>
              <w:left w:val="nil"/>
              <w:bottom w:val="single" w:sz="4" w:space="0" w:color="auto"/>
              <w:right w:val="single" w:sz="4" w:space="0" w:color="auto"/>
            </w:tcBorders>
            <w:vAlign w:val="center"/>
            <w:hideMark/>
          </w:tcPr>
          <w:p w14:paraId="3AB8D49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5FC0D4C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28,717.08</w:t>
            </w:r>
          </w:p>
        </w:tc>
      </w:tr>
      <w:tr w:rsidR="0090345F" w:rsidRPr="00CD413F" w14:paraId="03D6081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458B50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42</w:t>
            </w:r>
          </w:p>
        </w:tc>
        <w:tc>
          <w:tcPr>
            <w:tcW w:w="2112" w:type="pct"/>
            <w:tcBorders>
              <w:top w:val="nil"/>
              <w:left w:val="nil"/>
              <w:bottom w:val="single" w:sz="4" w:space="0" w:color="auto"/>
              <w:right w:val="single" w:sz="4" w:space="0" w:color="auto"/>
            </w:tcBorders>
            <w:vAlign w:val="center"/>
            <w:hideMark/>
          </w:tcPr>
          <w:p w14:paraId="2A24BE0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շինարարական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5E9BFEF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19243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3.400</w:t>
            </w:r>
          </w:p>
        </w:tc>
        <w:tc>
          <w:tcPr>
            <w:tcW w:w="678" w:type="pct"/>
            <w:tcBorders>
              <w:top w:val="nil"/>
              <w:left w:val="nil"/>
              <w:bottom w:val="single" w:sz="4" w:space="0" w:color="auto"/>
              <w:right w:val="single" w:sz="4" w:space="0" w:color="auto"/>
            </w:tcBorders>
            <w:vAlign w:val="center"/>
            <w:hideMark/>
          </w:tcPr>
          <w:p w14:paraId="032C79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5C2EA0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173.40</w:t>
            </w:r>
          </w:p>
        </w:tc>
      </w:tr>
      <w:tr w:rsidR="0090345F" w:rsidRPr="00CD413F" w14:paraId="7EBDBE8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500B6D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43</w:t>
            </w:r>
          </w:p>
        </w:tc>
        <w:tc>
          <w:tcPr>
            <w:tcW w:w="2112" w:type="pct"/>
            <w:tcBorders>
              <w:top w:val="nil"/>
              <w:left w:val="nil"/>
              <w:bottom w:val="single" w:sz="4" w:space="0" w:color="auto"/>
              <w:right w:val="single" w:sz="4" w:space="0" w:color="auto"/>
            </w:tcBorders>
            <w:vAlign w:val="center"/>
            <w:hideMark/>
          </w:tcPr>
          <w:p w14:paraId="47732C3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Մայթի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սալիկների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roofErr w:type="gram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28736F0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F782D5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5.500</w:t>
            </w:r>
          </w:p>
        </w:tc>
        <w:tc>
          <w:tcPr>
            <w:tcW w:w="678" w:type="pct"/>
            <w:tcBorders>
              <w:top w:val="nil"/>
              <w:left w:val="nil"/>
              <w:bottom w:val="single" w:sz="4" w:space="0" w:color="auto"/>
              <w:right w:val="single" w:sz="4" w:space="0" w:color="auto"/>
            </w:tcBorders>
            <w:vAlign w:val="center"/>
            <w:hideMark/>
          </w:tcPr>
          <w:p w14:paraId="7070913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297EC0F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3,602.50</w:t>
            </w:r>
          </w:p>
        </w:tc>
      </w:tr>
      <w:tr w:rsidR="0090345F" w:rsidRPr="00CD413F" w14:paraId="01DBE45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04382C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44</w:t>
            </w:r>
          </w:p>
        </w:tc>
        <w:tc>
          <w:tcPr>
            <w:tcW w:w="2112" w:type="pct"/>
            <w:tcBorders>
              <w:top w:val="nil"/>
              <w:left w:val="nil"/>
              <w:bottom w:val="single" w:sz="4" w:space="0" w:color="auto"/>
              <w:right w:val="single" w:sz="4" w:space="0" w:color="auto"/>
            </w:tcBorders>
            <w:vAlign w:val="center"/>
            <w:hideMark/>
          </w:tcPr>
          <w:p w14:paraId="48FE0E8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Շինաղբի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580F86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FC6AF0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11.000</w:t>
            </w:r>
          </w:p>
        </w:tc>
        <w:tc>
          <w:tcPr>
            <w:tcW w:w="678" w:type="pct"/>
            <w:tcBorders>
              <w:top w:val="nil"/>
              <w:left w:val="nil"/>
              <w:bottom w:val="single" w:sz="4" w:space="0" w:color="auto"/>
              <w:right w:val="single" w:sz="4" w:space="0" w:color="auto"/>
            </w:tcBorders>
            <w:vAlign w:val="center"/>
            <w:hideMark/>
          </w:tcPr>
          <w:p w14:paraId="1435AC6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6A23FE3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44,242.00</w:t>
            </w:r>
          </w:p>
        </w:tc>
      </w:tr>
      <w:tr w:rsidR="0090345F" w:rsidRPr="00CD413F" w14:paraId="3C38D6E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BD4849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45</w:t>
            </w:r>
          </w:p>
        </w:tc>
        <w:tc>
          <w:tcPr>
            <w:tcW w:w="2112" w:type="pct"/>
            <w:tcBorders>
              <w:top w:val="nil"/>
              <w:left w:val="nil"/>
              <w:bottom w:val="single" w:sz="4" w:space="0" w:color="auto"/>
              <w:right w:val="single" w:sz="4" w:space="0" w:color="auto"/>
            </w:tcBorders>
            <w:vAlign w:val="center"/>
            <w:hideMark/>
          </w:tcPr>
          <w:p w14:paraId="52EFBFF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շինարարական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52A55F1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D3E042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5.500</w:t>
            </w:r>
          </w:p>
        </w:tc>
        <w:tc>
          <w:tcPr>
            <w:tcW w:w="678" w:type="pct"/>
            <w:tcBorders>
              <w:top w:val="nil"/>
              <w:left w:val="nil"/>
              <w:bottom w:val="single" w:sz="4" w:space="0" w:color="auto"/>
              <w:right w:val="single" w:sz="4" w:space="0" w:color="auto"/>
            </w:tcBorders>
            <w:vAlign w:val="center"/>
            <w:hideMark/>
          </w:tcPr>
          <w:p w14:paraId="3F32C76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1A1895D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280.50</w:t>
            </w:r>
          </w:p>
        </w:tc>
      </w:tr>
      <w:tr w:rsidR="0090345F" w:rsidRPr="00CD413F" w14:paraId="23C9630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B9A5E6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46</w:t>
            </w:r>
          </w:p>
        </w:tc>
        <w:tc>
          <w:tcPr>
            <w:tcW w:w="2112" w:type="pct"/>
            <w:tcBorders>
              <w:top w:val="nil"/>
              <w:left w:val="nil"/>
              <w:bottom w:val="single" w:sz="4" w:space="0" w:color="auto"/>
              <w:right w:val="single" w:sz="4" w:space="0" w:color="auto"/>
            </w:tcBorders>
            <w:vAlign w:val="center"/>
            <w:hideMark/>
          </w:tcPr>
          <w:p w14:paraId="1C24452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Մայթի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տրավերտինե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սալիկների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367D916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A400B0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8.300</w:t>
            </w:r>
          </w:p>
        </w:tc>
        <w:tc>
          <w:tcPr>
            <w:tcW w:w="678" w:type="pct"/>
            <w:tcBorders>
              <w:top w:val="nil"/>
              <w:left w:val="nil"/>
              <w:bottom w:val="single" w:sz="4" w:space="0" w:color="auto"/>
              <w:right w:val="single" w:sz="4" w:space="0" w:color="auto"/>
            </w:tcBorders>
            <w:vAlign w:val="center"/>
            <w:hideMark/>
          </w:tcPr>
          <w:p w14:paraId="55F34FD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724A346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5,436.50</w:t>
            </w:r>
          </w:p>
        </w:tc>
      </w:tr>
      <w:tr w:rsidR="0090345F" w:rsidRPr="00CD413F" w14:paraId="127400C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FE9F1D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47</w:t>
            </w:r>
          </w:p>
        </w:tc>
        <w:tc>
          <w:tcPr>
            <w:tcW w:w="2112" w:type="pct"/>
            <w:tcBorders>
              <w:top w:val="nil"/>
              <w:left w:val="nil"/>
              <w:bottom w:val="single" w:sz="4" w:space="0" w:color="auto"/>
              <w:right w:val="single" w:sz="4" w:space="0" w:color="auto"/>
            </w:tcBorders>
            <w:vAlign w:val="center"/>
            <w:hideMark/>
          </w:tcPr>
          <w:p w14:paraId="4CF0AD0F"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Տրավերտինե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սալիկների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սեփականատիրոջը</w:t>
            </w:r>
            <w:proofErr w:type="spellEnd"/>
          </w:p>
        </w:tc>
        <w:tc>
          <w:tcPr>
            <w:tcW w:w="461" w:type="pct"/>
            <w:tcBorders>
              <w:top w:val="nil"/>
              <w:left w:val="nil"/>
              <w:bottom w:val="single" w:sz="4" w:space="0" w:color="auto"/>
              <w:right w:val="single" w:sz="4" w:space="0" w:color="auto"/>
            </w:tcBorders>
            <w:vAlign w:val="bottom"/>
            <w:hideMark/>
          </w:tcPr>
          <w:p w14:paraId="482C095E"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C702AB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16.600</w:t>
            </w:r>
          </w:p>
        </w:tc>
        <w:tc>
          <w:tcPr>
            <w:tcW w:w="678" w:type="pct"/>
            <w:tcBorders>
              <w:top w:val="nil"/>
              <w:left w:val="nil"/>
              <w:bottom w:val="single" w:sz="4" w:space="0" w:color="auto"/>
              <w:right w:val="single" w:sz="4" w:space="0" w:color="auto"/>
            </w:tcBorders>
            <w:vAlign w:val="center"/>
            <w:hideMark/>
          </w:tcPr>
          <w:p w14:paraId="5623D1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3721458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66,765.20</w:t>
            </w:r>
          </w:p>
        </w:tc>
      </w:tr>
      <w:tr w:rsidR="0090345F" w:rsidRPr="00CD413F" w14:paraId="1FB28BC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74E1AB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48</w:t>
            </w:r>
          </w:p>
        </w:tc>
        <w:tc>
          <w:tcPr>
            <w:tcW w:w="2112" w:type="pct"/>
            <w:tcBorders>
              <w:top w:val="nil"/>
              <w:left w:val="nil"/>
              <w:bottom w:val="single" w:sz="4" w:space="0" w:color="auto"/>
              <w:right w:val="single" w:sz="4" w:space="0" w:color="auto"/>
            </w:tcBorders>
            <w:vAlign w:val="center"/>
            <w:hideMark/>
          </w:tcPr>
          <w:p w14:paraId="5A63010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Միաձույլ</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232BEFC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79B0EB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11.000</w:t>
            </w:r>
          </w:p>
        </w:tc>
        <w:tc>
          <w:tcPr>
            <w:tcW w:w="678" w:type="pct"/>
            <w:tcBorders>
              <w:top w:val="nil"/>
              <w:left w:val="nil"/>
              <w:bottom w:val="single" w:sz="4" w:space="0" w:color="auto"/>
              <w:right w:val="single" w:sz="4" w:space="0" w:color="auto"/>
            </w:tcBorders>
            <w:vAlign w:val="center"/>
            <w:hideMark/>
          </w:tcPr>
          <w:p w14:paraId="428F953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707.00</w:t>
            </w:r>
          </w:p>
        </w:tc>
        <w:tc>
          <w:tcPr>
            <w:tcW w:w="802" w:type="pct"/>
            <w:tcBorders>
              <w:top w:val="nil"/>
              <w:left w:val="nil"/>
              <w:bottom w:val="single" w:sz="4" w:space="0" w:color="auto"/>
              <w:right w:val="single" w:sz="4" w:space="0" w:color="auto"/>
            </w:tcBorders>
            <w:vAlign w:val="center"/>
            <w:hideMark/>
          </w:tcPr>
          <w:p w14:paraId="195CFF1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7,777.00</w:t>
            </w:r>
          </w:p>
        </w:tc>
      </w:tr>
      <w:tr w:rsidR="0090345F" w:rsidRPr="00CD413F" w14:paraId="302CDD8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FA8AE7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49</w:t>
            </w:r>
          </w:p>
        </w:tc>
        <w:tc>
          <w:tcPr>
            <w:tcW w:w="2112" w:type="pct"/>
            <w:tcBorders>
              <w:top w:val="nil"/>
              <w:left w:val="nil"/>
              <w:bottom w:val="single" w:sz="4" w:space="0" w:color="auto"/>
              <w:right w:val="single" w:sz="4" w:space="0" w:color="auto"/>
            </w:tcBorders>
            <w:vAlign w:val="center"/>
            <w:hideMark/>
          </w:tcPr>
          <w:p w14:paraId="2539603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կտորների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52D3A8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32A51D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22.000</w:t>
            </w:r>
          </w:p>
        </w:tc>
        <w:tc>
          <w:tcPr>
            <w:tcW w:w="678" w:type="pct"/>
            <w:tcBorders>
              <w:top w:val="nil"/>
              <w:left w:val="nil"/>
              <w:bottom w:val="single" w:sz="4" w:space="0" w:color="auto"/>
              <w:right w:val="single" w:sz="4" w:space="0" w:color="auto"/>
            </w:tcBorders>
            <w:vAlign w:val="center"/>
            <w:hideMark/>
          </w:tcPr>
          <w:p w14:paraId="19934D7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430EF7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88,484.00</w:t>
            </w:r>
          </w:p>
        </w:tc>
      </w:tr>
      <w:tr w:rsidR="0090345F" w:rsidRPr="00CD413F" w14:paraId="3C314F2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43C352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50</w:t>
            </w:r>
          </w:p>
        </w:tc>
        <w:tc>
          <w:tcPr>
            <w:tcW w:w="2112" w:type="pct"/>
            <w:tcBorders>
              <w:top w:val="nil"/>
              <w:left w:val="nil"/>
              <w:bottom w:val="single" w:sz="4" w:space="0" w:color="auto"/>
              <w:right w:val="single" w:sz="4" w:space="0" w:color="auto"/>
            </w:tcBorders>
            <w:vAlign w:val="center"/>
            <w:hideMark/>
          </w:tcPr>
          <w:p w14:paraId="54CFE53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կտորների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46997D3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964B79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11.000</w:t>
            </w:r>
          </w:p>
        </w:tc>
        <w:tc>
          <w:tcPr>
            <w:tcW w:w="678" w:type="pct"/>
            <w:tcBorders>
              <w:top w:val="nil"/>
              <w:left w:val="nil"/>
              <w:bottom w:val="single" w:sz="4" w:space="0" w:color="auto"/>
              <w:right w:val="single" w:sz="4" w:space="0" w:color="auto"/>
            </w:tcBorders>
            <w:vAlign w:val="center"/>
            <w:hideMark/>
          </w:tcPr>
          <w:p w14:paraId="77E2E55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5684B56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561.00</w:t>
            </w:r>
          </w:p>
        </w:tc>
      </w:tr>
      <w:tr w:rsidR="0090345F" w:rsidRPr="00CD413F" w14:paraId="17D58F2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AB626E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51</w:t>
            </w:r>
          </w:p>
        </w:tc>
        <w:tc>
          <w:tcPr>
            <w:tcW w:w="2112" w:type="pct"/>
            <w:tcBorders>
              <w:top w:val="nil"/>
              <w:left w:val="nil"/>
              <w:bottom w:val="single" w:sz="4" w:space="0" w:color="auto"/>
              <w:right w:val="single" w:sz="4" w:space="0" w:color="auto"/>
            </w:tcBorders>
            <w:vAlign w:val="center"/>
            <w:hideMark/>
          </w:tcPr>
          <w:p w14:paraId="48FEDA9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հետահար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4156E1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52D0C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2.700</w:t>
            </w:r>
          </w:p>
        </w:tc>
        <w:tc>
          <w:tcPr>
            <w:tcW w:w="678" w:type="pct"/>
            <w:tcBorders>
              <w:top w:val="nil"/>
              <w:left w:val="nil"/>
              <w:bottom w:val="single" w:sz="4" w:space="0" w:color="auto"/>
              <w:right w:val="single" w:sz="4" w:space="0" w:color="auto"/>
            </w:tcBorders>
            <w:vAlign w:val="center"/>
            <w:hideMark/>
          </w:tcPr>
          <w:p w14:paraId="5C47268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16859.00</w:t>
            </w:r>
          </w:p>
        </w:tc>
        <w:tc>
          <w:tcPr>
            <w:tcW w:w="802" w:type="pct"/>
            <w:tcBorders>
              <w:top w:val="nil"/>
              <w:left w:val="nil"/>
              <w:bottom w:val="single" w:sz="4" w:space="0" w:color="auto"/>
              <w:right w:val="single" w:sz="4" w:space="0" w:color="auto"/>
            </w:tcBorders>
            <w:vAlign w:val="center"/>
            <w:hideMark/>
          </w:tcPr>
          <w:p w14:paraId="309D26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45,519.30</w:t>
            </w:r>
          </w:p>
        </w:tc>
      </w:tr>
      <w:tr w:rsidR="0090345F" w:rsidRPr="00CD413F" w14:paraId="0654A93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6E1D56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52</w:t>
            </w:r>
          </w:p>
        </w:tc>
        <w:tc>
          <w:tcPr>
            <w:tcW w:w="2112" w:type="pct"/>
            <w:tcBorders>
              <w:top w:val="nil"/>
              <w:left w:val="nil"/>
              <w:bottom w:val="single" w:sz="4" w:space="0" w:color="auto"/>
              <w:right w:val="single" w:sz="4" w:space="0" w:color="auto"/>
            </w:tcBorders>
            <w:vAlign w:val="center"/>
            <w:hideMark/>
          </w:tcPr>
          <w:p w14:paraId="50C4FBD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կտորների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FFECAD0"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CB767A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5.400</w:t>
            </w:r>
          </w:p>
        </w:tc>
        <w:tc>
          <w:tcPr>
            <w:tcW w:w="678" w:type="pct"/>
            <w:tcBorders>
              <w:top w:val="nil"/>
              <w:left w:val="nil"/>
              <w:bottom w:val="single" w:sz="4" w:space="0" w:color="auto"/>
              <w:right w:val="single" w:sz="4" w:space="0" w:color="auto"/>
            </w:tcBorders>
            <w:vAlign w:val="center"/>
            <w:hideMark/>
          </w:tcPr>
          <w:p w14:paraId="030F4BB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7CD8056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21,718.80</w:t>
            </w:r>
          </w:p>
        </w:tc>
      </w:tr>
      <w:tr w:rsidR="0090345F" w:rsidRPr="00CD413F" w14:paraId="10A7F38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8ECC7E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53</w:t>
            </w:r>
          </w:p>
        </w:tc>
        <w:tc>
          <w:tcPr>
            <w:tcW w:w="2112" w:type="pct"/>
            <w:tcBorders>
              <w:top w:val="nil"/>
              <w:left w:val="nil"/>
              <w:bottom w:val="single" w:sz="4" w:space="0" w:color="auto"/>
              <w:right w:val="single" w:sz="4" w:space="0" w:color="auto"/>
            </w:tcBorders>
            <w:vAlign w:val="center"/>
            <w:hideMark/>
          </w:tcPr>
          <w:p w14:paraId="2EBD946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կտորների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39F20E3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617A6E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2.700</w:t>
            </w:r>
          </w:p>
        </w:tc>
        <w:tc>
          <w:tcPr>
            <w:tcW w:w="678" w:type="pct"/>
            <w:tcBorders>
              <w:top w:val="nil"/>
              <w:left w:val="nil"/>
              <w:bottom w:val="single" w:sz="4" w:space="0" w:color="auto"/>
              <w:right w:val="single" w:sz="4" w:space="0" w:color="auto"/>
            </w:tcBorders>
            <w:vAlign w:val="center"/>
            <w:hideMark/>
          </w:tcPr>
          <w:p w14:paraId="2469ABE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04F39BA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137.70</w:t>
            </w:r>
          </w:p>
        </w:tc>
      </w:tr>
      <w:tr w:rsidR="0090345F" w:rsidRPr="00CD413F" w14:paraId="6A7F3FE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6360D9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54</w:t>
            </w:r>
          </w:p>
        </w:tc>
        <w:tc>
          <w:tcPr>
            <w:tcW w:w="2112" w:type="pct"/>
            <w:tcBorders>
              <w:top w:val="nil"/>
              <w:left w:val="nil"/>
              <w:bottom w:val="single" w:sz="4" w:space="0" w:color="auto"/>
              <w:right w:val="single" w:sz="4" w:space="0" w:color="auto"/>
            </w:tcBorders>
            <w:vAlign w:val="center"/>
            <w:hideMark/>
          </w:tcPr>
          <w:p w14:paraId="32B3E5E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15*30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³/ÇÝùÝ³Ã³÷Ç íñ³</w:t>
            </w:r>
          </w:p>
        </w:tc>
        <w:tc>
          <w:tcPr>
            <w:tcW w:w="461" w:type="pct"/>
            <w:tcBorders>
              <w:top w:val="nil"/>
              <w:left w:val="nil"/>
              <w:bottom w:val="single" w:sz="4" w:space="0" w:color="auto"/>
              <w:right w:val="single" w:sz="4" w:space="0" w:color="auto"/>
            </w:tcBorders>
            <w:vAlign w:val="bottom"/>
            <w:hideMark/>
          </w:tcPr>
          <w:p w14:paraId="3A884B9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9C833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48.200</w:t>
            </w:r>
          </w:p>
        </w:tc>
        <w:tc>
          <w:tcPr>
            <w:tcW w:w="678" w:type="pct"/>
            <w:tcBorders>
              <w:top w:val="nil"/>
              <w:left w:val="nil"/>
              <w:bottom w:val="single" w:sz="4" w:space="0" w:color="auto"/>
              <w:right w:val="single" w:sz="4" w:space="0" w:color="auto"/>
            </w:tcBorders>
            <w:vAlign w:val="center"/>
            <w:hideMark/>
          </w:tcPr>
          <w:p w14:paraId="305E1B9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2555E0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52,007.80</w:t>
            </w:r>
          </w:p>
        </w:tc>
      </w:tr>
      <w:tr w:rsidR="0090345F" w:rsidRPr="00CD413F" w14:paraId="73AEFBD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EC3944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55</w:t>
            </w:r>
          </w:p>
        </w:tc>
        <w:tc>
          <w:tcPr>
            <w:tcW w:w="2112" w:type="pct"/>
            <w:tcBorders>
              <w:top w:val="nil"/>
              <w:left w:val="nil"/>
              <w:bottom w:val="single" w:sz="4" w:space="0" w:color="auto"/>
              <w:right w:val="single" w:sz="4" w:space="0" w:color="auto"/>
            </w:tcBorders>
            <w:vAlign w:val="center"/>
            <w:hideMark/>
          </w:tcPr>
          <w:p w14:paraId="201D32D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15*30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8</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պահեստավորում</w:t>
            </w:r>
            <w:proofErr w:type="spellEnd"/>
          </w:p>
        </w:tc>
        <w:tc>
          <w:tcPr>
            <w:tcW w:w="461" w:type="pct"/>
            <w:tcBorders>
              <w:top w:val="nil"/>
              <w:left w:val="nil"/>
              <w:bottom w:val="single" w:sz="4" w:space="0" w:color="auto"/>
              <w:right w:val="single" w:sz="4" w:space="0" w:color="auto"/>
            </w:tcBorders>
            <w:vAlign w:val="bottom"/>
            <w:hideMark/>
          </w:tcPr>
          <w:p w14:paraId="1B33B53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9BC2D1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115.750</w:t>
            </w:r>
          </w:p>
        </w:tc>
        <w:tc>
          <w:tcPr>
            <w:tcW w:w="678" w:type="pct"/>
            <w:tcBorders>
              <w:top w:val="nil"/>
              <w:left w:val="nil"/>
              <w:bottom w:val="single" w:sz="4" w:space="0" w:color="auto"/>
              <w:right w:val="single" w:sz="4" w:space="0" w:color="auto"/>
            </w:tcBorders>
            <w:vAlign w:val="center"/>
            <w:hideMark/>
          </w:tcPr>
          <w:p w14:paraId="331B907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2609.00</w:t>
            </w:r>
          </w:p>
        </w:tc>
        <w:tc>
          <w:tcPr>
            <w:tcW w:w="802" w:type="pct"/>
            <w:tcBorders>
              <w:top w:val="nil"/>
              <w:left w:val="nil"/>
              <w:bottom w:val="single" w:sz="4" w:space="0" w:color="auto"/>
              <w:right w:val="single" w:sz="4" w:space="0" w:color="auto"/>
            </w:tcBorders>
            <w:vAlign w:val="center"/>
            <w:hideMark/>
          </w:tcPr>
          <w:p w14:paraId="43822AC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301,991.75</w:t>
            </w:r>
          </w:p>
        </w:tc>
      </w:tr>
      <w:tr w:rsidR="0090345F" w:rsidRPr="00CD413F" w14:paraId="68D4B2E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AFF424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56</w:t>
            </w:r>
          </w:p>
        </w:tc>
        <w:tc>
          <w:tcPr>
            <w:tcW w:w="2112" w:type="pct"/>
            <w:tcBorders>
              <w:top w:val="nil"/>
              <w:left w:val="nil"/>
              <w:bottom w:val="single" w:sz="4" w:space="0" w:color="auto"/>
              <w:right w:val="single" w:sz="4" w:space="0" w:color="auto"/>
            </w:tcBorders>
            <w:vAlign w:val="center"/>
            <w:hideMark/>
          </w:tcPr>
          <w:p w14:paraId="4D9DED2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պահեստում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15*30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3EA0428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524AF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48.200</w:t>
            </w:r>
          </w:p>
        </w:tc>
        <w:tc>
          <w:tcPr>
            <w:tcW w:w="678" w:type="pct"/>
            <w:tcBorders>
              <w:top w:val="nil"/>
              <w:left w:val="nil"/>
              <w:bottom w:val="single" w:sz="4" w:space="0" w:color="auto"/>
              <w:right w:val="single" w:sz="4" w:space="0" w:color="auto"/>
            </w:tcBorders>
            <w:vAlign w:val="center"/>
            <w:hideMark/>
          </w:tcPr>
          <w:p w14:paraId="0B5F2B0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5D03760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2,458.20</w:t>
            </w:r>
          </w:p>
        </w:tc>
      </w:tr>
      <w:tr w:rsidR="0090345F" w:rsidRPr="00CD413F" w14:paraId="77D095A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2DF39A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57</w:t>
            </w:r>
          </w:p>
        </w:tc>
        <w:tc>
          <w:tcPr>
            <w:tcW w:w="2112" w:type="pct"/>
            <w:tcBorders>
              <w:top w:val="nil"/>
              <w:left w:val="nil"/>
              <w:bottom w:val="single" w:sz="4" w:space="0" w:color="auto"/>
              <w:right w:val="single" w:sz="4" w:space="0" w:color="auto"/>
            </w:tcBorders>
            <w:vAlign w:val="center"/>
            <w:hideMark/>
          </w:tcPr>
          <w:p w14:paraId="08B2B1C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gramStart"/>
            <w:r w:rsidRPr="00CD413F">
              <w:rPr>
                <w:rFonts w:ascii="Sylfaen" w:hAnsi="Sylfaen" w:cs="Sylfaen"/>
                <w:sz w:val="18"/>
                <w:szCs w:val="18"/>
              </w:rPr>
              <w:t>բ</w:t>
            </w:r>
            <w:r w:rsidRPr="00CD413F">
              <w:rPr>
                <w:rFonts w:ascii="Arial Armenian" w:hAnsi="Arial Armenian" w:cs="Arial"/>
                <w:sz w:val="18"/>
                <w:szCs w:val="18"/>
              </w:rPr>
              <w:t xml:space="preserve">  20</w:t>
            </w:r>
            <w:proofErr w:type="gramEnd"/>
            <w:r w:rsidRPr="00CD413F">
              <w:rPr>
                <w:rFonts w:ascii="Arial Armenian" w:hAnsi="Arial Armenian" w:cs="Arial"/>
                <w:sz w:val="18"/>
                <w:szCs w:val="18"/>
              </w:rPr>
              <w:t>*60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³/ÇÝùÝ³Ã³÷Ç íñ³</w:t>
            </w:r>
          </w:p>
        </w:tc>
        <w:tc>
          <w:tcPr>
            <w:tcW w:w="461" w:type="pct"/>
            <w:tcBorders>
              <w:top w:val="nil"/>
              <w:left w:val="nil"/>
              <w:bottom w:val="single" w:sz="4" w:space="0" w:color="auto"/>
              <w:right w:val="single" w:sz="4" w:space="0" w:color="auto"/>
            </w:tcBorders>
            <w:vAlign w:val="bottom"/>
            <w:hideMark/>
          </w:tcPr>
          <w:p w14:paraId="4A5BD6E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050E0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9.200</w:t>
            </w:r>
          </w:p>
        </w:tc>
        <w:tc>
          <w:tcPr>
            <w:tcW w:w="678" w:type="pct"/>
            <w:tcBorders>
              <w:top w:val="nil"/>
              <w:left w:val="nil"/>
              <w:bottom w:val="single" w:sz="4" w:space="0" w:color="auto"/>
              <w:right w:val="single" w:sz="4" w:space="0" w:color="auto"/>
            </w:tcBorders>
            <w:vAlign w:val="center"/>
            <w:hideMark/>
          </w:tcPr>
          <w:p w14:paraId="79B69EE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6DFC017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9,926.80</w:t>
            </w:r>
          </w:p>
        </w:tc>
      </w:tr>
      <w:tr w:rsidR="0090345F" w:rsidRPr="00CD413F" w14:paraId="212419D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80B2CA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58</w:t>
            </w:r>
          </w:p>
        </w:tc>
        <w:tc>
          <w:tcPr>
            <w:tcW w:w="2112" w:type="pct"/>
            <w:tcBorders>
              <w:top w:val="nil"/>
              <w:left w:val="nil"/>
              <w:bottom w:val="single" w:sz="4" w:space="0" w:color="auto"/>
              <w:right w:val="single" w:sz="4" w:space="0" w:color="auto"/>
            </w:tcBorders>
            <w:vAlign w:val="center"/>
            <w:hideMark/>
          </w:tcPr>
          <w:p w14:paraId="7FBBA5B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gramStart"/>
            <w:r w:rsidRPr="00CD413F">
              <w:rPr>
                <w:rFonts w:ascii="Sylfaen" w:hAnsi="Sylfaen" w:cs="Sylfaen"/>
                <w:sz w:val="18"/>
                <w:szCs w:val="18"/>
              </w:rPr>
              <w:t>բ</w:t>
            </w:r>
            <w:r w:rsidRPr="00CD413F">
              <w:rPr>
                <w:rFonts w:ascii="Arial Armenian" w:hAnsi="Arial Armenian" w:cs="Arial"/>
                <w:sz w:val="18"/>
                <w:szCs w:val="18"/>
              </w:rPr>
              <w:t xml:space="preserve">  20</w:t>
            </w:r>
            <w:proofErr w:type="gramEnd"/>
            <w:r w:rsidRPr="00CD413F">
              <w:rPr>
                <w:rFonts w:ascii="Arial Armenian" w:hAnsi="Arial Armenian" w:cs="Arial"/>
                <w:sz w:val="18"/>
                <w:szCs w:val="18"/>
              </w:rPr>
              <w:t>*60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³/ÇÝùÝ³Ã³÷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CD0D157"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1FBE69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20.200</w:t>
            </w:r>
          </w:p>
        </w:tc>
        <w:tc>
          <w:tcPr>
            <w:tcW w:w="678" w:type="pct"/>
            <w:tcBorders>
              <w:top w:val="nil"/>
              <w:left w:val="nil"/>
              <w:bottom w:val="single" w:sz="4" w:space="0" w:color="auto"/>
              <w:right w:val="single" w:sz="4" w:space="0" w:color="auto"/>
            </w:tcBorders>
            <w:vAlign w:val="center"/>
            <w:hideMark/>
          </w:tcPr>
          <w:p w14:paraId="47CB50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5DE7D00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81,244.40</w:t>
            </w:r>
          </w:p>
        </w:tc>
      </w:tr>
      <w:tr w:rsidR="0090345F" w:rsidRPr="00CD413F" w14:paraId="0D5A3C9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1005EF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59</w:t>
            </w:r>
          </w:p>
        </w:tc>
        <w:tc>
          <w:tcPr>
            <w:tcW w:w="2112" w:type="pct"/>
            <w:tcBorders>
              <w:top w:val="nil"/>
              <w:left w:val="nil"/>
              <w:bottom w:val="single" w:sz="4" w:space="0" w:color="auto"/>
              <w:right w:val="single" w:sz="4" w:space="0" w:color="auto"/>
            </w:tcBorders>
            <w:vAlign w:val="center"/>
            <w:hideMark/>
          </w:tcPr>
          <w:p w14:paraId="064902D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gramStart"/>
            <w:r w:rsidRPr="00CD413F">
              <w:rPr>
                <w:rFonts w:ascii="Sylfaen" w:hAnsi="Sylfaen" w:cs="Sylfaen"/>
                <w:sz w:val="18"/>
                <w:szCs w:val="18"/>
              </w:rPr>
              <w:t>բ</w:t>
            </w:r>
            <w:r w:rsidRPr="00CD413F">
              <w:rPr>
                <w:rFonts w:ascii="Arial Armenian" w:hAnsi="Arial Armenian" w:cs="Arial"/>
                <w:sz w:val="18"/>
                <w:szCs w:val="18"/>
              </w:rPr>
              <w:t xml:space="preserve">  15</w:t>
            </w:r>
            <w:proofErr w:type="gramEnd"/>
            <w:r w:rsidRPr="00CD413F">
              <w:rPr>
                <w:rFonts w:ascii="Arial Armenian" w:hAnsi="Arial Armenian" w:cs="Arial"/>
                <w:sz w:val="18"/>
                <w:szCs w:val="18"/>
              </w:rPr>
              <w:t>*30</w:t>
            </w:r>
            <w:proofErr w:type="gramStart"/>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39FF311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E0B717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9.200</w:t>
            </w:r>
          </w:p>
        </w:tc>
        <w:tc>
          <w:tcPr>
            <w:tcW w:w="678" w:type="pct"/>
            <w:tcBorders>
              <w:top w:val="nil"/>
              <w:left w:val="nil"/>
              <w:bottom w:val="single" w:sz="4" w:space="0" w:color="auto"/>
              <w:right w:val="single" w:sz="4" w:space="0" w:color="auto"/>
            </w:tcBorders>
            <w:vAlign w:val="center"/>
            <w:hideMark/>
          </w:tcPr>
          <w:p w14:paraId="680DCE7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74B6369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469.20</w:t>
            </w:r>
          </w:p>
        </w:tc>
      </w:tr>
      <w:tr w:rsidR="0090345F" w:rsidRPr="00CD413F" w14:paraId="1D828EB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9D43E8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60</w:t>
            </w:r>
          </w:p>
        </w:tc>
        <w:tc>
          <w:tcPr>
            <w:tcW w:w="2112" w:type="pct"/>
            <w:tcBorders>
              <w:top w:val="nil"/>
              <w:left w:val="nil"/>
              <w:bottom w:val="single" w:sz="4" w:space="0" w:color="auto"/>
              <w:right w:val="single" w:sz="4" w:space="0" w:color="auto"/>
            </w:tcBorders>
            <w:vAlign w:val="center"/>
            <w:hideMark/>
          </w:tcPr>
          <w:p w14:paraId="3E70C08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gramStart"/>
            <w:r w:rsidRPr="00CD413F">
              <w:rPr>
                <w:rFonts w:ascii="Sylfaen" w:hAnsi="Sylfaen" w:cs="Sylfaen"/>
                <w:sz w:val="18"/>
                <w:szCs w:val="18"/>
              </w:rPr>
              <w:t>բ</w:t>
            </w:r>
            <w:r w:rsidRPr="00CD413F">
              <w:rPr>
                <w:rFonts w:ascii="Arial Armenian" w:hAnsi="Arial Armenian" w:cs="Arial"/>
                <w:sz w:val="18"/>
                <w:szCs w:val="18"/>
              </w:rPr>
              <w:t xml:space="preserve">  15</w:t>
            </w:r>
            <w:proofErr w:type="gramEnd"/>
            <w:r w:rsidRPr="00CD413F">
              <w:rPr>
                <w:rFonts w:ascii="Arial Armenian" w:hAnsi="Arial Armenian" w:cs="Arial"/>
                <w:sz w:val="18"/>
                <w:szCs w:val="18"/>
              </w:rPr>
              <w:t>*30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³/ÇÝùÝ³Ã³÷Ç íñ³</w:t>
            </w:r>
          </w:p>
        </w:tc>
        <w:tc>
          <w:tcPr>
            <w:tcW w:w="461" w:type="pct"/>
            <w:tcBorders>
              <w:top w:val="nil"/>
              <w:left w:val="nil"/>
              <w:bottom w:val="single" w:sz="4" w:space="0" w:color="auto"/>
              <w:right w:val="single" w:sz="4" w:space="0" w:color="auto"/>
            </w:tcBorders>
            <w:vAlign w:val="bottom"/>
            <w:hideMark/>
          </w:tcPr>
          <w:p w14:paraId="0696C6F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15B0B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3.170</w:t>
            </w:r>
          </w:p>
        </w:tc>
        <w:tc>
          <w:tcPr>
            <w:tcW w:w="678" w:type="pct"/>
            <w:tcBorders>
              <w:top w:val="nil"/>
              <w:left w:val="nil"/>
              <w:bottom w:val="single" w:sz="4" w:space="0" w:color="auto"/>
              <w:right w:val="single" w:sz="4" w:space="0" w:color="auto"/>
            </w:tcBorders>
            <w:vAlign w:val="center"/>
            <w:hideMark/>
          </w:tcPr>
          <w:p w14:paraId="7CE19C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7643AE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3,420.43</w:t>
            </w:r>
          </w:p>
        </w:tc>
      </w:tr>
      <w:tr w:rsidR="0090345F" w:rsidRPr="00CD413F" w14:paraId="52B57D1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4AA257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61</w:t>
            </w:r>
          </w:p>
        </w:tc>
        <w:tc>
          <w:tcPr>
            <w:tcW w:w="2112" w:type="pct"/>
            <w:tcBorders>
              <w:top w:val="nil"/>
              <w:left w:val="nil"/>
              <w:bottom w:val="single" w:sz="4" w:space="0" w:color="auto"/>
              <w:right w:val="single" w:sz="4" w:space="0" w:color="auto"/>
            </w:tcBorders>
            <w:vAlign w:val="center"/>
            <w:hideMark/>
          </w:tcPr>
          <w:p w14:paraId="7E6B893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gramStart"/>
            <w:r w:rsidRPr="00CD413F">
              <w:rPr>
                <w:rFonts w:ascii="Sylfaen" w:hAnsi="Sylfaen" w:cs="Sylfaen"/>
                <w:sz w:val="18"/>
                <w:szCs w:val="18"/>
              </w:rPr>
              <w:t>բ</w:t>
            </w:r>
            <w:r w:rsidRPr="00CD413F">
              <w:rPr>
                <w:rFonts w:ascii="Arial Armenian" w:hAnsi="Arial Armenian" w:cs="Arial"/>
                <w:sz w:val="18"/>
                <w:szCs w:val="18"/>
              </w:rPr>
              <w:t xml:space="preserve">  20</w:t>
            </w:r>
            <w:proofErr w:type="gramEnd"/>
            <w:r w:rsidRPr="00CD413F">
              <w:rPr>
                <w:rFonts w:ascii="Arial Armenian" w:hAnsi="Arial Armenian" w:cs="Arial"/>
                <w:sz w:val="18"/>
                <w:szCs w:val="18"/>
              </w:rPr>
              <w:t>*60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³/ÇÝùÝ³Ã³÷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E7CC88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4265F2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6.980</w:t>
            </w:r>
          </w:p>
        </w:tc>
        <w:tc>
          <w:tcPr>
            <w:tcW w:w="678" w:type="pct"/>
            <w:tcBorders>
              <w:top w:val="nil"/>
              <w:left w:val="nil"/>
              <w:bottom w:val="single" w:sz="4" w:space="0" w:color="auto"/>
              <w:right w:val="single" w:sz="4" w:space="0" w:color="auto"/>
            </w:tcBorders>
            <w:vAlign w:val="center"/>
            <w:hideMark/>
          </w:tcPr>
          <w:p w14:paraId="1F1E23B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624D83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28,073.56</w:t>
            </w:r>
          </w:p>
        </w:tc>
      </w:tr>
      <w:tr w:rsidR="0090345F" w:rsidRPr="00CD413F" w14:paraId="76E7294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78CFAA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62</w:t>
            </w:r>
          </w:p>
        </w:tc>
        <w:tc>
          <w:tcPr>
            <w:tcW w:w="2112" w:type="pct"/>
            <w:tcBorders>
              <w:top w:val="nil"/>
              <w:left w:val="nil"/>
              <w:bottom w:val="single" w:sz="4" w:space="0" w:color="auto"/>
              <w:right w:val="single" w:sz="4" w:space="0" w:color="auto"/>
            </w:tcBorders>
            <w:vAlign w:val="center"/>
            <w:hideMark/>
          </w:tcPr>
          <w:p w14:paraId="1678B8F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gramStart"/>
            <w:r w:rsidRPr="00CD413F">
              <w:rPr>
                <w:rFonts w:ascii="Sylfaen" w:hAnsi="Sylfaen" w:cs="Sylfaen"/>
                <w:sz w:val="18"/>
                <w:szCs w:val="18"/>
              </w:rPr>
              <w:t>բ</w:t>
            </w:r>
            <w:r w:rsidRPr="00CD413F">
              <w:rPr>
                <w:rFonts w:ascii="Arial Armenian" w:hAnsi="Arial Armenian" w:cs="Arial"/>
                <w:sz w:val="18"/>
                <w:szCs w:val="18"/>
              </w:rPr>
              <w:t xml:space="preserve">  15</w:t>
            </w:r>
            <w:proofErr w:type="gramEnd"/>
            <w:r w:rsidRPr="00CD413F">
              <w:rPr>
                <w:rFonts w:ascii="Arial Armenian" w:hAnsi="Arial Armenian" w:cs="Arial"/>
                <w:sz w:val="18"/>
                <w:szCs w:val="18"/>
              </w:rPr>
              <w:t>*30</w:t>
            </w:r>
            <w:proofErr w:type="gramStart"/>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305C2BC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B08418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3.170</w:t>
            </w:r>
          </w:p>
        </w:tc>
        <w:tc>
          <w:tcPr>
            <w:tcW w:w="678" w:type="pct"/>
            <w:tcBorders>
              <w:top w:val="nil"/>
              <w:left w:val="nil"/>
              <w:bottom w:val="single" w:sz="4" w:space="0" w:color="auto"/>
              <w:right w:val="single" w:sz="4" w:space="0" w:color="auto"/>
            </w:tcBorders>
            <w:vAlign w:val="center"/>
            <w:hideMark/>
          </w:tcPr>
          <w:p w14:paraId="66C7399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03F8B29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161.67</w:t>
            </w:r>
          </w:p>
        </w:tc>
      </w:tr>
      <w:tr w:rsidR="0090345F" w:rsidRPr="00CD413F" w14:paraId="2B4523E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D28A43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63</w:t>
            </w:r>
          </w:p>
        </w:tc>
        <w:tc>
          <w:tcPr>
            <w:tcW w:w="2112" w:type="pct"/>
            <w:tcBorders>
              <w:top w:val="nil"/>
              <w:left w:val="nil"/>
              <w:bottom w:val="nil"/>
              <w:right w:val="single" w:sz="4" w:space="0" w:color="auto"/>
            </w:tcBorders>
            <w:vAlign w:val="center"/>
            <w:hideMark/>
          </w:tcPr>
          <w:p w14:paraId="3B31078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150x300ÙÙ »½ñ³ù³ñ»ñÇ ï»Õ³¹ñáõÙ </w:t>
            </w:r>
            <w:proofErr w:type="spellStart"/>
            <w:r w:rsidRPr="00CD413F">
              <w:rPr>
                <w:rFonts w:ascii="Arial Armenian" w:hAnsi="Arial Armenian" w:cs="Arial"/>
                <w:sz w:val="18"/>
                <w:szCs w:val="18"/>
              </w:rPr>
              <w:t>ÑÇÙù»ñÇ</w:t>
            </w:r>
            <w:proofErr w:type="spellEnd"/>
            <w:r w:rsidRPr="00CD413F">
              <w:rPr>
                <w:rFonts w:ascii="Arial Armenian" w:hAnsi="Arial Armenian" w:cs="Arial"/>
                <w:sz w:val="18"/>
                <w:szCs w:val="18"/>
              </w:rPr>
              <w:t xml:space="preserve"> å³ïñ³ëïáõÙáí  </w:t>
            </w:r>
          </w:p>
        </w:tc>
        <w:tc>
          <w:tcPr>
            <w:tcW w:w="461" w:type="pct"/>
            <w:tcBorders>
              <w:top w:val="nil"/>
              <w:left w:val="nil"/>
              <w:bottom w:val="nil"/>
              <w:right w:val="single" w:sz="4" w:space="0" w:color="auto"/>
            </w:tcBorders>
            <w:vAlign w:val="bottom"/>
            <w:hideMark/>
          </w:tcPr>
          <w:p w14:paraId="62FACAA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nil"/>
              <w:right w:val="single" w:sz="4" w:space="0" w:color="auto"/>
            </w:tcBorders>
            <w:vAlign w:val="center"/>
            <w:hideMark/>
          </w:tcPr>
          <w:p w14:paraId="4A3DC8E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1641.800</w:t>
            </w:r>
          </w:p>
        </w:tc>
        <w:tc>
          <w:tcPr>
            <w:tcW w:w="678" w:type="pct"/>
            <w:tcBorders>
              <w:top w:val="nil"/>
              <w:left w:val="nil"/>
              <w:bottom w:val="single" w:sz="4" w:space="0" w:color="auto"/>
              <w:right w:val="single" w:sz="4" w:space="0" w:color="auto"/>
            </w:tcBorders>
            <w:vAlign w:val="center"/>
            <w:hideMark/>
          </w:tcPr>
          <w:p w14:paraId="3F521EE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12657.00</w:t>
            </w:r>
          </w:p>
        </w:tc>
        <w:tc>
          <w:tcPr>
            <w:tcW w:w="802" w:type="pct"/>
            <w:tcBorders>
              <w:top w:val="nil"/>
              <w:left w:val="nil"/>
              <w:bottom w:val="single" w:sz="4" w:space="0" w:color="auto"/>
              <w:right w:val="single" w:sz="4" w:space="0" w:color="auto"/>
            </w:tcBorders>
            <w:vAlign w:val="center"/>
            <w:hideMark/>
          </w:tcPr>
          <w:p w14:paraId="4C77CEC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20,780,262.60</w:t>
            </w:r>
          </w:p>
        </w:tc>
      </w:tr>
      <w:tr w:rsidR="0090345F" w:rsidRPr="00CD413F" w14:paraId="16ED950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67F2CD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64</w:t>
            </w:r>
          </w:p>
        </w:tc>
        <w:tc>
          <w:tcPr>
            <w:tcW w:w="2112" w:type="pct"/>
            <w:tcBorders>
              <w:top w:val="single" w:sz="4" w:space="0" w:color="auto"/>
              <w:left w:val="nil"/>
              <w:bottom w:val="nil"/>
              <w:right w:val="single" w:sz="4" w:space="0" w:color="auto"/>
            </w:tcBorders>
            <w:vAlign w:val="center"/>
            <w:hideMark/>
          </w:tcPr>
          <w:p w14:paraId="27E6DD83"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100</w:t>
            </w:r>
            <w:proofErr w:type="gramEnd"/>
            <w:r w:rsidRPr="00CD413F">
              <w:rPr>
                <w:rFonts w:ascii="Arial Armenian" w:hAnsi="Arial Armenian" w:cs="Arial"/>
                <w:sz w:val="18"/>
                <w:szCs w:val="18"/>
              </w:rPr>
              <w:t xml:space="preserve">x200ÙÙ »½ñ³ù³ñ»ñÇ ï»Õ³¹ñáõÙ </w:t>
            </w:r>
            <w:proofErr w:type="spellStart"/>
            <w:r w:rsidRPr="00CD413F">
              <w:rPr>
                <w:rFonts w:ascii="Arial Armenian" w:hAnsi="Arial Armenian" w:cs="Arial"/>
                <w:sz w:val="18"/>
                <w:szCs w:val="18"/>
              </w:rPr>
              <w:t>ÑÇÙù»ñÇ</w:t>
            </w:r>
            <w:proofErr w:type="spellEnd"/>
            <w:r w:rsidRPr="00CD413F">
              <w:rPr>
                <w:rFonts w:ascii="Arial Armenian" w:hAnsi="Arial Armenian" w:cs="Arial"/>
                <w:sz w:val="18"/>
                <w:szCs w:val="18"/>
              </w:rPr>
              <w:t xml:space="preserve"> å³ïñ³ëïáõÙáí </w:t>
            </w:r>
          </w:p>
        </w:tc>
        <w:tc>
          <w:tcPr>
            <w:tcW w:w="461" w:type="pct"/>
            <w:tcBorders>
              <w:top w:val="single" w:sz="4" w:space="0" w:color="auto"/>
              <w:left w:val="nil"/>
              <w:bottom w:val="nil"/>
              <w:right w:val="single" w:sz="4" w:space="0" w:color="auto"/>
            </w:tcBorders>
            <w:vAlign w:val="bottom"/>
            <w:hideMark/>
          </w:tcPr>
          <w:p w14:paraId="5ECCBC0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single" w:sz="4" w:space="0" w:color="auto"/>
              <w:left w:val="nil"/>
              <w:bottom w:val="nil"/>
              <w:right w:val="single" w:sz="4" w:space="0" w:color="auto"/>
            </w:tcBorders>
            <w:vAlign w:val="center"/>
            <w:hideMark/>
          </w:tcPr>
          <w:p w14:paraId="6F5690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406.900</w:t>
            </w:r>
          </w:p>
        </w:tc>
        <w:tc>
          <w:tcPr>
            <w:tcW w:w="678" w:type="pct"/>
            <w:tcBorders>
              <w:top w:val="nil"/>
              <w:left w:val="nil"/>
              <w:bottom w:val="single" w:sz="4" w:space="0" w:color="auto"/>
              <w:right w:val="single" w:sz="4" w:space="0" w:color="auto"/>
            </w:tcBorders>
            <w:vAlign w:val="center"/>
            <w:hideMark/>
          </w:tcPr>
          <w:p w14:paraId="66E3A97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10113.00</w:t>
            </w:r>
          </w:p>
        </w:tc>
        <w:tc>
          <w:tcPr>
            <w:tcW w:w="802" w:type="pct"/>
            <w:tcBorders>
              <w:top w:val="nil"/>
              <w:left w:val="nil"/>
              <w:bottom w:val="single" w:sz="4" w:space="0" w:color="auto"/>
              <w:right w:val="single" w:sz="4" w:space="0" w:color="auto"/>
            </w:tcBorders>
            <w:vAlign w:val="center"/>
            <w:hideMark/>
          </w:tcPr>
          <w:p w14:paraId="46E9EB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4,114,979.70</w:t>
            </w:r>
          </w:p>
        </w:tc>
      </w:tr>
      <w:tr w:rsidR="0090345F" w:rsidRPr="00CD413F" w14:paraId="7949D38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37BBB3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65</w:t>
            </w:r>
          </w:p>
        </w:tc>
        <w:tc>
          <w:tcPr>
            <w:tcW w:w="2112" w:type="pct"/>
            <w:tcBorders>
              <w:top w:val="single" w:sz="4" w:space="0" w:color="auto"/>
              <w:left w:val="nil"/>
              <w:bottom w:val="nil"/>
              <w:right w:val="single" w:sz="4" w:space="0" w:color="auto"/>
            </w:tcBorders>
            <w:vAlign w:val="center"/>
            <w:hideMark/>
          </w:tcPr>
          <w:p w14:paraId="2CC9D5E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w:t>
            </w:r>
            <w:proofErr w:type="gramEnd"/>
            <w:r w:rsidRPr="00CD413F">
              <w:rPr>
                <w:rFonts w:ascii="Arial Armenian" w:hAnsi="Arial Armenian" w:cs="Arial"/>
                <w:sz w:val="18"/>
                <w:szCs w:val="18"/>
              </w:rPr>
              <w:t xml:space="preserve">=10ëÙ </w:t>
            </w:r>
          </w:p>
        </w:tc>
        <w:tc>
          <w:tcPr>
            <w:tcW w:w="461" w:type="pct"/>
            <w:tcBorders>
              <w:top w:val="single" w:sz="4" w:space="0" w:color="auto"/>
              <w:left w:val="nil"/>
              <w:bottom w:val="nil"/>
              <w:right w:val="single" w:sz="4" w:space="0" w:color="auto"/>
            </w:tcBorders>
            <w:vAlign w:val="bottom"/>
            <w:hideMark/>
          </w:tcPr>
          <w:p w14:paraId="561F6C6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0E8ED72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4277.400</w:t>
            </w:r>
          </w:p>
        </w:tc>
        <w:tc>
          <w:tcPr>
            <w:tcW w:w="678" w:type="pct"/>
            <w:tcBorders>
              <w:top w:val="nil"/>
              <w:left w:val="nil"/>
              <w:bottom w:val="single" w:sz="4" w:space="0" w:color="auto"/>
              <w:right w:val="single" w:sz="4" w:space="0" w:color="auto"/>
            </w:tcBorders>
            <w:vAlign w:val="center"/>
            <w:hideMark/>
          </w:tcPr>
          <w:p w14:paraId="18E0D9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1581.00</w:t>
            </w:r>
          </w:p>
        </w:tc>
        <w:tc>
          <w:tcPr>
            <w:tcW w:w="802" w:type="pct"/>
            <w:tcBorders>
              <w:top w:val="nil"/>
              <w:left w:val="nil"/>
              <w:bottom w:val="single" w:sz="4" w:space="0" w:color="auto"/>
              <w:right w:val="single" w:sz="4" w:space="0" w:color="auto"/>
            </w:tcBorders>
            <w:vAlign w:val="center"/>
            <w:hideMark/>
          </w:tcPr>
          <w:p w14:paraId="04FD023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6,762,569.40</w:t>
            </w:r>
          </w:p>
        </w:tc>
      </w:tr>
      <w:tr w:rsidR="0090345F" w:rsidRPr="00CD413F" w14:paraId="4F993D0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0442DE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66</w:t>
            </w:r>
          </w:p>
        </w:tc>
        <w:tc>
          <w:tcPr>
            <w:tcW w:w="2112" w:type="pct"/>
            <w:tcBorders>
              <w:top w:val="single" w:sz="4" w:space="0" w:color="auto"/>
              <w:left w:val="nil"/>
              <w:bottom w:val="nil"/>
              <w:right w:val="single" w:sz="4" w:space="0" w:color="auto"/>
            </w:tcBorders>
            <w:vAlign w:val="center"/>
            <w:hideMark/>
          </w:tcPr>
          <w:p w14:paraId="72A173D8"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ØÇ³ÓáõÛÉ µ»</w:t>
            </w:r>
            <w:proofErr w:type="spellStart"/>
            <w:r w:rsidRPr="00CD413F">
              <w:rPr>
                <w:rFonts w:ascii="Arial Armenian" w:hAnsi="Arial Armenian" w:cs="Arial"/>
                <w:sz w:val="18"/>
                <w:szCs w:val="18"/>
              </w:rPr>
              <w:t>ïáÝ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մայթում</w:t>
            </w:r>
            <w:proofErr w:type="spellEnd"/>
            <w:r w:rsidRPr="00CD413F">
              <w:rPr>
                <w:rFonts w:ascii="Arial Armenian" w:hAnsi="Arial Armenian" w:cs="Arial"/>
                <w:sz w:val="18"/>
                <w:szCs w:val="18"/>
              </w:rPr>
              <w:t xml:space="preserve">   B15 ¹³ëÇ µ»</w:t>
            </w:r>
            <w:proofErr w:type="spellStart"/>
            <w:r w:rsidRPr="00CD413F">
              <w:rPr>
                <w:rFonts w:ascii="Arial Armenian" w:hAnsi="Arial Armenian" w:cs="Arial"/>
                <w:sz w:val="18"/>
                <w:szCs w:val="18"/>
              </w:rPr>
              <w:t>ïáÝÇó</w:t>
            </w:r>
            <w:proofErr w:type="spellEnd"/>
            <w:r w:rsidRPr="00CD413F">
              <w:rPr>
                <w:rFonts w:ascii="Arial Armenian" w:hAnsi="Arial Armenian" w:cs="Arial"/>
                <w:sz w:val="18"/>
                <w:szCs w:val="18"/>
              </w:rPr>
              <w:t xml:space="preserve"> h=10ëÙ </w:t>
            </w:r>
          </w:p>
        </w:tc>
        <w:tc>
          <w:tcPr>
            <w:tcW w:w="461" w:type="pct"/>
            <w:tcBorders>
              <w:top w:val="single" w:sz="4" w:space="0" w:color="auto"/>
              <w:left w:val="nil"/>
              <w:bottom w:val="nil"/>
              <w:right w:val="single" w:sz="4" w:space="0" w:color="auto"/>
            </w:tcBorders>
            <w:vAlign w:val="bottom"/>
            <w:hideMark/>
          </w:tcPr>
          <w:p w14:paraId="36E6148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nil"/>
              <w:right w:val="single" w:sz="4" w:space="0" w:color="auto"/>
            </w:tcBorders>
            <w:vAlign w:val="center"/>
            <w:hideMark/>
          </w:tcPr>
          <w:p w14:paraId="33ADC6E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427.740</w:t>
            </w:r>
          </w:p>
        </w:tc>
        <w:tc>
          <w:tcPr>
            <w:tcW w:w="678" w:type="pct"/>
            <w:tcBorders>
              <w:top w:val="nil"/>
              <w:left w:val="nil"/>
              <w:bottom w:val="single" w:sz="4" w:space="0" w:color="auto"/>
              <w:right w:val="single" w:sz="4" w:space="0" w:color="auto"/>
            </w:tcBorders>
            <w:vAlign w:val="center"/>
            <w:hideMark/>
          </w:tcPr>
          <w:p w14:paraId="2CB523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44358.00</w:t>
            </w:r>
          </w:p>
        </w:tc>
        <w:tc>
          <w:tcPr>
            <w:tcW w:w="802" w:type="pct"/>
            <w:tcBorders>
              <w:top w:val="nil"/>
              <w:left w:val="nil"/>
              <w:bottom w:val="single" w:sz="4" w:space="0" w:color="auto"/>
              <w:right w:val="single" w:sz="4" w:space="0" w:color="auto"/>
            </w:tcBorders>
            <w:vAlign w:val="center"/>
            <w:hideMark/>
          </w:tcPr>
          <w:p w14:paraId="3C276D4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18,973,690.92</w:t>
            </w:r>
          </w:p>
        </w:tc>
      </w:tr>
      <w:tr w:rsidR="0090345F" w:rsidRPr="00CD413F" w14:paraId="16FAFDB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4C6FA6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67</w:t>
            </w:r>
          </w:p>
        </w:tc>
        <w:tc>
          <w:tcPr>
            <w:tcW w:w="2112" w:type="pct"/>
            <w:tcBorders>
              <w:top w:val="single" w:sz="4" w:space="0" w:color="auto"/>
              <w:left w:val="nil"/>
              <w:bottom w:val="single" w:sz="4" w:space="0" w:color="auto"/>
              <w:right w:val="single" w:sz="4" w:space="0" w:color="auto"/>
            </w:tcBorders>
            <w:vAlign w:val="center"/>
            <w:hideMark/>
          </w:tcPr>
          <w:p w14:paraId="2081187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Ցեմենտ</w:t>
            </w:r>
            <w:r w:rsidRPr="00CD413F">
              <w:rPr>
                <w:rFonts w:ascii="Arial Armenian" w:hAnsi="Arial Armenian" w:cs="Arial"/>
                <w:sz w:val="18"/>
                <w:szCs w:val="18"/>
              </w:rPr>
              <w:t>-</w:t>
            </w:r>
            <w:r w:rsidRPr="00CD413F">
              <w:rPr>
                <w:rFonts w:ascii="Sylfaen" w:hAnsi="Sylfaen" w:cs="Sylfaen"/>
                <w:sz w:val="18"/>
                <w:szCs w:val="18"/>
              </w:rPr>
              <w:t>ավազային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խառնուրդի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մայթում</w:t>
            </w:r>
            <w:proofErr w:type="spellEnd"/>
            <w:proofErr w:type="gramEnd"/>
            <w:r w:rsidRPr="00CD413F">
              <w:rPr>
                <w:rFonts w:ascii="Arial Armenian" w:hAnsi="Arial Armenian" w:cs="Arial"/>
                <w:sz w:val="18"/>
                <w:szCs w:val="18"/>
              </w:rPr>
              <w:t xml:space="preserve">                           </w:t>
            </w:r>
            <w:proofErr w:type="gramStart"/>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30%/70</w:t>
            </w:r>
            <w:proofErr w:type="gramStart"/>
            <w:r w:rsidRPr="00CD413F">
              <w:rPr>
                <w:rFonts w:ascii="Arial Armenian" w:hAnsi="Arial Armenian" w:cs="Arial"/>
                <w:sz w:val="18"/>
                <w:szCs w:val="18"/>
              </w:rPr>
              <w:t>%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հարաբերությամբ</w:t>
            </w:r>
            <w:proofErr w:type="spellEnd"/>
            <w:r w:rsidRPr="00CD413F">
              <w:rPr>
                <w:rFonts w:ascii="Arial Armenian" w:hAnsi="Arial Armenian" w:cs="Arial"/>
                <w:sz w:val="18"/>
                <w:szCs w:val="18"/>
              </w:rPr>
              <w:t xml:space="preserve">  h</w:t>
            </w:r>
            <w:proofErr w:type="gramEnd"/>
            <w:r w:rsidRPr="00CD413F">
              <w:rPr>
                <w:rFonts w:ascii="Arial Armenian" w:hAnsi="Arial Armenian" w:cs="Arial"/>
                <w:sz w:val="18"/>
                <w:szCs w:val="18"/>
              </w:rPr>
              <w:t>=50</w:t>
            </w:r>
            <w:r w:rsidRPr="00CD413F">
              <w:rPr>
                <w:rFonts w:ascii="Sylfaen" w:hAnsi="Sylfaen" w:cs="Sylfaen"/>
                <w:sz w:val="18"/>
                <w:szCs w:val="18"/>
              </w:rPr>
              <w:t>մ</w:t>
            </w:r>
            <w:r w:rsidRPr="00CD413F">
              <w:rPr>
                <w:rFonts w:ascii="Arial Armenian" w:hAnsi="Arial Armenian" w:cs="Arial Armenian"/>
                <w:sz w:val="18"/>
                <w:szCs w:val="18"/>
              </w:rPr>
              <w:t>Ù</w:t>
            </w:r>
            <w:r w:rsidRPr="00CD413F">
              <w:rPr>
                <w:rFonts w:ascii="Arial Armenian" w:hAnsi="Arial Armenian" w:cs="Arial"/>
                <w:sz w:val="18"/>
                <w:szCs w:val="18"/>
              </w:rPr>
              <w:t xml:space="preserve"> </w:t>
            </w:r>
          </w:p>
        </w:tc>
        <w:tc>
          <w:tcPr>
            <w:tcW w:w="461" w:type="pct"/>
            <w:tcBorders>
              <w:top w:val="single" w:sz="4" w:space="0" w:color="auto"/>
              <w:left w:val="nil"/>
              <w:bottom w:val="single" w:sz="4" w:space="0" w:color="auto"/>
              <w:right w:val="single" w:sz="4" w:space="0" w:color="auto"/>
            </w:tcBorders>
            <w:vAlign w:val="bottom"/>
            <w:hideMark/>
          </w:tcPr>
          <w:p w14:paraId="1395297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single" w:sz="4" w:space="0" w:color="auto"/>
              <w:right w:val="single" w:sz="4" w:space="0" w:color="auto"/>
            </w:tcBorders>
            <w:vAlign w:val="center"/>
            <w:hideMark/>
          </w:tcPr>
          <w:p w14:paraId="5C635F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4277.400</w:t>
            </w:r>
          </w:p>
        </w:tc>
        <w:tc>
          <w:tcPr>
            <w:tcW w:w="678" w:type="pct"/>
            <w:tcBorders>
              <w:top w:val="nil"/>
              <w:left w:val="nil"/>
              <w:bottom w:val="single" w:sz="4" w:space="0" w:color="auto"/>
              <w:right w:val="single" w:sz="4" w:space="0" w:color="auto"/>
            </w:tcBorders>
            <w:vAlign w:val="center"/>
            <w:hideMark/>
          </w:tcPr>
          <w:p w14:paraId="6B5CBC6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2326.00</w:t>
            </w:r>
          </w:p>
        </w:tc>
        <w:tc>
          <w:tcPr>
            <w:tcW w:w="802" w:type="pct"/>
            <w:tcBorders>
              <w:top w:val="nil"/>
              <w:left w:val="nil"/>
              <w:bottom w:val="single" w:sz="4" w:space="0" w:color="auto"/>
              <w:right w:val="single" w:sz="4" w:space="0" w:color="auto"/>
            </w:tcBorders>
            <w:vAlign w:val="center"/>
            <w:hideMark/>
          </w:tcPr>
          <w:p w14:paraId="5FB3FCE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9,949,232.40</w:t>
            </w:r>
          </w:p>
        </w:tc>
      </w:tr>
      <w:tr w:rsidR="0090345F" w:rsidRPr="00CD413F" w14:paraId="7AE0C1C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5E44BB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68</w:t>
            </w:r>
          </w:p>
        </w:tc>
        <w:tc>
          <w:tcPr>
            <w:tcW w:w="2112" w:type="pct"/>
            <w:tcBorders>
              <w:top w:val="nil"/>
              <w:left w:val="nil"/>
              <w:bottom w:val="nil"/>
              <w:right w:val="single" w:sz="4" w:space="0" w:color="auto"/>
            </w:tcBorders>
            <w:vAlign w:val="center"/>
            <w:hideMark/>
          </w:tcPr>
          <w:p w14:paraId="12399D7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սալիկների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մայթում</w:t>
            </w:r>
            <w:proofErr w:type="spellEnd"/>
            <w:r w:rsidRPr="00CD413F">
              <w:rPr>
                <w:rFonts w:ascii="Arial Armenian" w:hAnsi="Arial Armenian" w:cs="Arial"/>
                <w:sz w:val="18"/>
                <w:szCs w:val="18"/>
              </w:rPr>
              <w:t xml:space="preserve">   h=6</w:t>
            </w:r>
            <w:proofErr w:type="gramStart"/>
            <w:r w:rsidRPr="00CD413F">
              <w:rPr>
                <w:rFonts w:ascii="Arial Armenian" w:hAnsi="Arial Armenian" w:cs="Arial"/>
                <w:sz w:val="18"/>
                <w:szCs w:val="18"/>
              </w:rPr>
              <w:t xml:space="preserve">ëÙ  </w:t>
            </w:r>
            <w:proofErr w:type="spellStart"/>
            <w:r w:rsidRPr="00CD413F">
              <w:rPr>
                <w:rFonts w:ascii="Sylfaen" w:hAnsi="Sylfaen" w:cs="Sylfaen"/>
                <w:sz w:val="18"/>
                <w:szCs w:val="18"/>
              </w:rPr>
              <w:t>հաստությամբ</w:t>
            </w:r>
            <w:proofErr w:type="spellEnd"/>
            <w:proofErr w:type="gramEnd"/>
            <w:r w:rsidRPr="00CD413F">
              <w:rPr>
                <w:rFonts w:ascii="Arial Armenian" w:hAnsi="Arial Armenian" w:cs="Arial"/>
                <w:sz w:val="18"/>
                <w:szCs w:val="18"/>
              </w:rPr>
              <w:t xml:space="preserve">   B30 ¹³ëÇ µ»</w:t>
            </w:r>
            <w:proofErr w:type="spellStart"/>
            <w:r w:rsidRPr="00CD413F">
              <w:rPr>
                <w:rFonts w:ascii="Arial Armenian" w:hAnsi="Arial Armenian" w:cs="Arial"/>
                <w:sz w:val="18"/>
                <w:szCs w:val="18"/>
              </w:rPr>
              <w:t>ïáÝÇó</w:t>
            </w:r>
            <w:proofErr w:type="spellEnd"/>
          </w:p>
        </w:tc>
        <w:tc>
          <w:tcPr>
            <w:tcW w:w="461" w:type="pct"/>
            <w:tcBorders>
              <w:top w:val="nil"/>
              <w:left w:val="nil"/>
              <w:bottom w:val="nil"/>
              <w:right w:val="single" w:sz="4" w:space="0" w:color="auto"/>
            </w:tcBorders>
            <w:vAlign w:val="bottom"/>
            <w:hideMark/>
          </w:tcPr>
          <w:p w14:paraId="475A02D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632AF50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4277.400</w:t>
            </w:r>
          </w:p>
        </w:tc>
        <w:tc>
          <w:tcPr>
            <w:tcW w:w="678" w:type="pct"/>
            <w:tcBorders>
              <w:top w:val="nil"/>
              <w:left w:val="nil"/>
              <w:bottom w:val="single" w:sz="4" w:space="0" w:color="auto"/>
              <w:right w:val="single" w:sz="4" w:space="0" w:color="auto"/>
            </w:tcBorders>
            <w:vAlign w:val="center"/>
            <w:hideMark/>
          </w:tcPr>
          <w:p w14:paraId="0207C77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8121.00</w:t>
            </w:r>
          </w:p>
        </w:tc>
        <w:tc>
          <w:tcPr>
            <w:tcW w:w="802" w:type="pct"/>
            <w:tcBorders>
              <w:top w:val="nil"/>
              <w:left w:val="nil"/>
              <w:bottom w:val="single" w:sz="4" w:space="0" w:color="auto"/>
              <w:right w:val="single" w:sz="4" w:space="0" w:color="auto"/>
            </w:tcBorders>
            <w:vAlign w:val="center"/>
            <w:hideMark/>
          </w:tcPr>
          <w:p w14:paraId="7F7D097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34,736,765.40</w:t>
            </w:r>
          </w:p>
        </w:tc>
      </w:tr>
      <w:tr w:rsidR="0090345F" w:rsidRPr="00CD413F" w14:paraId="63FCF3F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1B77761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single" w:sz="4" w:space="0" w:color="auto"/>
              <w:left w:val="nil"/>
              <w:bottom w:val="single" w:sz="4" w:space="0" w:color="auto"/>
              <w:right w:val="single" w:sz="4" w:space="0" w:color="auto"/>
            </w:tcBorders>
            <w:hideMark/>
          </w:tcPr>
          <w:p w14:paraId="50F9449D"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`1.3 </w:t>
            </w:r>
            <w:proofErr w:type="spellStart"/>
            <w:r w:rsidRPr="00CD413F">
              <w:rPr>
                <w:rFonts w:ascii="Sylfaen" w:hAnsi="Sylfaen" w:cs="Sylfaen"/>
                <w:b/>
                <w:bCs/>
                <w:sz w:val="18"/>
                <w:szCs w:val="18"/>
              </w:rPr>
              <w:t>բաժնով</w:t>
            </w:r>
            <w:proofErr w:type="spellEnd"/>
          </w:p>
        </w:tc>
        <w:tc>
          <w:tcPr>
            <w:tcW w:w="461" w:type="pct"/>
            <w:tcBorders>
              <w:top w:val="single" w:sz="4" w:space="0" w:color="auto"/>
              <w:left w:val="nil"/>
              <w:bottom w:val="single" w:sz="4" w:space="0" w:color="auto"/>
              <w:right w:val="single" w:sz="4" w:space="0" w:color="auto"/>
            </w:tcBorders>
            <w:vAlign w:val="bottom"/>
            <w:hideMark/>
          </w:tcPr>
          <w:p w14:paraId="05CA1E1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single" w:sz="4" w:space="0" w:color="auto"/>
              <w:left w:val="nil"/>
              <w:bottom w:val="single" w:sz="4" w:space="0" w:color="auto"/>
              <w:right w:val="single" w:sz="4" w:space="0" w:color="auto"/>
            </w:tcBorders>
            <w:vAlign w:val="center"/>
            <w:hideMark/>
          </w:tcPr>
          <w:p w14:paraId="35F13724" w14:textId="185887FB"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01DD314E" w14:textId="17655E10"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1DB92C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97,076,544.01</w:t>
            </w:r>
          </w:p>
        </w:tc>
      </w:tr>
      <w:tr w:rsidR="00FD7A51" w:rsidRPr="00CD413F" w14:paraId="6C4FDD6A"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7A2804DF" w14:textId="26D646EF"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w:t>
            </w:r>
            <w:proofErr w:type="gramStart"/>
            <w:r w:rsidRPr="00CD413F">
              <w:rPr>
                <w:rFonts w:ascii="Arial Armenian" w:hAnsi="Arial Armenian" w:cs="Arial"/>
                <w:b/>
                <w:bCs/>
                <w:sz w:val="18"/>
                <w:szCs w:val="18"/>
              </w:rPr>
              <w:t>4.</w:t>
            </w:r>
            <w:r w:rsidRPr="00CD413F">
              <w:rPr>
                <w:rFonts w:ascii="Sylfaen" w:hAnsi="Sylfaen" w:cs="Sylfaen"/>
                <w:b/>
                <w:bCs/>
                <w:sz w:val="18"/>
                <w:szCs w:val="18"/>
              </w:rPr>
              <w:t>Թեքահարթակներ</w:t>
            </w:r>
            <w:proofErr w:type="gramEnd"/>
          </w:p>
        </w:tc>
      </w:tr>
      <w:tr w:rsidR="0090345F" w:rsidRPr="00CD413F" w14:paraId="06E242D4"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4EEE15D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69</w:t>
            </w:r>
          </w:p>
        </w:tc>
        <w:tc>
          <w:tcPr>
            <w:tcW w:w="2112" w:type="pct"/>
            <w:tcBorders>
              <w:top w:val="nil"/>
              <w:left w:val="nil"/>
              <w:bottom w:val="nil"/>
              <w:right w:val="single" w:sz="4" w:space="0" w:color="auto"/>
            </w:tcBorders>
            <w:vAlign w:val="center"/>
            <w:hideMark/>
          </w:tcPr>
          <w:p w14:paraId="1EC85CA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150x300ÙÙ »½ñ³ù³ñ»ñÇ ï»Õ³¹ñáõÙ </w:t>
            </w:r>
            <w:proofErr w:type="spellStart"/>
            <w:r w:rsidRPr="00CD413F">
              <w:rPr>
                <w:rFonts w:ascii="Arial Armenian" w:hAnsi="Arial Armenian" w:cs="Arial"/>
                <w:sz w:val="18"/>
                <w:szCs w:val="18"/>
              </w:rPr>
              <w:t>ÑÇÙù»ñÇ</w:t>
            </w:r>
            <w:proofErr w:type="spellEnd"/>
            <w:r w:rsidRPr="00CD413F">
              <w:rPr>
                <w:rFonts w:ascii="Arial Armenian" w:hAnsi="Arial Armenian" w:cs="Arial"/>
                <w:sz w:val="18"/>
                <w:szCs w:val="18"/>
              </w:rPr>
              <w:t xml:space="preserve"> å³ïñ³ëïáõÙáí  </w:t>
            </w:r>
          </w:p>
        </w:tc>
        <w:tc>
          <w:tcPr>
            <w:tcW w:w="461" w:type="pct"/>
            <w:tcBorders>
              <w:top w:val="nil"/>
              <w:left w:val="nil"/>
              <w:bottom w:val="nil"/>
              <w:right w:val="single" w:sz="4" w:space="0" w:color="auto"/>
            </w:tcBorders>
            <w:vAlign w:val="bottom"/>
            <w:hideMark/>
          </w:tcPr>
          <w:p w14:paraId="0796549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nil"/>
              <w:right w:val="single" w:sz="4" w:space="0" w:color="auto"/>
            </w:tcBorders>
            <w:vAlign w:val="center"/>
            <w:hideMark/>
          </w:tcPr>
          <w:p w14:paraId="2D3734D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42.800</w:t>
            </w:r>
          </w:p>
        </w:tc>
        <w:tc>
          <w:tcPr>
            <w:tcW w:w="678" w:type="pct"/>
            <w:tcBorders>
              <w:top w:val="nil"/>
              <w:left w:val="nil"/>
              <w:bottom w:val="single" w:sz="4" w:space="0" w:color="auto"/>
              <w:right w:val="single" w:sz="4" w:space="0" w:color="auto"/>
            </w:tcBorders>
            <w:vAlign w:val="center"/>
            <w:hideMark/>
          </w:tcPr>
          <w:p w14:paraId="39F2E0B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12657.00</w:t>
            </w:r>
          </w:p>
        </w:tc>
        <w:tc>
          <w:tcPr>
            <w:tcW w:w="802" w:type="pct"/>
            <w:tcBorders>
              <w:top w:val="nil"/>
              <w:left w:val="nil"/>
              <w:bottom w:val="single" w:sz="4" w:space="0" w:color="auto"/>
              <w:right w:val="single" w:sz="4" w:space="0" w:color="auto"/>
            </w:tcBorders>
            <w:vAlign w:val="center"/>
            <w:hideMark/>
          </w:tcPr>
          <w:p w14:paraId="35A49B3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541,719.60</w:t>
            </w:r>
          </w:p>
        </w:tc>
      </w:tr>
      <w:tr w:rsidR="0090345F" w:rsidRPr="00CD413F" w14:paraId="00B3114E"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312A6FF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70</w:t>
            </w:r>
          </w:p>
        </w:tc>
        <w:tc>
          <w:tcPr>
            <w:tcW w:w="2112" w:type="pct"/>
            <w:tcBorders>
              <w:top w:val="single" w:sz="4" w:space="0" w:color="auto"/>
              <w:left w:val="nil"/>
              <w:bottom w:val="nil"/>
              <w:right w:val="single" w:sz="4" w:space="0" w:color="auto"/>
            </w:tcBorders>
            <w:vAlign w:val="center"/>
            <w:hideMark/>
          </w:tcPr>
          <w:p w14:paraId="441561D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150x200ÙÙ »½ñ³ù³ñ»ñÇ ï»Õ³¹ñáõÙ </w:t>
            </w:r>
            <w:proofErr w:type="spellStart"/>
            <w:r w:rsidRPr="00CD413F">
              <w:rPr>
                <w:rFonts w:ascii="Arial Armenian" w:hAnsi="Arial Armenian" w:cs="Arial"/>
                <w:sz w:val="18"/>
                <w:szCs w:val="18"/>
              </w:rPr>
              <w:t>ÑÇÙù»ñÇ</w:t>
            </w:r>
            <w:proofErr w:type="spellEnd"/>
            <w:r w:rsidRPr="00CD413F">
              <w:rPr>
                <w:rFonts w:ascii="Arial Armenian" w:hAnsi="Arial Armenian" w:cs="Arial"/>
                <w:sz w:val="18"/>
                <w:szCs w:val="18"/>
              </w:rPr>
              <w:t xml:space="preserve"> å³ïñ³ëïáõÙáí  </w:t>
            </w:r>
          </w:p>
        </w:tc>
        <w:tc>
          <w:tcPr>
            <w:tcW w:w="461" w:type="pct"/>
            <w:tcBorders>
              <w:top w:val="single" w:sz="4" w:space="0" w:color="auto"/>
              <w:left w:val="nil"/>
              <w:bottom w:val="nil"/>
              <w:right w:val="single" w:sz="4" w:space="0" w:color="auto"/>
            </w:tcBorders>
            <w:vAlign w:val="bottom"/>
            <w:hideMark/>
          </w:tcPr>
          <w:p w14:paraId="0357678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single" w:sz="4" w:space="0" w:color="auto"/>
              <w:left w:val="nil"/>
              <w:bottom w:val="nil"/>
              <w:right w:val="single" w:sz="4" w:space="0" w:color="auto"/>
            </w:tcBorders>
            <w:vAlign w:val="center"/>
            <w:hideMark/>
          </w:tcPr>
          <w:p w14:paraId="4B2B412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174.300</w:t>
            </w:r>
          </w:p>
        </w:tc>
        <w:tc>
          <w:tcPr>
            <w:tcW w:w="678" w:type="pct"/>
            <w:tcBorders>
              <w:top w:val="nil"/>
              <w:left w:val="nil"/>
              <w:bottom w:val="single" w:sz="4" w:space="0" w:color="auto"/>
              <w:right w:val="single" w:sz="4" w:space="0" w:color="auto"/>
            </w:tcBorders>
            <w:vAlign w:val="center"/>
            <w:hideMark/>
          </w:tcPr>
          <w:p w14:paraId="556FDF0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10845.00</w:t>
            </w:r>
          </w:p>
        </w:tc>
        <w:tc>
          <w:tcPr>
            <w:tcW w:w="802" w:type="pct"/>
            <w:tcBorders>
              <w:top w:val="nil"/>
              <w:left w:val="nil"/>
              <w:bottom w:val="single" w:sz="4" w:space="0" w:color="auto"/>
              <w:right w:val="single" w:sz="4" w:space="0" w:color="auto"/>
            </w:tcBorders>
            <w:vAlign w:val="center"/>
            <w:hideMark/>
          </w:tcPr>
          <w:p w14:paraId="3FCB98D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1,890,283.50</w:t>
            </w:r>
          </w:p>
        </w:tc>
      </w:tr>
      <w:tr w:rsidR="0090345F" w:rsidRPr="00CD413F" w14:paraId="422162AE"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70AB7C5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71</w:t>
            </w:r>
          </w:p>
        </w:tc>
        <w:tc>
          <w:tcPr>
            <w:tcW w:w="2112" w:type="pct"/>
            <w:tcBorders>
              <w:top w:val="single" w:sz="4" w:space="0" w:color="auto"/>
              <w:left w:val="nil"/>
              <w:bottom w:val="nil"/>
              <w:right w:val="single" w:sz="4" w:space="0" w:color="auto"/>
            </w:tcBorders>
            <w:vAlign w:val="center"/>
            <w:hideMark/>
          </w:tcPr>
          <w:p w14:paraId="7DCE908A"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100</w:t>
            </w:r>
            <w:proofErr w:type="gramEnd"/>
            <w:r w:rsidRPr="00CD413F">
              <w:rPr>
                <w:rFonts w:ascii="Arial Armenian" w:hAnsi="Arial Armenian" w:cs="Arial"/>
                <w:sz w:val="18"/>
                <w:szCs w:val="18"/>
              </w:rPr>
              <w:t xml:space="preserve">x200ÙÙ »½ñ³ù³ñ»ñÇ ï»Õ³¹ñáõÙ </w:t>
            </w:r>
            <w:proofErr w:type="spellStart"/>
            <w:r w:rsidRPr="00CD413F">
              <w:rPr>
                <w:rFonts w:ascii="Arial Armenian" w:hAnsi="Arial Armenian" w:cs="Arial"/>
                <w:sz w:val="18"/>
                <w:szCs w:val="18"/>
              </w:rPr>
              <w:t>ÑÇÙù»ñÇ</w:t>
            </w:r>
            <w:proofErr w:type="spellEnd"/>
            <w:r w:rsidRPr="00CD413F">
              <w:rPr>
                <w:rFonts w:ascii="Arial Armenian" w:hAnsi="Arial Armenian" w:cs="Arial"/>
                <w:sz w:val="18"/>
                <w:szCs w:val="18"/>
              </w:rPr>
              <w:t xml:space="preserve"> å³ïñ³ëïáõÙáí </w:t>
            </w:r>
          </w:p>
        </w:tc>
        <w:tc>
          <w:tcPr>
            <w:tcW w:w="461" w:type="pct"/>
            <w:tcBorders>
              <w:top w:val="single" w:sz="4" w:space="0" w:color="auto"/>
              <w:left w:val="nil"/>
              <w:bottom w:val="nil"/>
              <w:right w:val="single" w:sz="4" w:space="0" w:color="auto"/>
            </w:tcBorders>
            <w:vAlign w:val="bottom"/>
            <w:hideMark/>
          </w:tcPr>
          <w:p w14:paraId="788BEFA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single" w:sz="4" w:space="0" w:color="auto"/>
              <w:left w:val="nil"/>
              <w:bottom w:val="nil"/>
              <w:right w:val="single" w:sz="4" w:space="0" w:color="auto"/>
            </w:tcBorders>
            <w:vAlign w:val="center"/>
            <w:hideMark/>
          </w:tcPr>
          <w:p w14:paraId="2B75945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299.500</w:t>
            </w:r>
          </w:p>
        </w:tc>
        <w:tc>
          <w:tcPr>
            <w:tcW w:w="678" w:type="pct"/>
            <w:tcBorders>
              <w:top w:val="nil"/>
              <w:left w:val="nil"/>
              <w:bottom w:val="single" w:sz="4" w:space="0" w:color="auto"/>
              <w:right w:val="single" w:sz="4" w:space="0" w:color="auto"/>
            </w:tcBorders>
            <w:vAlign w:val="center"/>
            <w:hideMark/>
          </w:tcPr>
          <w:p w14:paraId="58C889C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10113.00</w:t>
            </w:r>
          </w:p>
        </w:tc>
        <w:tc>
          <w:tcPr>
            <w:tcW w:w="802" w:type="pct"/>
            <w:tcBorders>
              <w:top w:val="nil"/>
              <w:left w:val="nil"/>
              <w:bottom w:val="single" w:sz="4" w:space="0" w:color="auto"/>
              <w:right w:val="single" w:sz="4" w:space="0" w:color="auto"/>
            </w:tcBorders>
            <w:vAlign w:val="center"/>
            <w:hideMark/>
          </w:tcPr>
          <w:p w14:paraId="205A454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3,028,843.50</w:t>
            </w:r>
          </w:p>
        </w:tc>
      </w:tr>
      <w:tr w:rsidR="0090345F" w:rsidRPr="00CD413F" w14:paraId="63821B8E"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15D3808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72</w:t>
            </w:r>
          </w:p>
        </w:tc>
        <w:tc>
          <w:tcPr>
            <w:tcW w:w="2112" w:type="pct"/>
            <w:tcBorders>
              <w:top w:val="single" w:sz="4" w:space="0" w:color="auto"/>
              <w:left w:val="nil"/>
              <w:bottom w:val="nil"/>
              <w:right w:val="single" w:sz="4" w:space="0" w:color="auto"/>
            </w:tcBorders>
            <w:vAlign w:val="center"/>
            <w:hideMark/>
          </w:tcPr>
          <w:p w14:paraId="6DF6BAA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w:t>
            </w:r>
            <w:proofErr w:type="gramEnd"/>
            <w:r w:rsidRPr="00CD413F">
              <w:rPr>
                <w:rFonts w:ascii="Arial Armenian" w:hAnsi="Arial Armenian" w:cs="Arial"/>
                <w:sz w:val="18"/>
                <w:szCs w:val="18"/>
              </w:rPr>
              <w:t xml:space="preserve">=10ëÙ </w:t>
            </w:r>
          </w:p>
        </w:tc>
        <w:tc>
          <w:tcPr>
            <w:tcW w:w="461" w:type="pct"/>
            <w:tcBorders>
              <w:top w:val="single" w:sz="4" w:space="0" w:color="auto"/>
              <w:left w:val="nil"/>
              <w:bottom w:val="nil"/>
              <w:right w:val="single" w:sz="4" w:space="0" w:color="auto"/>
            </w:tcBorders>
            <w:vAlign w:val="bottom"/>
            <w:hideMark/>
          </w:tcPr>
          <w:p w14:paraId="2D63329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5198C5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242.330</w:t>
            </w:r>
          </w:p>
        </w:tc>
        <w:tc>
          <w:tcPr>
            <w:tcW w:w="678" w:type="pct"/>
            <w:tcBorders>
              <w:top w:val="nil"/>
              <w:left w:val="nil"/>
              <w:bottom w:val="single" w:sz="4" w:space="0" w:color="auto"/>
              <w:right w:val="single" w:sz="4" w:space="0" w:color="auto"/>
            </w:tcBorders>
            <w:vAlign w:val="center"/>
            <w:hideMark/>
          </w:tcPr>
          <w:p w14:paraId="6CD859F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1581.00</w:t>
            </w:r>
          </w:p>
        </w:tc>
        <w:tc>
          <w:tcPr>
            <w:tcW w:w="802" w:type="pct"/>
            <w:tcBorders>
              <w:top w:val="nil"/>
              <w:left w:val="nil"/>
              <w:bottom w:val="single" w:sz="4" w:space="0" w:color="auto"/>
              <w:right w:val="single" w:sz="4" w:space="0" w:color="auto"/>
            </w:tcBorders>
            <w:vAlign w:val="center"/>
            <w:hideMark/>
          </w:tcPr>
          <w:p w14:paraId="42FF9EF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383,123.73</w:t>
            </w:r>
          </w:p>
        </w:tc>
      </w:tr>
      <w:tr w:rsidR="0090345F" w:rsidRPr="00CD413F" w14:paraId="4EC71172"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11680EC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73</w:t>
            </w:r>
          </w:p>
        </w:tc>
        <w:tc>
          <w:tcPr>
            <w:tcW w:w="2112" w:type="pct"/>
            <w:tcBorders>
              <w:top w:val="single" w:sz="4" w:space="0" w:color="auto"/>
              <w:left w:val="nil"/>
              <w:bottom w:val="nil"/>
              <w:right w:val="single" w:sz="4" w:space="0" w:color="auto"/>
            </w:tcBorders>
            <w:vAlign w:val="center"/>
            <w:hideMark/>
          </w:tcPr>
          <w:p w14:paraId="600B82E4"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ØÇ³ÓáõÛÉ µ»</w:t>
            </w:r>
            <w:proofErr w:type="spellStart"/>
            <w:r w:rsidRPr="00CD413F">
              <w:rPr>
                <w:rFonts w:ascii="Arial Armenian" w:hAnsi="Arial Armenian" w:cs="Arial"/>
                <w:sz w:val="18"/>
                <w:szCs w:val="18"/>
              </w:rPr>
              <w:t>ïáÝ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մայթում</w:t>
            </w:r>
            <w:proofErr w:type="spellEnd"/>
            <w:r w:rsidRPr="00CD413F">
              <w:rPr>
                <w:rFonts w:ascii="Arial Armenian" w:hAnsi="Arial Armenian" w:cs="Arial"/>
                <w:sz w:val="18"/>
                <w:szCs w:val="18"/>
              </w:rPr>
              <w:t xml:space="preserve">   B15 ¹³ëÇ µ»</w:t>
            </w:r>
            <w:proofErr w:type="spellStart"/>
            <w:r w:rsidRPr="00CD413F">
              <w:rPr>
                <w:rFonts w:ascii="Arial Armenian" w:hAnsi="Arial Armenian" w:cs="Arial"/>
                <w:sz w:val="18"/>
                <w:szCs w:val="18"/>
              </w:rPr>
              <w:t>ïáÝÇó</w:t>
            </w:r>
            <w:proofErr w:type="spellEnd"/>
            <w:r w:rsidRPr="00CD413F">
              <w:rPr>
                <w:rFonts w:ascii="Arial Armenian" w:hAnsi="Arial Armenian" w:cs="Arial"/>
                <w:sz w:val="18"/>
                <w:szCs w:val="18"/>
              </w:rPr>
              <w:t xml:space="preserve"> h=10ëÙ </w:t>
            </w:r>
          </w:p>
        </w:tc>
        <w:tc>
          <w:tcPr>
            <w:tcW w:w="461" w:type="pct"/>
            <w:tcBorders>
              <w:top w:val="single" w:sz="4" w:space="0" w:color="auto"/>
              <w:left w:val="nil"/>
              <w:bottom w:val="nil"/>
              <w:right w:val="single" w:sz="4" w:space="0" w:color="auto"/>
            </w:tcBorders>
            <w:vAlign w:val="bottom"/>
            <w:hideMark/>
          </w:tcPr>
          <w:p w14:paraId="34A9512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nil"/>
              <w:right w:val="single" w:sz="4" w:space="0" w:color="auto"/>
            </w:tcBorders>
            <w:vAlign w:val="center"/>
            <w:hideMark/>
          </w:tcPr>
          <w:p w14:paraId="5E9BF7D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24.230</w:t>
            </w:r>
          </w:p>
        </w:tc>
        <w:tc>
          <w:tcPr>
            <w:tcW w:w="678" w:type="pct"/>
            <w:tcBorders>
              <w:top w:val="nil"/>
              <w:left w:val="nil"/>
              <w:bottom w:val="single" w:sz="4" w:space="0" w:color="auto"/>
              <w:right w:val="single" w:sz="4" w:space="0" w:color="auto"/>
            </w:tcBorders>
            <w:vAlign w:val="center"/>
            <w:hideMark/>
          </w:tcPr>
          <w:p w14:paraId="20802B2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44358.00</w:t>
            </w:r>
          </w:p>
        </w:tc>
        <w:tc>
          <w:tcPr>
            <w:tcW w:w="802" w:type="pct"/>
            <w:tcBorders>
              <w:top w:val="nil"/>
              <w:left w:val="nil"/>
              <w:bottom w:val="single" w:sz="4" w:space="0" w:color="auto"/>
              <w:right w:val="single" w:sz="4" w:space="0" w:color="auto"/>
            </w:tcBorders>
            <w:vAlign w:val="center"/>
            <w:hideMark/>
          </w:tcPr>
          <w:p w14:paraId="70036F0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1,074,794.34</w:t>
            </w:r>
          </w:p>
        </w:tc>
      </w:tr>
      <w:tr w:rsidR="0090345F" w:rsidRPr="00CD413F" w14:paraId="5C8398BD"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45F51B5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74</w:t>
            </w:r>
          </w:p>
        </w:tc>
        <w:tc>
          <w:tcPr>
            <w:tcW w:w="2112" w:type="pct"/>
            <w:tcBorders>
              <w:top w:val="single" w:sz="4" w:space="0" w:color="auto"/>
              <w:left w:val="nil"/>
              <w:bottom w:val="nil"/>
              <w:right w:val="single" w:sz="4" w:space="0" w:color="auto"/>
            </w:tcBorders>
            <w:vAlign w:val="center"/>
            <w:hideMark/>
          </w:tcPr>
          <w:p w14:paraId="67273CD6"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Բ</w:t>
            </w:r>
            <w:r w:rsidRPr="00CD413F">
              <w:rPr>
                <w:rFonts w:ascii="Arial Armenian" w:hAnsi="Arial Armenian" w:cs="Arial Armenian"/>
                <w:sz w:val="18"/>
                <w:szCs w:val="18"/>
              </w:rPr>
              <w:t>³½³Éï»</w:t>
            </w:r>
            <w:r w:rsidRPr="00CD413F">
              <w:rPr>
                <w:rFonts w:ascii="Arial Armenian" w:hAnsi="Arial Armenian" w:cs="Arial"/>
                <w:sz w:val="18"/>
                <w:szCs w:val="18"/>
              </w:rPr>
              <w:t xml:space="preserve"> ë³ÉÇÏÝ»</w:t>
            </w:r>
            <w:r w:rsidRPr="00CD413F">
              <w:rPr>
                <w:rFonts w:ascii="Sylfaen" w:hAnsi="Sylfaen" w:cs="Sylfaen"/>
                <w:sz w:val="18"/>
                <w:szCs w:val="18"/>
              </w:rPr>
              <w:t>րի</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h=3</w:t>
            </w:r>
            <w:r w:rsidRPr="00CD413F">
              <w:rPr>
                <w:rFonts w:ascii="Arial Armenian" w:hAnsi="Arial Armenian" w:cs="Arial Armenian"/>
                <w:sz w:val="18"/>
                <w:szCs w:val="18"/>
              </w:rPr>
              <w:t>ëÙ</w:t>
            </w:r>
            <w:r w:rsidRPr="00CD413F">
              <w:rPr>
                <w:rFonts w:ascii="Arial Armenian" w:hAnsi="Arial Armenian" w:cs="Arial"/>
                <w:sz w:val="18"/>
                <w:szCs w:val="18"/>
              </w:rPr>
              <w:t xml:space="preserve"> </w:t>
            </w:r>
            <w:r w:rsidRPr="00CD413F">
              <w:rPr>
                <w:rFonts w:ascii="Arial Armenian" w:hAnsi="Arial Armenian" w:cs="Arial Armenian"/>
                <w:sz w:val="18"/>
                <w:szCs w:val="18"/>
              </w:rPr>
              <w:t>Ñ³ëïáõÃÛ³Ù</w:t>
            </w:r>
            <w:r w:rsidRPr="00CD413F">
              <w:rPr>
                <w:rFonts w:ascii="Arial Armenian" w:hAnsi="Arial Armenian" w:cs="Arial"/>
                <w:sz w:val="18"/>
                <w:szCs w:val="18"/>
              </w:rPr>
              <w:t>µ</w:t>
            </w:r>
          </w:p>
        </w:tc>
        <w:tc>
          <w:tcPr>
            <w:tcW w:w="461" w:type="pct"/>
            <w:tcBorders>
              <w:top w:val="single" w:sz="4" w:space="0" w:color="auto"/>
              <w:left w:val="nil"/>
              <w:bottom w:val="nil"/>
              <w:right w:val="single" w:sz="4" w:space="0" w:color="auto"/>
            </w:tcBorders>
            <w:vAlign w:val="bottom"/>
            <w:hideMark/>
          </w:tcPr>
          <w:p w14:paraId="6755C23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6008CE6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242.330</w:t>
            </w:r>
          </w:p>
        </w:tc>
        <w:tc>
          <w:tcPr>
            <w:tcW w:w="678" w:type="pct"/>
            <w:tcBorders>
              <w:top w:val="nil"/>
              <w:left w:val="nil"/>
              <w:bottom w:val="single" w:sz="4" w:space="0" w:color="auto"/>
              <w:right w:val="single" w:sz="4" w:space="0" w:color="auto"/>
            </w:tcBorders>
            <w:vAlign w:val="center"/>
            <w:hideMark/>
          </w:tcPr>
          <w:p w14:paraId="4CE46E5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15253.00</w:t>
            </w:r>
          </w:p>
        </w:tc>
        <w:tc>
          <w:tcPr>
            <w:tcW w:w="802" w:type="pct"/>
            <w:tcBorders>
              <w:top w:val="nil"/>
              <w:left w:val="nil"/>
              <w:bottom w:val="single" w:sz="4" w:space="0" w:color="auto"/>
              <w:right w:val="single" w:sz="4" w:space="0" w:color="auto"/>
            </w:tcBorders>
            <w:vAlign w:val="center"/>
            <w:hideMark/>
          </w:tcPr>
          <w:p w14:paraId="7269B64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3,696,259.49</w:t>
            </w:r>
          </w:p>
        </w:tc>
      </w:tr>
      <w:tr w:rsidR="0090345F" w:rsidRPr="00CD413F" w14:paraId="73A59E8D"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3F8772B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75</w:t>
            </w:r>
          </w:p>
        </w:tc>
        <w:tc>
          <w:tcPr>
            <w:tcW w:w="2112" w:type="pct"/>
            <w:tcBorders>
              <w:top w:val="single" w:sz="4" w:space="0" w:color="auto"/>
              <w:left w:val="nil"/>
              <w:bottom w:val="nil"/>
              <w:right w:val="single" w:sz="4" w:space="0" w:color="auto"/>
            </w:tcBorders>
            <w:vAlign w:val="center"/>
            <w:hideMark/>
          </w:tcPr>
          <w:p w14:paraId="4A497B9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շոշափվող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տակտիլ</w:t>
            </w:r>
            <w:proofErr w:type="spellEnd"/>
            <w:proofErr w:type="gramStart"/>
            <w:r w:rsidRPr="00CD413F">
              <w:rPr>
                <w:rFonts w:ascii="Arial Armenian" w:hAnsi="Arial Armenian" w:cs="Arial"/>
                <w:sz w:val="18"/>
                <w:szCs w:val="18"/>
              </w:rPr>
              <w:t>/  ë</w:t>
            </w:r>
            <w:proofErr w:type="gramEnd"/>
            <w:r w:rsidRPr="00CD413F">
              <w:rPr>
                <w:rFonts w:ascii="Arial Armenian" w:hAnsi="Arial Armenian" w:cs="Arial"/>
                <w:sz w:val="18"/>
                <w:szCs w:val="18"/>
              </w:rPr>
              <w:t>³ÉÇÏÝ»</w:t>
            </w:r>
            <w:r w:rsidRPr="00CD413F">
              <w:rPr>
                <w:rFonts w:ascii="Sylfaen" w:hAnsi="Sylfaen" w:cs="Sylfaen"/>
                <w:sz w:val="18"/>
                <w:szCs w:val="18"/>
              </w:rPr>
              <w:t>րի</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h=3</w:t>
            </w:r>
            <w:r w:rsidRPr="00CD413F">
              <w:rPr>
                <w:rFonts w:ascii="Arial Armenian" w:hAnsi="Arial Armenian" w:cs="Arial Armenian"/>
                <w:sz w:val="18"/>
                <w:szCs w:val="18"/>
              </w:rPr>
              <w:t>ëÙ</w:t>
            </w:r>
            <w:r w:rsidRPr="00CD413F">
              <w:rPr>
                <w:rFonts w:ascii="Arial Armenian" w:hAnsi="Arial Armenian" w:cs="Arial"/>
                <w:sz w:val="18"/>
                <w:szCs w:val="18"/>
              </w:rPr>
              <w:t xml:space="preserve"> Ñ³ëïáõÃÛ³Ùµ</w:t>
            </w:r>
          </w:p>
        </w:tc>
        <w:tc>
          <w:tcPr>
            <w:tcW w:w="461" w:type="pct"/>
            <w:tcBorders>
              <w:top w:val="single" w:sz="4" w:space="0" w:color="auto"/>
              <w:left w:val="nil"/>
              <w:bottom w:val="nil"/>
              <w:right w:val="single" w:sz="4" w:space="0" w:color="auto"/>
            </w:tcBorders>
            <w:vAlign w:val="bottom"/>
            <w:hideMark/>
          </w:tcPr>
          <w:p w14:paraId="00178C9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2279B8A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95.720</w:t>
            </w:r>
          </w:p>
        </w:tc>
        <w:tc>
          <w:tcPr>
            <w:tcW w:w="678" w:type="pct"/>
            <w:tcBorders>
              <w:top w:val="nil"/>
              <w:left w:val="nil"/>
              <w:bottom w:val="single" w:sz="4" w:space="0" w:color="auto"/>
              <w:right w:val="single" w:sz="4" w:space="0" w:color="auto"/>
            </w:tcBorders>
            <w:vAlign w:val="center"/>
            <w:hideMark/>
          </w:tcPr>
          <w:p w14:paraId="32ACB34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8442.00</w:t>
            </w:r>
          </w:p>
        </w:tc>
        <w:tc>
          <w:tcPr>
            <w:tcW w:w="802" w:type="pct"/>
            <w:tcBorders>
              <w:top w:val="nil"/>
              <w:left w:val="nil"/>
              <w:bottom w:val="single" w:sz="4" w:space="0" w:color="auto"/>
              <w:right w:val="single" w:sz="4" w:space="0" w:color="auto"/>
            </w:tcBorders>
            <w:vAlign w:val="center"/>
            <w:hideMark/>
          </w:tcPr>
          <w:p w14:paraId="2667B55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808,068.24</w:t>
            </w:r>
          </w:p>
        </w:tc>
      </w:tr>
      <w:tr w:rsidR="0090345F" w:rsidRPr="00CD413F" w14:paraId="612E3A7B"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hideMark/>
          </w:tcPr>
          <w:p w14:paraId="33C08B6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single" w:sz="4" w:space="0" w:color="auto"/>
              <w:left w:val="nil"/>
              <w:bottom w:val="single" w:sz="4" w:space="0" w:color="auto"/>
              <w:right w:val="single" w:sz="4" w:space="0" w:color="auto"/>
            </w:tcBorders>
            <w:hideMark/>
          </w:tcPr>
          <w:p w14:paraId="7CB08B69"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`1.4 </w:t>
            </w:r>
            <w:proofErr w:type="spellStart"/>
            <w:r w:rsidRPr="00CD413F">
              <w:rPr>
                <w:rFonts w:ascii="Sylfaen" w:hAnsi="Sylfaen" w:cs="Sylfaen"/>
                <w:b/>
                <w:bCs/>
                <w:sz w:val="18"/>
                <w:szCs w:val="18"/>
              </w:rPr>
              <w:t>բաժնով</w:t>
            </w:r>
            <w:proofErr w:type="spellEnd"/>
          </w:p>
        </w:tc>
        <w:tc>
          <w:tcPr>
            <w:tcW w:w="461" w:type="pct"/>
            <w:tcBorders>
              <w:top w:val="single" w:sz="4" w:space="0" w:color="auto"/>
              <w:left w:val="nil"/>
              <w:bottom w:val="single" w:sz="4" w:space="0" w:color="auto"/>
              <w:right w:val="single" w:sz="4" w:space="0" w:color="auto"/>
            </w:tcBorders>
            <w:vAlign w:val="bottom"/>
            <w:hideMark/>
          </w:tcPr>
          <w:p w14:paraId="1BE146A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single" w:sz="4" w:space="0" w:color="auto"/>
              <w:left w:val="nil"/>
              <w:bottom w:val="single" w:sz="4" w:space="0" w:color="auto"/>
              <w:right w:val="single" w:sz="4" w:space="0" w:color="auto"/>
            </w:tcBorders>
            <w:vAlign w:val="center"/>
            <w:hideMark/>
          </w:tcPr>
          <w:p w14:paraId="2C60A3A1" w14:textId="056BFE5E"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12720FFD" w14:textId="1B0A10D3"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3CDC0E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11,423,092.40</w:t>
            </w:r>
          </w:p>
        </w:tc>
      </w:tr>
      <w:tr w:rsidR="00FD7A51" w:rsidRPr="00F37AC9" w14:paraId="50510112"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45866802" w14:textId="77777777" w:rsidR="00FD7A51" w:rsidRPr="00F37AC9" w:rsidRDefault="00FD7A51" w:rsidP="00566E23">
            <w:pPr>
              <w:jc w:val="center"/>
              <w:rPr>
                <w:rFonts w:ascii="Arial Armenian" w:hAnsi="Arial Armenian" w:cs="Arial"/>
                <w:b/>
                <w:bCs/>
                <w:sz w:val="18"/>
                <w:szCs w:val="18"/>
              </w:rPr>
            </w:pPr>
            <w:r w:rsidRPr="00F37AC9">
              <w:rPr>
                <w:rFonts w:ascii="Arial Armenian" w:hAnsi="Arial Armenian" w:cs="Arial"/>
                <w:b/>
                <w:bCs/>
                <w:sz w:val="18"/>
                <w:szCs w:val="18"/>
              </w:rPr>
              <w:t>1.</w:t>
            </w:r>
            <w:proofErr w:type="gramStart"/>
            <w:r w:rsidRPr="00F37AC9">
              <w:rPr>
                <w:rFonts w:ascii="Arial Armenian" w:hAnsi="Arial Armenian" w:cs="Arial"/>
                <w:b/>
                <w:bCs/>
                <w:sz w:val="18"/>
                <w:szCs w:val="18"/>
              </w:rPr>
              <w:t>5.</w:t>
            </w:r>
            <w:r w:rsidRPr="00CD413F">
              <w:rPr>
                <w:rFonts w:ascii="Sylfaen" w:hAnsi="Sylfaen" w:cs="Sylfaen"/>
                <w:b/>
                <w:bCs/>
                <w:sz w:val="18"/>
                <w:szCs w:val="18"/>
              </w:rPr>
              <w:t>Հատվող</w:t>
            </w:r>
            <w:proofErr w:type="gram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փողոցներ</w:t>
            </w:r>
            <w:proofErr w:type="spell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մուտքեր</w:t>
            </w:r>
            <w:proofErr w:type="spellEnd"/>
            <w:r w:rsidRPr="00F37AC9">
              <w:rPr>
                <w:rFonts w:ascii="Arial Armenian" w:hAnsi="Arial Armenian" w:cs="Arial"/>
                <w:b/>
                <w:bCs/>
                <w:sz w:val="18"/>
                <w:szCs w:val="18"/>
              </w:rPr>
              <w:t xml:space="preserve"> </w:t>
            </w:r>
            <w:r w:rsidRPr="00CD413F">
              <w:rPr>
                <w:rFonts w:ascii="Sylfaen" w:hAnsi="Sylfaen" w:cs="Sylfaen"/>
                <w:b/>
                <w:bCs/>
                <w:sz w:val="18"/>
                <w:szCs w:val="18"/>
              </w:rPr>
              <w:t>և</w:t>
            </w:r>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ավտոկայանատեղեր</w:t>
            </w:r>
            <w:proofErr w:type="spellEnd"/>
          </w:p>
        </w:tc>
      </w:tr>
      <w:tr w:rsidR="0090345F" w:rsidRPr="00CD413F" w14:paraId="57D2564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EA3026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76</w:t>
            </w:r>
          </w:p>
        </w:tc>
        <w:tc>
          <w:tcPr>
            <w:tcW w:w="2112" w:type="pct"/>
            <w:tcBorders>
              <w:top w:val="nil"/>
              <w:left w:val="nil"/>
              <w:bottom w:val="single" w:sz="4" w:space="0" w:color="auto"/>
              <w:right w:val="single" w:sz="4" w:space="0" w:color="auto"/>
            </w:tcBorders>
            <w:vAlign w:val="center"/>
            <w:hideMark/>
          </w:tcPr>
          <w:p w14:paraId="5EA014B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Հողային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պաստառի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հարթեցում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E478E8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5A3336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2620.000</w:t>
            </w:r>
          </w:p>
        </w:tc>
        <w:tc>
          <w:tcPr>
            <w:tcW w:w="678" w:type="pct"/>
            <w:tcBorders>
              <w:top w:val="nil"/>
              <w:left w:val="nil"/>
              <w:bottom w:val="single" w:sz="4" w:space="0" w:color="auto"/>
              <w:right w:val="single" w:sz="4" w:space="0" w:color="auto"/>
            </w:tcBorders>
            <w:vAlign w:val="center"/>
            <w:hideMark/>
          </w:tcPr>
          <w:p w14:paraId="79B3DB2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w:t>
            </w:r>
          </w:p>
        </w:tc>
        <w:tc>
          <w:tcPr>
            <w:tcW w:w="802" w:type="pct"/>
            <w:tcBorders>
              <w:top w:val="nil"/>
              <w:left w:val="nil"/>
              <w:bottom w:val="single" w:sz="4" w:space="0" w:color="auto"/>
              <w:right w:val="single" w:sz="4" w:space="0" w:color="auto"/>
            </w:tcBorders>
            <w:vAlign w:val="center"/>
            <w:hideMark/>
          </w:tcPr>
          <w:p w14:paraId="03EA8A9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34,060.00</w:t>
            </w:r>
          </w:p>
        </w:tc>
      </w:tr>
      <w:tr w:rsidR="0090345F" w:rsidRPr="00CD413F" w14:paraId="3E5D8D6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B45DDA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77</w:t>
            </w:r>
          </w:p>
        </w:tc>
        <w:tc>
          <w:tcPr>
            <w:tcW w:w="2112" w:type="pct"/>
            <w:tcBorders>
              <w:top w:val="nil"/>
              <w:left w:val="nil"/>
              <w:bottom w:val="single" w:sz="4" w:space="0" w:color="auto"/>
              <w:right w:val="single" w:sz="4" w:space="0" w:color="auto"/>
            </w:tcBorders>
            <w:vAlign w:val="center"/>
            <w:hideMark/>
          </w:tcPr>
          <w:p w14:paraId="025632E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Հողային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պաստառի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հարթեցում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p>
        </w:tc>
        <w:tc>
          <w:tcPr>
            <w:tcW w:w="461" w:type="pct"/>
            <w:tcBorders>
              <w:top w:val="nil"/>
              <w:left w:val="nil"/>
              <w:bottom w:val="single" w:sz="4" w:space="0" w:color="auto"/>
              <w:right w:val="single" w:sz="4" w:space="0" w:color="auto"/>
            </w:tcBorders>
            <w:vAlign w:val="bottom"/>
            <w:hideMark/>
          </w:tcPr>
          <w:p w14:paraId="3FEBA7D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4E9236A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39.600</w:t>
            </w:r>
          </w:p>
        </w:tc>
        <w:tc>
          <w:tcPr>
            <w:tcW w:w="678" w:type="pct"/>
            <w:tcBorders>
              <w:top w:val="nil"/>
              <w:left w:val="nil"/>
              <w:bottom w:val="single" w:sz="4" w:space="0" w:color="auto"/>
              <w:right w:val="single" w:sz="4" w:space="0" w:color="auto"/>
            </w:tcBorders>
            <w:vAlign w:val="center"/>
            <w:hideMark/>
          </w:tcPr>
          <w:p w14:paraId="5A48605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296</w:t>
            </w:r>
          </w:p>
        </w:tc>
        <w:tc>
          <w:tcPr>
            <w:tcW w:w="802" w:type="pct"/>
            <w:tcBorders>
              <w:top w:val="nil"/>
              <w:left w:val="nil"/>
              <w:bottom w:val="single" w:sz="4" w:space="0" w:color="auto"/>
              <w:right w:val="single" w:sz="4" w:space="0" w:color="auto"/>
            </w:tcBorders>
            <w:vAlign w:val="center"/>
            <w:hideMark/>
          </w:tcPr>
          <w:p w14:paraId="25A4CD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11,721.60</w:t>
            </w:r>
          </w:p>
        </w:tc>
      </w:tr>
      <w:tr w:rsidR="0090345F" w:rsidRPr="00CD413F" w14:paraId="27096AC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606874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vAlign w:val="center"/>
            <w:hideMark/>
          </w:tcPr>
          <w:p w14:paraId="638086FB" w14:textId="77777777" w:rsidR="00FD7A51" w:rsidRPr="00CD413F" w:rsidRDefault="00FD7A51" w:rsidP="002F1890">
            <w:pPr>
              <w:rPr>
                <w:rFonts w:ascii="Arial Armenian" w:hAnsi="Arial Armenian" w:cs="Arial"/>
                <w:b/>
                <w:bCs/>
                <w:sz w:val="18"/>
                <w:szCs w:val="18"/>
              </w:rPr>
            </w:pPr>
            <w:proofErr w:type="spellStart"/>
            <w:r w:rsidRPr="00CD413F">
              <w:rPr>
                <w:rFonts w:ascii="Sylfaen" w:hAnsi="Sylfaen" w:cs="Sylfaen"/>
                <w:b/>
                <w:bCs/>
                <w:sz w:val="18"/>
                <w:szCs w:val="18"/>
              </w:rPr>
              <w:t>Փողոց</w:t>
            </w:r>
            <w:proofErr w:type="spellEnd"/>
          </w:p>
        </w:tc>
        <w:tc>
          <w:tcPr>
            <w:tcW w:w="461" w:type="pct"/>
            <w:tcBorders>
              <w:top w:val="nil"/>
              <w:left w:val="nil"/>
              <w:bottom w:val="single" w:sz="4" w:space="0" w:color="auto"/>
              <w:right w:val="single" w:sz="4" w:space="0" w:color="auto"/>
            </w:tcBorders>
            <w:vAlign w:val="bottom"/>
            <w:hideMark/>
          </w:tcPr>
          <w:p w14:paraId="54C7435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7B705479" w14:textId="6C343CBA"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1F65924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w:t>
            </w:r>
          </w:p>
        </w:tc>
        <w:tc>
          <w:tcPr>
            <w:tcW w:w="802" w:type="pct"/>
            <w:tcBorders>
              <w:top w:val="nil"/>
              <w:left w:val="nil"/>
              <w:bottom w:val="single" w:sz="4" w:space="0" w:color="auto"/>
              <w:right w:val="single" w:sz="4" w:space="0" w:color="auto"/>
            </w:tcBorders>
            <w:vAlign w:val="center"/>
            <w:hideMark/>
          </w:tcPr>
          <w:p w14:paraId="16AA86FE" w14:textId="2B0A8FC0" w:rsidR="00FD7A51" w:rsidRPr="00CD413F" w:rsidRDefault="00FD7A51" w:rsidP="00566E23">
            <w:pPr>
              <w:jc w:val="center"/>
              <w:rPr>
                <w:rFonts w:ascii="Arial Armenian" w:hAnsi="Arial Armenian" w:cs="Arial"/>
                <w:sz w:val="18"/>
                <w:szCs w:val="18"/>
              </w:rPr>
            </w:pPr>
          </w:p>
        </w:tc>
      </w:tr>
      <w:tr w:rsidR="0090345F" w:rsidRPr="00CD413F" w14:paraId="5321D02D"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2F52507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78</w:t>
            </w:r>
          </w:p>
        </w:tc>
        <w:tc>
          <w:tcPr>
            <w:tcW w:w="2112" w:type="pct"/>
            <w:tcBorders>
              <w:top w:val="nil"/>
              <w:left w:val="nil"/>
              <w:bottom w:val="nil"/>
              <w:right w:val="single" w:sz="4" w:space="0" w:color="auto"/>
            </w:tcBorders>
            <w:vAlign w:val="center"/>
            <w:hideMark/>
          </w:tcPr>
          <w:p w14:paraId="03E524C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Ավազակոպճային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w:t>
            </w:r>
            <w:proofErr w:type="gramEnd"/>
            <w:r w:rsidRPr="00CD413F">
              <w:rPr>
                <w:rFonts w:ascii="Arial Armenian" w:hAnsi="Arial Armenian" w:cs="Arial"/>
                <w:sz w:val="18"/>
                <w:szCs w:val="18"/>
              </w:rPr>
              <w:t xml:space="preserve">=25ëÙ </w:t>
            </w:r>
          </w:p>
        </w:tc>
        <w:tc>
          <w:tcPr>
            <w:tcW w:w="461" w:type="pct"/>
            <w:tcBorders>
              <w:top w:val="nil"/>
              <w:left w:val="nil"/>
              <w:bottom w:val="nil"/>
              <w:right w:val="single" w:sz="4" w:space="0" w:color="auto"/>
            </w:tcBorders>
            <w:vAlign w:val="bottom"/>
            <w:hideMark/>
          </w:tcPr>
          <w:p w14:paraId="08C1517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7B602F2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413.300</w:t>
            </w:r>
          </w:p>
        </w:tc>
        <w:tc>
          <w:tcPr>
            <w:tcW w:w="678" w:type="pct"/>
            <w:tcBorders>
              <w:top w:val="nil"/>
              <w:left w:val="nil"/>
              <w:bottom w:val="single" w:sz="4" w:space="0" w:color="auto"/>
              <w:right w:val="single" w:sz="4" w:space="0" w:color="auto"/>
            </w:tcBorders>
            <w:vAlign w:val="center"/>
            <w:hideMark/>
          </w:tcPr>
          <w:p w14:paraId="33FCF57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9727</w:t>
            </w:r>
          </w:p>
        </w:tc>
        <w:tc>
          <w:tcPr>
            <w:tcW w:w="802" w:type="pct"/>
            <w:tcBorders>
              <w:top w:val="nil"/>
              <w:left w:val="nil"/>
              <w:bottom w:val="single" w:sz="4" w:space="0" w:color="auto"/>
              <w:right w:val="single" w:sz="4" w:space="0" w:color="auto"/>
            </w:tcBorders>
            <w:vAlign w:val="center"/>
            <w:hideMark/>
          </w:tcPr>
          <w:p w14:paraId="0A6155B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4,020,169.10</w:t>
            </w:r>
          </w:p>
        </w:tc>
      </w:tr>
      <w:tr w:rsidR="0090345F" w:rsidRPr="00CD413F" w14:paraId="00A91F91"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533C3CD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79</w:t>
            </w:r>
          </w:p>
        </w:tc>
        <w:tc>
          <w:tcPr>
            <w:tcW w:w="2112" w:type="pct"/>
            <w:tcBorders>
              <w:top w:val="single" w:sz="4" w:space="0" w:color="auto"/>
              <w:left w:val="nil"/>
              <w:bottom w:val="nil"/>
              <w:right w:val="single" w:sz="4" w:space="0" w:color="auto"/>
            </w:tcBorders>
            <w:vAlign w:val="center"/>
            <w:hideMark/>
          </w:tcPr>
          <w:p w14:paraId="48F7E76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ստորին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h=11</w:t>
            </w:r>
            <w:r w:rsidRPr="00CD413F">
              <w:rPr>
                <w:rFonts w:ascii="Arial Armenian" w:hAnsi="Arial Armenian" w:cs="Arial Armenian"/>
                <w:sz w:val="18"/>
                <w:szCs w:val="18"/>
              </w:rPr>
              <w:t>ëÙ</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
        </w:tc>
        <w:tc>
          <w:tcPr>
            <w:tcW w:w="461" w:type="pct"/>
            <w:tcBorders>
              <w:top w:val="single" w:sz="4" w:space="0" w:color="auto"/>
              <w:left w:val="nil"/>
              <w:bottom w:val="nil"/>
              <w:right w:val="single" w:sz="4" w:space="0" w:color="auto"/>
            </w:tcBorders>
            <w:vAlign w:val="bottom"/>
            <w:hideMark/>
          </w:tcPr>
          <w:p w14:paraId="6975B46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6395FC8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413.300</w:t>
            </w:r>
          </w:p>
        </w:tc>
        <w:tc>
          <w:tcPr>
            <w:tcW w:w="678" w:type="pct"/>
            <w:tcBorders>
              <w:top w:val="nil"/>
              <w:left w:val="nil"/>
              <w:bottom w:val="single" w:sz="4" w:space="0" w:color="auto"/>
              <w:right w:val="single" w:sz="4" w:space="0" w:color="auto"/>
            </w:tcBorders>
            <w:vAlign w:val="center"/>
            <w:hideMark/>
          </w:tcPr>
          <w:p w14:paraId="0C049FB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1157</w:t>
            </w:r>
          </w:p>
        </w:tc>
        <w:tc>
          <w:tcPr>
            <w:tcW w:w="802" w:type="pct"/>
            <w:tcBorders>
              <w:top w:val="nil"/>
              <w:left w:val="nil"/>
              <w:bottom w:val="single" w:sz="4" w:space="0" w:color="auto"/>
              <w:right w:val="single" w:sz="4" w:space="0" w:color="auto"/>
            </w:tcBorders>
            <w:vAlign w:val="center"/>
            <w:hideMark/>
          </w:tcPr>
          <w:p w14:paraId="28708B9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478,188.10</w:t>
            </w:r>
          </w:p>
        </w:tc>
      </w:tr>
      <w:tr w:rsidR="0090345F" w:rsidRPr="00CD413F" w14:paraId="124F399E"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732CB81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80</w:t>
            </w:r>
          </w:p>
        </w:tc>
        <w:tc>
          <w:tcPr>
            <w:tcW w:w="2112" w:type="pct"/>
            <w:tcBorders>
              <w:top w:val="single" w:sz="4" w:space="0" w:color="auto"/>
              <w:left w:val="nil"/>
              <w:bottom w:val="nil"/>
              <w:right w:val="single" w:sz="4" w:space="0" w:color="auto"/>
            </w:tcBorders>
            <w:vAlign w:val="center"/>
            <w:hideMark/>
          </w:tcPr>
          <w:p w14:paraId="15A04AD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վերին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h=4ëÙ Ñ³ëïáõÃÛ³Ùµ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տարածումով</w:t>
            </w:r>
            <w:proofErr w:type="spellEnd"/>
            <w:r w:rsidRPr="00CD413F">
              <w:rPr>
                <w:rFonts w:ascii="Arial Armenian" w:hAnsi="Arial Armenian" w:cs="Arial"/>
                <w:sz w:val="18"/>
                <w:szCs w:val="18"/>
              </w:rPr>
              <w:t xml:space="preserve"> 4.12</w:t>
            </w:r>
            <w:r w:rsidRPr="00CD413F">
              <w:rPr>
                <w:rFonts w:ascii="Sylfaen" w:hAnsi="Sylfaen" w:cs="Sylfaen"/>
                <w:sz w:val="18"/>
                <w:szCs w:val="18"/>
              </w:rPr>
              <w:t>տն</w:t>
            </w:r>
            <w:r w:rsidRPr="00CD413F">
              <w:rPr>
                <w:rFonts w:ascii="Arial Armenian" w:hAnsi="Arial Armenian" w:cs="Arial"/>
                <w:sz w:val="18"/>
                <w:szCs w:val="18"/>
              </w:rPr>
              <w:t>/1000</w:t>
            </w:r>
            <w:r w:rsidRPr="00CD413F">
              <w:rPr>
                <w:rFonts w:ascii="Sylfaen" w:hAnsi="Sylfaen" w:cs="Sylfaen"/>
                <w:sz w:val="18"/>
                <w:szCs w:val="18"/>
              </w:rPr>
              <w:t>մ</w:t>
            </w:r>
            <w:r w:rsidRPr="00CD413F">
              <w:rPr>
                <w:rFonts w:ascii="Arial Armenian" w:hAnsi="Arial Armenian" w:cs="Arial"/>
                <w:sz w:val="18"/>
                <w:szCs w:val="18"/>
                <w:vertAlign w:val="superscript"/>
              </w:rPr>
              <w:t>2</w:t>
            </w:r>
            <w:r w:rsidRPr="00CD413F">
              <w:rPr>
                <w:rFonts w:ascii="Arial Armenian" w:hAnsi="Arial Armenian" w:cs="Arial"/>
                <w:sz w:val="18"/>
                <w:szCs w:val="18"/>
              </w:rPr>
              <w:t xml:space="preserve"> </w:t>
            </w:r>
          </w:p>
        </w:tc>
        <w:tc>
          <w:tcPr>
            <w:tcW w:w="461" w:type="pct"/>
            <w:tcBorders>
              <w:top w:val="single" w:sz="4" w:space="0" w:color="auto"/>
              <w:left w:val="nil"/>
              <w:bottom w:val="nil"/>
              <w:right w:val="single" w:sz="4" w:space="0" w:color="auto"/>
            </w:tcBorders>
            <w:vAlign w:val="bottom"/>
            <w:hideMark/>
          </w:tcPr>
          <w:p w14:paraId="4162F2F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0C0ED82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413.300</w:t>
            </w:r>
          </w:p>
        </w:tc>
        <w:tc>
          <w:tcPr>
            <w:tcW w:w="678" w:type="pct"/>
            <w:tcBorders>
              <w:top w:val="nil"/>
              <w:left w:val="nil"/>
              <w:bottom w:val="single" w:sz="4" w:space="0" w:color="auto"/>
              <w:right w:val="single" w:sz="4" w:space="0" w:color="auto"/>
            </w:tcBorders>
            <w:vAlign w:val="center"/>
            <w:hideMark/>
          </w:tcPr>
          <w:p w14:paraId="3087FAE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1593</w:t>
            </w:r>
          </w:p>
        </w:tc>
        <w:tc>
          <w:tcPr>
            <w:tcW w:w="802" w:type="pct"/>
            <w:tcBorders>
              <w:top w:val="nil"/>
              <w:left w:val="nil"/>
              <w:bottom w:val="single" w:sz="4" w:space="0" w:color="auto"/>
              <w:right w:val="single" w:sz="4" w:space="0" w:color="auto"/>
            </w:tcBorders>
            <w:vAlign w:val="center"/>
            <w:hideMark/>
          </w:tcPr>
          <w:p w14:paraId="6BB177D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658,386.90</w:t>
            </w:r>
          </w:p>
        </w:tc>
      </w:tr>
      <w:tr w:rsidR="0090345F" w:rsidRPr="00CD413F" w14:paraId="6378A540"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0462130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81</w:t>
            </w:r>
          </w:p>
        </w:tc>
        <w:tc>
          <w:tcPr>
            <w:tcW w:w="2112" w:type="pct"/>
            <w:tcBorders>
              <w:top w:val="single" w:sz="4" w:space="0" w:color="auto"/>
              <w:left w:val="nil"/>
              <w:bottom w:val="single" w:sz="4" w:space="0" w:color="auto"/>
              <w:right w:val="single" w:sz="4" w:space="0" w:color="auto"/>
            </w:tcBorders>
            <w:vAlign w:val="center"/>
            <w:hideMark/>
          </w:tcPr>
          <w:p w14:paraId="4180C8F6"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Խ</w:t>
            </w:r>
            <w:r w:rsidRPr="00CD413F">
              <w:rPr>
                <w:rFonts w:ascii="Arial Armenian" w:hAnsi="Arial Armenian" w:cs="Arial Armenian"/>
                <w:sz w:val="18"/>
                <w:szCs w:val="18"/>
              </w:rPr>
              <w:t>áßáñ³Ñ³</w:t>
            </w:r>
            <w:proofErr w:type="gramStart"/>
            <w:r w:rsidRPr="00CD413F">
              <w:rPr>
                <w:rFonts w:ascii="Arial Armenian" w:hAnsi="Arial Armenian" w:cs="Arial Armenian"/>
                <w:sz w:val="18"/>
                <w:szCs w:val="18"/>
              </w:rPr>
              <w:t>ïÇÏ</w:t>
            </w:r>
            <w:r w:rsidRPr="00CD413F">
              <w:rPr>
                <w:rFonts w:ascii="Arial Armenian" w:hAnsi="Arial Armenian" w:cs="Arial"/>
                <w:sz w:val="18"/>
                <w:szCs w:val="18"/>
              </w:rPr>
              <w:t xml:space="preserve">  ³</w:t>
            </w:r>
            <w:proofErr w:type="gramEnd"/>
            <w:r w:rsidRPr="00CD413F">
              <w:rPr>
                <w:rFonts w:ascii="Arial Armenian" w:hAnsi="Arial Armenian" w:cs="Arial"/>
                <w:sz w:val="18"/>
                <w:szCs w:val="18"/>
              </w:rPr>
              <w:t>ëý³Éïµ»ïáÝ» Í³ÍÏáõÛÃÇ ÷</w:t>
            </w:r>
            <w:proofErr w:type="spellStart"/>
            <w:proofErr w:type="gram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H</w:t>
            </w:r>
            <w:proofErr w:type="gramEnd"/>
            <w:r w:rsidRPr="00CD413F">
              <w:rPr>
                <w:rFonts w:ascii="Arial Armenian" w:hAnsi="Arial Armenian" w:cs="Arial"/>
                <w:sz w:val="18"/>
                <w:szCs w:val="18"/>
              </w:rPr>
              <w:t>=6ëÙ</w:t>
            </w:r>
          </w:p>
        </w:tc>
        <w:tc>
          <w:tcPr>
            <w:tcW w:w="461" w:type="pct"/>
            <w:tcBorders>
              <w:top w:val="single" w:sz="4" w:space="0" w:color="auto"/>
              <w:left w:val="nil"/>
              <w:bottom w:val="single" w:sz="4" w:space="0" w:color="auto"/>
              <w:right w:val="single" w:sz="4" w:space="0" w:color="auto"/>
            </w:tcBorders>
            <w:vAlign w:val="bottom"/>
            <w:hideMark/>
          </w:tcPr>
          <w:p w14:paraId="04AA61E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single" w:sz="4" w:space="0" w:color="auto"/>
              <w:right w:val="single" w:sz="4" w:space="0" w:color="auto"/>
            </w:tcBorders>
            <w:vAlign w:val="center"/>
            <w:hideMark/>
          </w:tcPr>
          <w:p w14:paraId="177AC1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413.300</w:t>
            </w:r>
          </w:p>
        </w:tc>
        <w:tc>
          <w:tcPr>
            <w:tcW w:w="678" w:type="pct"/>
            <w:tcBorders>
              <w:top w:val="nil"/>
              <w:left w:val="nil"/>
              <w:bottom w:val="single" w:sz="4" w:space="0" w:color="auto"/>
              <w:right w:val="single" w:sz="4" w:space="0" w:color="auto"/>
            </w:tcBorders>
            <w:vAlign w:val="center"/>
            <w:hideMark/>
          </w:tcPr>
          <w:p w14:paraId="5B55528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6412</w:t>
            </w:r>
          </w:p>
        </w:tc>
        <w:tc>
          <w:tcPr>
            <w:tcW w:w="802" w:type="pct"/>
            <w:tcBorders>
              <w:top w:val="nil"/>
              <w:left w:val="nil"/>
              <w:bottom w:val="single" w:sz="4" w:space="0" w:color="auto"/>
              <w:right w:val="single" w:sz="4" w:space="0" w:color="auto"/>
            </w:tcBorders>
            <w:vAlign w:val="center"/>
            <w:hideMark/>
          </w:tcPr>
          <w:p w14:paraId="734CC6E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2,650,079.60</w:t>
            </w:r>
          </w:p>
        </w:tc>
      </w:tr>
      <w:tr w:rsidR="0090345F" w:rsidRPr="00CD413F" w14:paraId="064F64BE"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26686DC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82</w:t>
            </w:r>
          </w:p>
        </w:tc>
        <w:tc>
          <w:tcPr>
            <w:tcW w:w="2112" w:type="pct"/>
            <w:tcBorders>
              <w:top w:val="nil"/>
              <w:left w:val="nil"/>
              <w:bottom w:val="single" w:sz="4" w:space="0" w:color="auto"/>
              <w:right w:val="single" w:sz="4" w:space="0" w:color="auto"/>
            </w:tcBorders>
            <w:vAlign w:val="center"/>
            <w:hideMark/>
          </w:tcPr>
          <w:p w14:paraId="0F4849DB"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Armenian"/>
                <w:sz w:val="18"/>
                <w:szCs w:val="18"/>
              </w:rPr>
              <w:t>³Ýñ³Ñ³ïÇÏ</w:t>
            </w:r>
            <w:r w:rsidRPr="00CD413F">
              <w:rPr>
                <w:rFonts w:ascii="Arial Armenian" w:hAnsi="Arial Armenian" w:cs="Arial"/>
                <w:sz w:val="18"/>
                <w:szCs w:val="18"/>
              </w:rPr>
              <w:t xml:space="preserve"> ³ëý³Éïµ»ïáÝ» Í³ÍÏáõÛÃÇ ÷</w:t>
            </w:r>
            <w:proofErr w:type="spell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H=5ëÙ</w:t>
            </w:r>
          </w:p>
        </w:tc>
        <w:tc>
          <w:tcPr>
            <w:tcW w:w="461" w:type="pct"/>
            <w:tcBorders>
              <w:top w:val="nil"/>
              <w:left w:val="nil"/>
              <w:bottom w:val="single" w:sz="4" w:space="0" w:color="auto"/>
              <w:right w:val="single" w:sz="4" w:space="0" w:color="auto"/>
            </w:tcBorders>
            <w:vAlign w:val="bottom"/>
            <w:hideMark/>
          </w:tcPr>
          <w:p w14:paraId="634612E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124EFDA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413.300</w:t>
            </w:r>
          </w:p>
        </w:tc>
        <w:tc>
          <w:tcPr>
            <w:tcW w:w="678" w:type="pct"/>
            <w:tcBorders>
              <w:top w:val="nil"/>
              <w:left w:val="nil"/>
              <w:bottom w:val="single" w:sz="4" w:space="0" w:color="auto"/>
              <w:right w:val="single" w:sz="4" w:space="0" w:color="auto"/>
            </w:tcBorders>
            <w:vAlign w:val="center"/>
            <w:hideMark/>
          </w:tcPr>
          <w:p w14:paraId="7B66E20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4151</w:t>
            </w:r>
          </w:p>
        </w:tc>
        <w:tc>
          <w:tcPr>
            <w:tcW w:w="802" w:type="pct"/>
            <w:tcBorders>
              <w:top w:val="nil"/>
              <w:left w:val="nil"/>
              <w:bottom w:val="single" w:sz="4" w:space="0" w:color="auto"/>
              <w:right w:val="single" w:sz="4" w:space="0" w:color="auto"/>
            </w:tcBorders>
            <w:vAlign w:val="center"/>
            <w:hideMark/>
          </w:tcPr>
          <w:p w14:paraId="34FA6D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1,715,608.30</w:t>
            </w:r>
          </w:p>
        </w:tc>
      </w:tr>
      <w:tr w:rsidR="00FD7A51" w:rsidRPr="00CD413F" w14:paraId="311A1C7A" w14:textId="77777777" w:rsidTr="00186A1D">
        <w:trPr>
          <w:trHeight w:val="20"/>
        </w:trPr>
        <w:tc>
          <w:tcPr>
            <w:tcW w:w="321" w:type="pct"/>
            <w:tcBorders>
              <w:top w:val="single" w:sz="4" w:space="0" w:color="auto"/>
              <w:left w:val="single" w:sz="4" w:space="0" w:color="auto"/>
              <w:bottom w:val="nil"/>
              <w:right w:val="single" w:sz="4" w:space="0" w:color="auto"/>
            </w:tcBorders>
            <w:vAlign w:val="center"/>
            <w:hideMark/>
          </w:tcPr>
          <w:p w14:paraId="2ED8720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4679" w:type="pct"/>
            <w:gridSpan w:val="6"/>
            <w:tcBorders>
              <w:top w:val="single" w:sz="4" w:space="0" w:color="auto"/>
              <w:left w:val="nil"/>
              <w:bottom w:val="single" w:sz="4" w:space="0" w:color="auto"/>
              <w:right w:val="single" w:sz="4" w:space="0" w:color="000000"/>
            </w:tcBorders>
            <w:vAlign w:val="center"/>
            <w:hideMark/>
          </w:tcPr>
          <w:p w14:paraId="409BB922" w14:textId="77777777" w:rsidR="00FD7A51" w:rsidRPr="00CD413F" w:rsidRDefault="00FD7A51" w:rsidP="00566E23">
            <w:pPr>
              <w:jc w:val="center"/>
              <w:rPr>
                <w:rFonts w:ascii="Arial Armenian" w:hAnsi="Arial Armenian" w:cs="Arial"/>
                <w:b/>
                <w:bCs/>
                <w:sz w:val="18"/>
                <w:szCs w:val="18"/>
              </w:rPr>
            </w:pPr>
            <w:proofErr w:type="spellStart"/>
            <w:r w:rsidRPr="00CD413F">
              <w:rPr>
                <w:rFonts w:ascii="Sylfaen" w:hAnsi="Sylfaen" w:cs="Sylfaen"/>
                <w:b/>
                <w:bCs/>
                <w:sz w:val="18"/>
                <w:szCs w:val="18"/>
              </w:rPr>
              <w:t>Մուտքեր</w:t>
            </w:r>
            <w:proofErr w:type="spellEnd"/>
            <w:r w:rsidRPr="00CD413F">
              <w:rPr>
                <w:rFonts w:ascii="Arial Armenian" w:hAnsi="Arial Armenian" w:cs="Arial"/>
                <w:b/>
                <w:bCs/>
                <w:sz w:val="18"/>
                <w:szCs w:val="18"/>
              </w:rPr>
              <w:t xml:space="preserve"> </w:t>
            </w:r>
            <w:r w:rsidRPr="00CD413F">
              <w:rPr>
                <w:rFonts w:ascii="Sylfaen" w:hAnsi="Sylfaen" w:cs="Sylfaen"/>
                <w:b/>
                <w:bCs/>
                <w:sz w:val="18"/>
                <w:szCs w:val="18"/>
              </w:rPr>
              <w:t>և</w:t>
            </w:r>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ավտոկայանատեղեր</w:t>
            </w:r>
            <w:proofErr w:type="spellEnd"/>
          </w:p>
        </w:tc>
      </w:tr>
      <w:tr w:rsidR="0090345F" w:rsidRPr="00CD413F" w14:paraId="76EBEB6B"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51C346F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84</w:t>
            </w:r>
          </w:p>
        </w:tc>
        <w:tc>
          <w:tcPr>
            <w:tcW w:w="2112" w:type="pct"/>
            <w:tcBorders>
              <w:top w:val="nil"/>
              <w:left w:val="nil"/>
              <w:bottom w:val="nil"/>
              <w:right w:val="single" w:sz="4" w:space="0" w:color="auto"/>
            </w:tcBorders>
            <w:vAlign w:val="center"/>
            <w:hideMark/>
          </w:tcPr>
          <w:p w14:paraId="4B8658F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ստորին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h=11</w:t>
            </w:r>
            <w:r w:rsidRPr="00CD413F">
              <w:rPr>
                <w:rFonts w:ascii="Arial Armenian" w:hAnsi="Arial Armenian" w:cs="Arial Armenian"/>
                <w:sz w:val="18"/>
                <w:szCs w:val="18"/>
              </w:rPr>
              <w:t>ëÙ</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
        </w:tc>
        <w:tc>
          <w:tcPr>
            <w:tcW w:w="461" w:type="pct"/>
            <w:tcBorders>
              <w:top w:val="nil"/>
              <w:left w:val="nil"/>
              <w:bottom w:val="nil"/>
              <w:right w:val="single" w:sz="4" w:space="0" w:color="auto"/>
            </w:tcBorders>
            <w:vAlign w:val="bottom"/>
            <w:hideMark/>
          </w:tcPr>
          <w:p w14:paraId="7C107A8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1F3AB6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2246.300</w:t>
            </w:r>
          </w:p>
        </w:tc>
        <w:tc>
          <w:tcPr>
            <w:tcW w:w="678" w:type="pct"/>
            <w:tcBorders>
              <w:top w:val="nil"/>
              <w:left w:val="nil"/>
              <w:bottom w:val="single" w:sz="4" w:space="0" w:color="auto"/>
              <w:right w:val="single" w:sz="4" w:space="0" w:color="auto"/>
            </w:tcBorders>
            <w:vAlign w:val="center"/>
            <w:hideMark/>
          </w:tcPr>
          <w:p w14:paraId="2A88D9C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1157</w:t>
            </w:r>
          </w:p>
        </w:tc>
        <w:tc>
          <w:tcPr>
            <w:tcW w:w="802" w:type="pct"/>
            <w:tcBorders>
              <w:top w:val="nil"/>
              <w:left w:val="nil"/>
              <w:bottom w:val="single" w:sz="4" w:space="0" w:color="auto"/>
              <w:right w:val="single" w:sz="4" w:space="0" w:color="auto"/>
            </w:tcBorders>
            <w:vAlign w:val="center"/>
            <w:hideMark/>
          </w:tcPr>
          <w:p w14:paraId="5F1655F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2,598,969.10</w:t>
            </w:r>
          </w:p>
        </w:tc>
      </w:tr>
      <w:tr w:rsidR="0090345F" w:rsidRPr="00CD413F" w14:paraId="129D5C28"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53B3652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85</w:t>
            </w:r>
          </w:p>
        </w:tc>
        <w:tc>
          <w:tcPr>
            <w:tcW w:w="2112" w:type="pct"/>
            <w:tcBorders>
              <w:top w:val="single" w:sz="4" w:space="0" w:color="auto"/>
              <w:left w:val="nil"/>
              <w:bottom w:val="nil"/>
              <w:right w:val="single" w:sz="4" w:space="0" w:color="auto"/>
            </w:tcBorders>
            <w:vAlign w:val="center"/>
            <w:hideMark/>
          </w:tcPr>
          <w:p w14:paraId="243C579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վերին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h=4ëÙ Ñ³ëïáõÃÛ³Ùµ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տարածումով</w:t>
            </w:r>
            <w:proofErr w:type="spellEnd"/>
            <w:r w:rsidRPr="00CD413F">
              <w:rPr>
                <w:rFonts w:ascii="Arial Armenian" w:hAnsi="Arial Armenian" w:cs="Arial"/>
                <w:sz w:val="18"/>
                <w:szCs w:val="18"/>
              </w:rPr>
              <w:t xml:space="preserve"> 4.12</w:t>
            </w:r>
            <w:r w:rsidRPr="00CD413F">
              <w:rPr>
                <w:rFonts w:ascii="Sylfaen" w:hAnsi="Sylfaen" w:cs="Sylfaen"/>
                <w:sz w:val="18"/>
                <w:szCs w:val="18"/>
              </w:rPr>
              <w:t>տն</w:t>
            </w:r>
            <w:r w:rsidRPr="00CD413F">
              <w:rPr>
                <w:rFonts w:ascii="Arial Armenian" w:hAnsi="Arial Armenian" w:cs="Arial"/>
                <w:sz w:val="18"/>
                <w:szCs w:val="18"/>
              </w:rPr>
              <w:t>/1000</w:t>
            </w:r>
            <w:r w:rsidRPr="00CD413F">
              <w:rPr>
                <w:rFonts w:ascii="Sylfaen" w:hAnsi="Sylfaen" w:cs="Sylfaen"/>
                <w:sz w:val="18"/>
                <w:szCs w:val="18"/>
              </w:rPr>
              <w:t>մ</w:t>
            </w:r>
            <w:r w:rsidRPr="00CD413F">
              <w:rPr>
                <w:rFonts w:ascii="Arial Armenian" w:hAnsi="Arial Armenian" w:cs="Arial"/>
                <w:sz w:val="18"/>
                <w:szCs w:val="18"/>
                <w:vertAlign w:val="superscript"/>
              </w:rPr>
              <w:t>2</w:t>
            </w:r>
            <w:r w:rsidRPr="00CD413F">
              <w:rPr>
                <w:rFonts w:ascii="Arial Armenian" w:hAnsi="Arial Armenian" w:cs="Arial"/>
                <w:sz w:val="18"/>
                <w:szCs w:val="18"/>
              </w:rPr>
              <w:t xml:space="preserve"> </w:t>
            </w:r>
          </w:p>
        </w:tc>
        <w:tc>
          <w:tcPr>
            <w:tcW w:w="461" w:type="pct"/>
            <w:tcBorders>
              <w:top w:val="single" w:sz="4" w:space="0" w:color="auto"/>
              <w:left w:val="nil"/>
              <w:bottom w:val="nil"/>
              <w:right w:val="single" w:sz="4" w:space="0" w:color="auto"/>
            </w:tcBorders>
            <w:vAlign w:val="bottom"/>
            <w:hideMark/>
          </w:tcPr>
          <w:p w14:paraId="39FA290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4D05E41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2246.300</w:t>
            </w:r>
          </w:p>
        </w:tc>
        <w:tc>
          <w:tcPr>
            <w:tcW w:w="678" w:type="pct"/>
            <w:tcBorders>
              <w:top w:val="nil"/>
              <w:left w:val="nil"/>
              <w:bottom w:val="single" w:sz="4" w:space="0" w:color="auto"/>
              <w:right w:val="single" w:sz="4" w:space="0" w:color="auto"/>
            </w:tcBorders>
            <w:vAlign w:val="center"/>
            <w:hideMark/>
          </w:tcPr>
          <w:p w14:paraId="760B1BD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1593</w:t>
            </w:r>
          </w:p>
        </w:tc>
        <w:tc>
          <w:tcPr>
            <w:tcW w:w="802" w:type="pct"/>
            <w:tcBorders>
              <w:top w:val="nil"/>
              <w:left w:val="nil"/>
              <w:bottom w:val="single" w:sz="4" w:space="0" w:color="auto"/>
              <w:right w:val="single" w:sz="4" w:space="0" w:color="auto"/>
            </w:tcBorders>
            <w:vAlign w:val="center"/>
            <w:hideMark/>
          </w:tcPr>
          <w:p w14:paraId="2337113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3,578,355.90</w:t>
            </w:r>
          </w:p>
        </w:tc>
      </w:tr>
      <w:tr w:rsidR="0090345F" w:rsidRPr="00CD413F" w14:paraId="394A91B4"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39E51BD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86</w:t>
            </w:r>
          </w:p>
        </w:tc>
        <w:tc>
          <w:tcPr>
            <w:tcW w:w="2112" w:type="pct"/>
            <w:tcBorders>
              <w:top w:val="single" w:sz="4" w:space="0" w:color="auto"/>
              <w:left w:val="nil"/>
              <w:bottom w:val="single" w:sz="4" w:space="0" w:color="auto"/>
              <w:right w:val="single" w:sz="4" w:space="0" w:color="auto"/>
            </w:tcBorders>
            <w:vAlign w:val="center"/>
            <w:hideMark/>
          </w:tcPr>
          <w:p w14:paraId="2569A827"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Armenian"/>
                <w:sz w:val="18"/>
                <w:szCs w:val="18"/>
              </w:rPr>
              <w:t>³Ýñ³Ñ³ïÇÏ</w:t>
            </w:r>
            <w:r w:rsidRPr="00CD413F">
              <w:rPr>
                <w:rFonts w:ascii="Arial Armenian" w:hAnsi="Arial Armenian" w:cs="Arial"/>
                <w:sz w:val="18"/>
                <w:szCs w:val="18"/>
              </w:rPr>
              <w:t xml:space="preserve"> ³ëý³Éïµ»ïáÝ» Í³ÍÏáõÛÃÇ ÷</w:t>
            </w:r>
            <w:proofErr w:type="spell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H=5ëÙ</w:t>
            </w:r>
          </w:p>
        </w:tc>
        <w:tc>
          <w:tcPr>
            <w:tcW w:w="461" w:type="pct"/>
            <w:tcBorders>
              <w:top w:val="single" w:sz="4" w:space="0" w:color="auto"/>
              <w:left w:val="nil"/>
              <w:bottom w:val="single" w:sz="4" w:space="0" w:color="auto"/>
              <w:right w:val="single" w:sz="4" w:space="0" w:color="auto"/>
            </w:tcBorders>
            <w:vAlign w:val="bottom"/>
            <w:hideMark/>
          </w:tcPr>
          <w:p w14:paraId="6164979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single" w:sz="4" w:space="0" w:color="auto"/>
              <w:right w:val="single" w:sz="4" w:space="0" w:color="auto"/>
            </w:tcBorders>
            <w:vAlign w:val="center"/>
            <w:hideMark/>
          </w:tcPr>
          <w:p w14:paraId="6B194BC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2246.300</w:t>
            </w:r>
          </w:p>
        </w:tc>
        <w:tc>
          <w:tcPr>
            <w:tcW w:w="678" w:type="pct"/>
            <w:tcBorders>
              <w:top w:val="nil"/>
              <w:left w:val="nil"/>
              <w:bottom w:val="single" w:sz="4" w:space="0" w:color="auto"/>
              <w:right w:val="single" w:sz="4" w:space="0" w:color="auto"/>
            </w:tcBorders>
            <w:vAlign w:val="center"/>
            <w:hideMark/>
          </w:tcPr>
          <w:p w14:paraId="447C36A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4151</w:t>
            </w:r>
          </w:p>
        </w:tc>
        <w:tc>
          <w:tcPr>
            <w:tcW w:w="802" w:type="pct"/>
            <w:tcBorders>
              <w:top w:val="nil"/>
              <w:left w:val="nil"/>
              <w:bottom w:val="single" w:sz="4" w:space="0" w:color="auto"/>
              <w:right w:val="single" w:sz="4" w:space="0" w:color="auto"/>
            </w:tcBorders>
            <w:vAlign w:val="center"/>
            <w:hideMark/>
          </w:tcPr>
          <w:p w14:paraId="6C48A0B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9,324,391.30</w:t>
            </w:r>
          </w:p>
        </w:tc>
      </w:tr>
      <w:tr w:rsidR="0090345F" w:rsidRPr="00CD413F" w14:paraId="15800988"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hideMark/>
          </w:tcPr>
          <w:p w14:paraId="7CC47EB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vAlign w:val="center"/>
            <w:hideMark/>
          </w:tcPr>
          <w:p w14:paraId="193EABB2"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`1.5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144D848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7CE2506F" w14:textId="4F398D0B"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1134BC45" w14:textId="6DE4C618"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2F2765FB"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25,069,929.90</w:t>
            </w:r>
          </w:p>
        </w:tc>
      </w:tr>
      <w:tr w:rsidR="00FD7A51" w:rsidRPr="00F37AC9" w14:paraId="7D880E15"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6BFA547C" w14:textId="77777777" w:rsidR="00FD7A51" w:rsidRPr="00F37AC9" w:rsidRDefault="00FD7A51" w:rsidP="00566E23">
            <w:pPr>
              <w:jc w:val="center"/>
              <w:rPr>
                <w:rFonts w:ascii="Arial Armenian" w:hAnsi="Arial Armenian" w:cs="Arial"/>
                <w:b/>
                <w:bCs/>
                <w:sz w:val="18"/>
                <w:szCs w:val="18"/>
              </w:rPr>
            </w:pPr>
            <w:r w:rsidRPr="00F37AC9">
              <w:rPr>
                <w:rFonts w:ascii="Arial Armenian" w:hAnsi="Arial Armenian" w:cs="Arial"/>
                <w:b/>
                <w:bCs/>
                <w:sz w:val="18"/>
                <w:szCs w:val="18"/>
              </w:rPr>
              <w:t>1.</w:t>
            </w:r>
            <w:proofErr w:type="gramStart"/>
            <w:r w:rsidRPr="00F37AC9">
              <w:rPr>
                <w:rFonts w:ascii="Arial Armenian" w:hAnsi="Arial Armenian" w:cs="Arial"/>
                <w:b/>
                <w:bCs/>
                <w:sz w:val="18"/>
                <w:szCs w:val="18"/>
              </w:rPr>
              <w:t>6.</w:t>
            </w:r>
            <w:r w:rsidRPr="00CD413F">
              <w:rPr>
                <w:rFonts w:ascii="Sylfaen" w:hAnsi="Sylfaen" w:cs="Sylfaen"/>
                <w:b/>
                <w:bCs/>
                <w:sz w:val="18"/>
                <w:szCs w:val="18"/>
              </w:rPr>
              <w:t>Խաչմերուկներում</w:t>
            </w:r>
            <w:proofErr w:type="gram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տեղադրվող</w:t>
            </w:r>
            <w:proofErr w:type="spell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մետաղական</w:t>
            </w:r>
            <w:proofErr w:type="spell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պատյան</w:t>
            </w:r>
            <w:proofErr w:type="spell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խողովակներ</w:t>
            </w:r>
            <w:proofErr w:type="spell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կոմունիկացիաների</w:t>
            </w:r>
            <w:proofErr w:type="spell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համար</w:t>
            </w:r>
            <w:proofErr w:type="spellEnd"/>
          </w:p>
        </w:tc>
      </w:tr>
      <w:tr w:rsidR="0090345F" w:rsidRPr="00CD413F" w14:paraId="14551D5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791315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87</w:t>
            </w:r>
          </w:p>
        </w:tc>
        <w:tc>
          <w:tcPr>
            <w:tcW w:w="2112" w:type="pct"/>
            <w:tcBorders>
              <w:top w:val="nil"/>
              <w:left w:val="nil"/>
              <w:bottom w:val="single" w:sz="4" w:space="0" w:color="auto"/>
              <w:right w:val="single" w:sz="4" w:space="0" w:color="auto"/>
            </w:tcBorders>
            <w:vAlign w:val="center"/>
            <w:hideMark/>
          </w:tcPr>
          <w:p w14:paraId="481EBE3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պատվածքի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roofErr w:type="gram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5E74BF4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FDB5C4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83.800</w:t>
            </w:r>
          </w:p>
        </w:tc>
        <w:tc>
          <w:tcPr>
            <w:tcW w:w="678" w:type="pct"/>
            <w:tcBorders>
              <w:top w:val="nil"/>
              <w:left w:val="nil"/>
              <w:bottom w:val="single" w:sz="4" w:space="0" w:color="auto"/>
              <w:right w:val="single" w:sz="4" w:space="0" w:color="auto"/>
            </w:tcBorders>
            <w:vAlign w:val="center"/>
            <w:hideMark/>
          </w:tcPr>
          <w:p w14:paraId="5D6F632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848.00</w:t>
            </w:r>
          </w:p>
        </w:tc>
        <w:tc>
          <w:tcPr>
            <w:tcW w:w="802" w:type="pct"/>
            <w:tcBorders>
              <w:top w:val="nil"/>
              <w:left w:val="nil"/>
              <w:bottom w:val="single" w:sz="4" w:space="0" w:color="auto"/>
              <w:right w:val="single" w:sz="4" w:space="0" w:color="auto"/>
            </w:tcBorders>
            <w:vAlign w:val="center"/>
            <w:hideMark/>
          </w:tcPr>
          <w:p w14:paraId="153B05A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71,062.40</w:t>
            </w:r>
          </w:p>
        </w:tc>
      </w:tr>
      <w:tr w:rsidR="0090345F" w:rsidRPr="00CD413F" w14:paraId="27C6DF6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052FFC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88</w:t>
            </w:r>
          </w:p>
        </w:tc>
        <w:tc>
          <w:tcPr>
            <w:tcW w:w="2112" w:type="pct"/>
            <w:tcBorders>
              <w:top w:val="nil"/>
              <w:left w:val="nil"/>
              <w:bottom w:val="single" w:sz="4" w:space="0" w:color="auto"/>
              <w:right w:val="single" w:sz="4" w:space="0" w:color="auto"/>
            </w:tcBorders>
            <w:vAlign w:val="center"/>
            <w:hideMark/>
          </w:tcPr>
          <w:p w14:paraId="2B2C1E9C"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69F16E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03F23D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167.640</w:t>
            </w:r>
          </w:p>
        </w:tc>
        <w:tc>
          <w:tcPr>
            <w:tcW w:w="678" w:type="pct"/>
            <w:tcBorders>
              <w:top w:val="nil"/>
              <w:left w:val="nil"/>
              <w:bottom w:val="single" w:sz="4" w:space="0" w:color="auto"/>
              <w:right w:val="single" w:sz="4" w:space="0" w:color="auto"/>
            </w:tcBorders>
            <w:vAlign w:val="center"/>
            <w:hideMark/>
          </w:tcPr>
          <w:p w14:paraId="014DD8B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22801C3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674,248.08</w:t>
            </w:r>
          </w:p>
        </w:tc>
      </w:tr>
      <w:tr w:rsidR="0090345F" w:rsidRPr="00CD413F" w14:paraId="443DD36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375D9C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89</w:t>
            </w:r>
          </w:p>
        </w:tc>
        <w:tc>
          <w:tcPr>
            <w:tcW w:w="2112" w:type="pct"/>
            <w:tcBorders>
              <w:top w:val="nil"/>
              <w:left w:val="nil"/>
              <w:bottom w:val="single" w:sz="4" w:space="0" w:color="auto"/>
              <w:right w:val="single" w:sz="4" w:space="0" w:color="auto"/>
            </w:tcBorders>
            <w:vAlign w:val="center"/>
            <w:hideMark/>
          </w:tcPr>
          <w:p w14:paraId="2B2FCD6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63E84D3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1E6EF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83.800</w:t>
            </w:r>
          </w:p>
        </w:tc>
        <w:tc>
          <w:tcPr>
            <w:tcW w:w="678" w:type="pct"/>
            <w:tcBorders>
              <w:top w:val="nil"/>
              <w:left w:val="nil"/>
              <w:bottom w:val="single" w:sz="4" w:space="0" w:color="auto"/>
              <w:right w:val="single" w:sz="4" w:space="0" w:color="auto"/>
            </w:tcBorders>
            <w:vAlign w:val="center"/>
            <w:hideMark/>
          </w:tcPr>
          <w:p w14:paraId="738AE2F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323206D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4,273.80</w:t>
            </w:r>
          </w:p>
        </w:tc>
      </w:tr>
      <w:tr w:rsidR="0090345F" w:rsidRPr="00CD413F" w14:paraId="0B79DCF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2E3FA1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90</w:t>
            </w:r>
          </w:p>
        </w:tc>
        <w:tc>
          <w:tcPr>
            <w:tcW w:w="2112" w:type="pct"/>
            <w:tcBorders>
              <w:top w:val="nil"/>
              <w:left w:val="nil"/>
              <w:bottom w:val="single" w:sz="4" w:space="0" w:color="auto"/>
              <w:right w:val="single" w:sz="4" w:space="0" w:color="auto"/>
            </w:tcBorders>
            <w:vAlign w:val="center"/>
            <w:hideMark/>
          </w:tcPr>
          <w:p w14:paraId="4EFD74B5"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Մայթի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պատվածքի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³/ÇÝùÝ³Ã³÷Ç íñ³</w:t>
            </w:r>
          </w:p>
        </w:tc>
        <w:tc>
          <w:tcPr>
            <w:tcW w:w="461" w:type="pct"/>
            <w:tcBorders>
              <w:top w:val="nil"/>
              <w:left w:val="nil"/>
              <w:bottom w:val="single" w:sz="4" w:space="0" w:color="auto"/>
              <w:right w:val="single" w:sz="4" w:space="0" w:color="auto"/>
            </w:tcBorders>
            <w:vAlign w:val="bottom"/>
            <w:hideMark/>
          </w:tcPr>
          <w:p w14:paraId="6C731A5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6C7877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4.800</w:t>
            </w:r>
          </w:p>
        </w:tc>
        <w:tc>
          <w:tcPr>
            <w:tcW w:w="678" w:type="pct"/>
            <w:tcBorders>
              <w:top w:val="nil"/>
              <w:left w:val="nil"/>
              <w:bottom w:val="single" w:sz="4" w:space="0" w:color="auto"/>
              <w:right w:val="single" w:sz="4" w:space="0" w:color="auto"/>
            </w:tcBorders>
            <w:vAlign w:val="center"/>
            <w:hideMark/>
          </w:tcPr>
          <w:p w14:paraId="7FA437F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848.00</w:t>
            </w:r>
          </w:p>
        </w:tc>
        <w:tc>
          <w:tcPr>
            <w:tcW w:w="802" w:type="pct"/>
            <w:tcBorders>
              <w:top w:val="nil"/>
              <w:left w:val="nil"/>
              <w:bottom w:val="single" w:sz="4" w:space="0" w:color="auto"/>
              <w:right w:val="single" w:sz="4" w:space="0" w:color="auto"/>
            </w:tcBorders>
            <w:vAlign w:val="center"/>
            <w:hideMark/>
          </w:tcPr>
          <w:p w14:paraId="5A04F6B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4,070.40</w:t>
            </w:r>
          </w:p>
        </w:tc>
      </w:tr>
      <w:tr w:rsidR="0090345F" w:rsidRPr="00CD413F" w14:paraId="085B9C7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D1ECDB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91</w:t>
            </w:r>
          </w:p>
        </w:tc>
        <w:tc>
          <w:tcPr>
            <w:tcW w:w="2112" w:type="pct"/>
            <w:tcBorders>
              <w:top w:val="nil"/>
              <w:left w:val="nil"/>
              <w:bottom w:val="single" w:sz="4" w:space="0" w:color="auto"/>
              <w:right w:val="single" w:sz="4" w:space="0" w:color="auto"/>
            </w:tcBorders>
            <w:vAlign w:val="center"/>
            <w:hideMark/>
          </w:tcPr>
          <w:p w14:paraId="01C5D09A"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CE05A7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5FC769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10.080</w:t>
            </w:r>
          </w:p>
        </w:tc>
        <w:tc>
          <w:tcPr>
            <w:tcW w:w="678" w:type="pct"/>
            <w:tcBorders>
              <w:top w:val="nil"/>
              <w:left w:val="nil"/>
              <w:bottom w:val="single" w:sz="4" w:space="0" w:color="auto"/>
              <w:right w:val="single" w:sz="4" w:space="0" w:color="auto"/>
            </w:tcBorders>
            <w:vAlign w:val="center"/>
            <w:hideMark/>
          </w:tcPr>
          <w:p w14:paraId="215EF93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538AA15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40,541.76</w:t>
            </w:r>
          </w:p>
        </w:tc>
      </w:tr>
      <w:tr w:rsidR="0090345F" w:rsidRPr="00CD413F" w14:paraId="7E1835E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D8D196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92</w:t>
            </w:r>
          </w:p>
        </w:tc>
        <w:tc>
          <w:tcPr>
            <w:tcW w:w="2112" w:type="pct"/>
            <w:tcBorders>
              <w:top w:val="nil"/>
              <w:left w:val="nil"/>
              <w:bottom w:val="single" w:sz="4" w:space="0" w:color="auto"/>
              <w:right w:val="single" w:sz="4" w:space="0" w:color="auto"/>
            </w:tcBorders>
            <w:vAlign w:val="center"/>
            <w:hideMark/>
          </w:tcPr>
          <w:p w14:paraId="69145E6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4D769B6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A341C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4.800</w:t>
            </w:r>
          </w:p>
        </w:tc>
        <w:tc>
          <w:tcPr>
            <w:tcW w:w="678" w:type="pct"/>
            <w:tcBorders>
              <w:top w:val="nil"/>
              <w:left w:val="nil"/>
              <w:bottom w:val="single" w:sz="4" w:space="0" w:color="auto"/>
              <w:right w:val="single" w:sz="4" w:space="0" w:color="auto"/>
            </w:tcBorders>
            <w:vAlign w:val="center"/>
            <w:hideMark/>
          </w:tcPr>
          <w:p w14:paraId="1C3543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42637F5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244.80</w:t>
            </w:r>
          </w:p>
        </w:tc>
      </w:tr>
      <w:tr w:rsidR="0090345F" w:rsidRPr="00CD413F" w14:paraId="60DA4A3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1D95D0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93</w:t>
            </w:r>
          </w:p>
        </w:tc>
        <w:tc>
          <w:tcPr>
            <w:tcW w:w="2112" w:type="pct"/>
            <w:tcBorders>
              <w:top w:val="nil"/>
              <w:left w:val="nil"/>
              <w:bottom w:val="single" w:sz="4" w:space="0" w:color="auto"/>
              <w:right w:val="single" w:sz="4" w:space="0" w:color="auto"/>
            </w:tcBorders>
            <w:vAlign w:val="center"/>
            <w:hideMark/>
          </w:tcPr>
          <w:p w14:paraId="0AD1A0B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սալիկների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710676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3B5BA4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80.000</w:t>
            </w:r>
          </w:p>
        </w:tc>
        <w:tc>
          <w:tcPr>
            <w:tcW w:w="678" w:type="pct"/>
            <w:tcBorders>
              <w:top w:val="nil"/>
              <w:left w:val="nil"/>
              <w:bottom w:val="single" w:sz="4" w:space="0" w:color="auto"/>
              <w:right w:val="single" w:sz="4" w:space="0" w:color="auto"/>
            </w:tcBorders>
            <w:vAlign w:val="center"/>
            <w:hideMark/>
          </w:tcPr>
          <w:p w14:paraId="45CBB87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1157.00</w:t>
            </w:r>
          </w:p>
        </w:tc>
        <w:tc>
          <w:tcPr>
            <w:tcW w:w="802" w:type="pct"/>
            <w:tcBorders>
              <w:top w:val="nil"/>
              <w:left w:val="nil"/>
              <w:bottom w:val="single" w:sz="4" w:space="0" w:color="auto"/>
              <w:right w:val="single" w:sz="4" w:space="0" w:color="auto"/>
            </w:tcBorders>
            <w:vAlign w:val="center"/>
            <w:hideMark/>
          </w:tcPr>
          <w:p w14:paraId="336FBE0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92,560.00</w:t>
            </w:r>
          </w:p>
        </w:tc>
      </w:tr>
      <w:tr w:rsidR="0090345F" w:rsidRPr="00CD413F" w14:paraId="076C832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15D1B5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94</w:t>
            </w:r>
          </w:p>
        </w:tc>
        <w:tc>
          <w:tcPr>
            <w:tcW w:w="2112" w:type="pct"/>
            <w:tcBorders>
              <w:top w:val="nil"/>
              <w:left w:val="nil"/>
              <w:bottom w:val="single" w:sz="4" w:space="0" w:color="auto"/>
              <w:right w:val="single" w:sz="4" w:space="0" w:color="auto"/>
            </w:tcBorders>
            <w:vAlign w:val="center"/>
            <w:hideMark/>
          </w:tcPr>
          <w:p w14:paraId="5BEF5EE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Շին</w:t>
            </w:r>
            <w:r w:rsidRPr="00CD413F">
              <w:rPr>
                <w:rFonts w:ascii="Arial Armenian" w:hAnsi="Arial Armenian" w:cs="Arial"/>
                <w:sz w:val="18"/>
                <w:szCs w:val="18"/>
              </w:rPr>
              <w:t>.</w:t>
            </w:r>
            <w:r w:rsidRPr="00CD413F">
              <w:rPr>
                <w:rFonts w:ascii="Sylfaen" w:hAnsi="Sylfaen" w:cs="Sylfaen"/>
                <w:sz w:val="18"/>
                <w:szCs w:val="18"/>
              </w:rPr>
              <w:t>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³/ÇÝùÝ³Ã³÷Ç íñ³</w:t>
            </w:r>
          </w:p>
        </w:tc>
        <w:tc>
          <w:tcPr>
            <w:tcW w:w="461" w:type="pct"/>
            <w:tcBorders>
              <w:top w:val="nil"/>
              <w:left w:val="nil"/>
              <w:bottom w:val="single" w:sz="4" w:space="0" w:color="auto"/>
              <w:right w:val="single" w:sz="4" w:space="0" w:color="auto"/>
            </w:tcBorders>
            <w:vAlign w:val="bottom"/>
            <w:hideMark/>
          </w:tcPr>
          <w:p w14:paraId="0919A76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83702B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8.000</w:t>
            </w:r>
          </w:p>
        </w:tc>
        <w:tc>
          <w:tcPr>
            <w:tcW w:w="678" w:type="pct"/>
            <w:tcBorders>
              <w:top w:val="nil"/>
              <w:left w:val="nil"/>
              <w:bottom w:val="single" w:sz="4" w:space="0" w:color="auto"/>
              <w:right w:val="single" w:sz="4" w:space="0" w:color="auto"/>
            </w:tcBorders>
            <w:vAlign w:val="center"/>
            <w:hideMark/>
          </w:tcPr>
          <w:p w14:paraId="316EFA9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09907F3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4,624.00</w:t>
            </w:r>
          </w:p>
        </w:tc>
      </w:tr>
      <w:tr w:rsidR="0090345F" w:rsidRPr="00CD413F" w14:paraId="1244845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8F0F8F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95</w:t>
            </w:r>
          </w:p>
        </w:tc>
        <w:tc>
          <w:tcPr>
            <w:tcW w:w="2112" w:type="pct"/>
            <w:tcBorders>
              <w:top w:val="nil"/>
              <w:left w:val="nil"/>
              <w:bottom w:val="single" w:sz="4" w:space="0" w:color="auto"/>
              <w:right w:val="single" w:sz="4" w:space="0" w:color="auto"/>
            </w:tcBorders>
            <w:vAlign w:val="center"/>
            <w:hideMark/>
          </w:tcPr>
          <w:p w14:paraId="7F8AF3B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Շինաղբի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0B590B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07DD4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8.000</w:t>
            </w:r>
          </w:p>
        </w:tc>
        <w:tc>
          <w:tcPr>
            <w:tcW w:w="678" w:type="pct"/>
            <w:tcBorders>
              <w:top w:val="nil"/>
              <w:left w:val="nil"/>
              <w:bottom w:val="single" w:sz="4" w:space="0" w:color="auto"/>
              <w:right w:val="single" w:sz="4" w:space="0" w:color="auto"/>
            </w:tcBorders>
            <w:vAlign w:val="center"/>
            <w:hideMark/>
          </w:tcPr>
          <w:p w14:paraId="1659ED9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12FD161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32,176.00</w:t>
            </w:r>
          </w:p>
        </w:tc>
      </w:tr>
      <w:tr w:rsidR="0090345F" w:rsidRPr="00CD413F" w14:paraId="79CDBF9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994A76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96</w:t>
            </w:r>
          </w:p>
        </w:tc>
        <w:tc>
          <w:tcPr>
            <w:tcW w:w="2112" w:type="pct"/>
            <w:tcBorders>
              <w:top w:val="nil"/>
              <w:left w:val="nil"/>
              <w:bottom w:val="single" w:sz="4" w:space="0" w:color="auto"/>
              <w:right w:val="single" w:sz="4" w:space="0" w:color="auto"/>
            </w:tcBorders>
            <w:vAlign w:val="center"/>
            <w:hideMark/>
          </w:tcPr>
          <w:p w14:paraId="06E64EE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Միաձույլ</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0.65Ù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³/ÇÝùÝ³Ã³÷Ç íñ³</w:t>
            </w:r>
          </w:p>
        </w:tc>
        <w:tc>
          <w:tcPr>
            <w:tcW w:w="461" w:type="pct"/>
            <w:tcBorders>
              <w:top w:val="nil"/>
              <w:left w:val="nil"/>
              <w:bottom w:val="single" w:sz="4" w:space="0" w:color="auto"/>
              <w:right w:val="single" w:sz="4" w:space="0" w:color="auto"/>
            </w:tcBorders>
            <w:vAlign w:val="bottom"/>
            <w:hideMark/>
          </w:tcPr>
          <w:p w14:paraId="4C6D571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9B22A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6302216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63C78F3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4,316.00</w:t>
            </w:r>
          </w:p>
        </w:tc>
      </w:tr>
      <w:tr w:rsidR="0090345F" w:rsidRPr="00CD413F" w14:paraId="278035A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53BEDC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97</w:t>
            </w:r>
          </w:p>
        </w:tc>
        <w:tc>
          <w:tcPr>
            <w:tcW w:w="2112" w:type="pct"/>
            <w:tcBorders>
              <w:top w:val="nil"/>
              <w:left w:val="nil"/>
              <w:bottom w:val="single" w:sz="4" w:space="0" w:color="auto"/>
              <w:right w:val="single" w:sz="4" w:space="0" w:color="auto"/>
            </w:tcBorders>
            <w:vAlign w:val="center"/>
            <w:hideMark/>
          </w:tcPr>
          <w:p w14:paraId="471ECBA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Շին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378B5D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8E5CF7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8.000</w:t>
            </w:r>
          </w:p>
        </w:tc>
        <w:tc>
          <w:tcPr>
            <w:tcW w:w="678" w:type="pct"/>
            <w:tcBorders>
              <w:top w:val="nil"/>
              <w:left w:val="nil"/>
              <w:bottom w:val="single" w:sz="4" w:space="0" w:color="auto"/>
              <w:right w:val="single" w:sz="4" w:space="0" w:color="auto"/>
            </w:tcBorders>
            <w:vAlign w:val="center"/>
            <w:hideMark/>
          </w:tcPr>
          <w:p w14:paraId="33546BC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48B6CA6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32,176.00</w:t>
            </w:r>
          </w:p>
        </w:tc>
      </w:tr>
      <w:tr w:rsidR="0090345F" w:rsidRPr="00CD413F" w14:paraId="3E5B34C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C9705C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98</w:t>
            </w:r>
          </w:p>
        </w:tc>
        <w:tc>
          <w:tcPr>
            <w:tcW w:w="2112" w:type="pct"/>
            <w:tcBorders>
              <w:top w:val="nil"/>
              <w:left w:val="nil"/>
              <w:bottom w:val="single" w:sz="4" w:space="0" w:color="auto"/>
              <w:right w:val="single" w:sz="4" w:space="0" w:color="auto"/>
            </w:tcBorders>
            <w:vAlign w:val="center"/>
            <w:hideMark/>
          </w:tcPr>
          <w:p w14:paraId="48C5B9C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6473CA6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928881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32FAB14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5670BEF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204.00</w:t>
            </w:r>
          </w:p>
        </w:tc>
      </w:tr>
      <w:tr w:rsidR="0090345F" w:rsidRPr="00CD413F" w14:paraId="734588E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C051D8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99</w:t>
            </w:r>
          </w:p>
        </w:tc>
        <w:tc>
          <w:tcPr>
            <w:tcW w:w="2112" w:type="pct"/>
            <w:tcBorders>
              <w:top w:val="nil"/>
              <w:left w:val="nil"/>
              <w:bottom w:val="single" w:sz="4" w:space="0" w:color="auto"/>
              <w:right w:val="single" w:sz="4" w:space="0" w:color="auto"/>
            </w:tcBorders>
            <w:vAlign w:val="center"/>
            <w:hideMark/>
          </w:tcPr>
          <w:p w14:paraId="7B4A65F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փոսորակի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roofErr w:type="gram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7037593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667CAE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16.300</w:t>
            </w:r>
          </w:p>
        </w:tc>
        <w:tc>
          <w:tcPr>
            <w:tcW w:w="678" w:type="pct"/>
            <w:tcBorders>
              <w:top w:val="nil"/>
              <w:left w:val="nil"/>
              <w:bottom w:val="single" w:sz="4" w:space="0" w:color="auto"/>
              <w:right w:val="single" w:sz="4" w:space="0" w:color="auto"/>
            </w:tcBorders>
            <w:vAlign w:val="center"/>
            <w:hideMark/>
          </w:tcPr>
          <w:p w14:paraId="26DF29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5A5468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10,676.50</w:t>
            </w:r>
          </w:p>
        </w:tc>
      </w:tr>
      <w:tr w:rsidR="0090345F" w:rsidRPr="00CD413F" w14:paraId="0274767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DA2704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100</w:t>
            </w:r>
          </w:p>
        </w:tc>
        <w:tc>
          <w:tcPr>
            <w:tcW w:w="2112" w:type="pct"/>
            <w:tcBorders>
              <w:top w:val="nil"/>
              <w:left w:val="nil"/>
              <w:bottom w:val="single" w:sz="4" w:space="0" w:color="auto"/>
              <w:right w:val="single" w:sz="4" w:space="0" w:color="auto"/>
            </w:tcBorders>
            <w:vAlign w:val="center"/>
            <w:hideMark/>
          </w:tcPr>
          <w:p w14:paraId="6BBACDAD"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8715D4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01481A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27.400</w:t>
            </w:r>
          </w:p>
        </w:tc>
        <w:tc>
          <w:tcPr>
            <w:tcW w:w="678" w:type="pct"/>
            <w:tcBorders>
              <w:top w:val="nil"/>
              <w:left w:val="nil"/>
              <w:bottom w:val="single" w:sz="4" w:space="0" w:color="auto"/>
              <w:right w:val="single" w:sz="4" w:space="0" w:color="auto"/>
            </w:tcBorders>
            <w:vAlign w:val="center"/>
            <w:hideMark/>
          </w:tcPr>
          <w:p w14:paraId="1DBFA0B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5B846D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110,202.80</w:t>
            </w:r>
          </w:p>
        </w:tc>
      </w:tr>
      <w:tr w:rsidR="0090345F" w:rsidRPr="00CD413F" w14:paraId="52FC150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8F065E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101</w:t>
            </w:r>
          </w:p>
        </w:tc>
        <w:tc>
          <w:tcPr>
            <w:tcW w:w="2112" w:type="pct"/>
            <w:tcBorders>
              <w:top w:val="nil"/>
              <w:left w:val="nil"/>
              <w:bottom w:val="single" w:sz="4" w:space="0" w:color="auto"/>
              <w:right w:val="single" w:sz="4" w:space="0" w:color="auto"/>
            </w:tcBorders>
            <w:vAlign w:val="center"/>
            <w:hideMark/>
          </w:tcPr>
          <w:p w14:paraId="49831AA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45A161B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B2D768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16.300</w:t>
            </w:r>
          </w:p>
        </w:tc>
        <w:tc>
          <w:tcPr>
            <w:tcW w:w="678" w:type="pct"/>
            <w:tcBorders>
              <w:top w:val="nil"/>
              <w:left w:val="nil"/>
              <w:bottom w:val="single" w:sz="4" w:space="0" w:color="auto"/>
              <w:right w:val="single" w:sz="4" w:space="0" w:color="auto"/>
            </w:tcBorders>
            <w:vAlign w:val="center"/>
            <w:hideMark/>
          </w:tcPr>
          <w:p w14:paraId="7A29E25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33DD7C7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831.30</w:t>
            </w:r>
          </w:p>
        </w:tc>
      </w:tr>
      <w:tr w:rsidR="0090345F" w:rsidRPr="00CD413F" w14:paraId="51B5364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BBF91C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102</w:t>
            </w:r>
          </w:p>
        </w:tc>
        <w:tc>
          <w:tcPr>
            <w:tcW w:w="2112" w:type="pct"/>
            <w:tcBorders>
              <w:top w:val="nil"/>
              <w:left w:val="nil"/>
              <w:bottom w:val="single" w:sz="4" w:space="0" w:color="auto"/>
              <w:right w:val="single" w:sz="4" w:space="0" w:color="auto"/>
            </w:tcBorders>
            <w:vAlign w:val="center"/>
            <w:hideMark/>
          </w:tcPr>
          <w:p w14:paraId="6F491A4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փոսորակի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roofErr w:type="gram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կողալցումով</w:t>
            </w:r>
            <w:proofErr w:type="spellEnd"/>
            <w:proofErr w:type="gramEnd"/>
          </w:p>
        </w:tc>
        <w:tc>
          <w:tcPr>
            <w:tcW w:w="461" w:type="pct"/>
            <w:tcBorders>
              <w:top w:val="nil"/>
              <w:left w:val="nil"/>
              <w:bottom w:val="single" w:sz="4" w:space="0" w:color="auto"/>
              <w:right w:val="single" w:sz="4" w:space="0" w:color="auto"/>
            </w:tcBorders>
            <w:vAlign w:val="bottom"/>
            <w:hideMark/>
          </w:tcPr>
          <w:p w14:paraId="6282B19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AE4FCB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24.000</w:t>
            </w:r>
          </w:p>
        </w:tc>
        <w:tc>
          <w:tcPr>
            <w:tcW w:w="678" w:type="pct"/>
            <w:tcBorders>
              <w:top w:val="nil"/>
              <w:left w:val="nil"/>
              <w:bottom w:val="single" w:sz="4" w:space="0" w:color="auto"/>
              <w:right w:val="single" w:sz="4" w:space="0" w:color="auto"/>
            </w:tcBorders>
            <w:vAlign w:val="center"/>
            <w:hideMark/>
          </w:tcPr>
          <w:p w14:paraId="4DBF33F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488.00</w:t>
            </w:r>
          </w:p>
        </w:tc>
        <w:tc>
          <w:tcPr>
            <w:tcW w:w="802" w:type="pct"/>
            <w:tcBorders>
              <w:top w:val="nil"/>
              <w:left w:val="nil"/>
              <w:bottom w:val="single" w:sz="4" w:space="0" w:color="auto"/>
              <w:right w:val="single" w:sz="4" w:space="0" w:color="auto"/>
            </w:tcBorders>
            <w:vAlign w:val="center"/>
            <w:hideMark/>
          </w:tcPr>
          <w:p w14:paraId="3B3A96B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11,712.00</w:t>
            </w:r>
          </w:p>
        </w:tc>
      </w:tr>
      <w:tr w:rsidR="0090345F" w:rsidRPr="00CD413F" w14:paraId="197BFE2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FF06AC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103</w:t>
            </w:r>
          </w:p>
        </w:tc>
        <w:tc>
          <w:tcPr>
            <w:tcW w:w="2112" w:type="pct"/>
            <w:tcBorders>
              <w:top w:val="nil"/>
              <w:left w:val="nil"/>
              <w:bottom w:val="single" w:sz="4" w:space="0" w:color="auto"/>
              <w:right w:val="single" w:sz="4" w:space="0" w:color="auto"/>
            </w:tcBorders>
            <w:vAlign w:val="center"/>
            <w:hideMark/>
          </w:tcPr>
          <w:p w14:paraId="353C5EF5"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փոսորակի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կողալցումով</w:t>
            </w:r>
            <w:proofErr w:type="spellEnd"/>
          </w:p>
        </w:tc>
        <w:tc>
          <w:tcPr>
            <w:tcW w:w="461" w:type="pct"/>
            <w:tcBorders>
              <w:top w:val="nil"/>
              <w:left w:val="nil"/>
              <w:bottom w:val="single" w:sz="4" w:space="0" w:color="auto"/>
              <w:right w:val="single" w:sz="4" w:space="0" w:color="auto"/>
            </w:tcBorders>
            <w:vAlign w:val="bottom"/>
            <w:hideMark/>
          </w:tcPr>
          <w:p w14:paraId="6813A59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4C52BE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3.400</w:t>
            </w:r>
          </w:p>
        </w:tc>
        <w:tc>
          <w:tcPr>
            <w:tcW w:w="678" w:type="pct"/>
            <w:tcBorders>
              <w:top w:val="nil"/>
              <w:left w:val="nil"/>
              <w:bottom w:val="single" w:sz="4" w:space="0" w:color="auto"/>
              <w:right w:val="single" w:sz="4" w:space="0" w:color="auto"/>
            </w:tcBorders>
            <w:vAlign w:val="center"/>
            <w:hideMark/>
          </w:tcPr>
          <w:p w14:paraId="2B31719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22E07F2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11,883.00</w:t>
            </w:r>
          </w:p>
        </w:tc>
      </w:tr>
      <w:tr w:rsidR="0090345F" w:rsidRPr="00CD413F" w14:paraId="0898399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4D2BE7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104</w:t>
            </w:r>
          </w:p>
        </w:tc>
        <w:tc>
          <w:tcPr>
            <w:tcW w:w="2112" w:type="pct"/>
            <w:tcBorders>
              <w:top w:val="nil"/>
              <w:left w:val="nil"/>
              <w:bottom w:val="single" w:sz="4" w:space="0" w:color="auto"/>
              <w:right w:val="single" w:sz="4" w:space="0" w:color="auto"/>
            </w:tcBorders>
            <w:vAlign w:val="center"/>
            <w:hideMark/>
          </w:tcPr>
          <w:p w14:paraId="63E2BFD0"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խրամուղու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roofErr w:type="gramEnd"/>
            <w:r w:rsidRPr="00CD413F">
              <w:rPr>
                <w:rFonts w:ascii="Arial Armenian" w:hAnsi="Arial Armenian" w:cs="Arial"/>
                <w:sz w:val="18"/>
                <w:szCs w:val="18"/>
              </w:rPr>
              <w:t xml:space="preserve"> 0.65</w:t>
            </w:r>
            <w:r w:rsidRPr="00CD413F">
              <w:rPr>
                <w:rFonts w:ascii="Arial Armenian" w:hAnsi="Arial Armenian" w:cs="Arial Armenian"/>
                <w:sz w:val="18"/>
                <w:szCs w:val="18"/>
              </w:rPr>
              <w:t>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0CE578D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A588CC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177.800</w:t>
            </w:r>
          </w:p>
        </w:tc>
        <w:tc>
          <w:tcPr>
            <w:tcW w:w="678" w:type="pct"/>
            <w:tcBorders>
              <w:top w:val="nil"/>
              <w:left w:val="nil"/>
              <w:bottom w:val="single" w:sz="4" w:space="0" w:color="auto"/>
              <w:right w:val="single" w:sz="4" w:space="0" w:color="auto"/>
            </w:tcBorders>
            <w:vAlign w:val="center"/>
            <w:hideMark/>
          </w:tcPr>
          <w:p w14:paraId="121D26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03665A0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116,459.00</w:t>
            </w:r>
          </w:p>
        </w:tc>
      </w:tr>
      <w:tr w:rsidR="0090345F" w:rsidRPr="00CD413F" w14:paraId="2351BFE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2E67CD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105</w:t>
            </w:r>
          </w:p>
        </w:tc>
        <w:tc>
          <w:tcPr>
            <w:tcW w:w="2112" w:type="pct"/>
            <w:tcBorders>
              <w:top w:val="nil"/>
              <w:left w:val="nil"/>
              <w:bottom w:val="single" w:sz="4" w:space="0" w:color="auto"/>
              <w:right w:val="single" w:sz="4" w:space="0" w:color="auto"/>
            </w:tcBorders>
            <w:vAlign w:val="center"/>
            <w:hideMark/>
          </w:tcPr>
          <w:p w14:paraId="6F514C21"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CE2750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6AFEB0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302.260</w:t>
            </w:r>
          </w:p>
        </w:tc>
        <w:tc>
          <w:tcPr>
            <w:tcW w:w="678" w:type="pct"/>
            <w:tcBorders>
              <w:top w:val="nil"/>
              <w:left w:val="nil"/>
              <w:bottom w:val="single" w:sz="4" w:space="0" w:color="auto"/>
              <w:right w:val="single" w:sz="4" w:space="0" w:color="auto"/>
            </w:tcBorders>
            <w:vAlign w:val="center"/>
            <w:hideMark/>
          </w:tcPr>
          <w:p w14:paraId="15D742F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7E30705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1,215,689.72</w:t>
            </w:r>
          </w:p>
        </w:tc>
      </w:tr>
      <w:tr w:rsidR="0090345F" w:rsidRPr="00CD413F" w14:paraId="7C5D71C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23C9B2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106</w:t>
            </w:r>
          </w:p>
        </w:tc>
        <w:tc>
          <w:tcPr>
            <w:tcW w:w="2112" w:type="pct"/>
            <w:tcBorders>
              <w:top w:val="nil"/>
              <w:left w:val="nil"/>
              <w:bottom w:val="single" w:sz="4" w:space="0" w:color="auto"/>
              <w:right w:val="single" w:sz="4" w:space="0" w:color="auto"/>
            </w:tcBorders>
            <w:vAlign w:val="center"/>
            <w:hideMark/>
          </w:tcPr>
          <w:p w14:paraId="3A19CA0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0A68C06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FAA9A1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177.800</w:t>
            </w:r>
          </w:p>
        </w:tc>
        <w:tc>
          <w:tcPr>
            <w:tcW w:w="678" w:type="pct"/>
            <w:tcBorders>
              <w:top w:val="nil"/>
              <w:left w:val="nil"/>
              <w:bottom w:val="single" w:sz="4" w:space="0" w:color="auto"/>
              <w:right w:val="single" w:sz="4" w:space="0" w:color="auto"/>
            </w:tcBorders>
            <w:vAlign w:val="center"/>
            <w:hideMark/>
          </w:tcPr>
          <w:p w14:paraId="7EE660A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67171A6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9,067.80</w:t>
            </w:r>
          </w:p>
        </w:tc>
      </w:tr>
      <w:tr w:rsidR="0090345F" w:rsidRPr="00CD413F" w14:paraId="304AE65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7E2E99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107</w:t>
            </w:r>
          </w:p>
        </w:tc>
        <w:tc>
          <w:tcPr>
            <w:tcW w:w="2112" w:type="pct"/>
            <w:tcBorders>
              <w:top w:val="nil"/>
              <w:left w:val="nil"/>
              <w:bottom w:val="single" w:sz="4" w:space="0" w:color="auto"/>
              <w:right w:val="single" w:sz="4" w:space="0" w:color="auto"/>
            </w:tcBorders>
            <w:vAlign w:val="center"/>
            <w:hideMark/>
          </w:tcPr>
          <w:p w14:paraId="4728EB8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Խողվակների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դրենաժային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փորում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հանքում</w:t>
            </w:r>
            <w:proofErr w:type="spellEnd"/>
            <w:r w:rsidRPr="00CD413F">
              <w:rPr>
                <w:rFonts w:ascii="Arial Armenian" w:hAnsi="Arial Armenian" w:cs="Arial"/>
                <w:sz w:val="18"/>
                <w:szCs w:val="18"/>
              </w:rPr>
              <w:t xml:space="preserve">  0.65Ù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proofErr w:type="spellStart"/>
            <w:r w:rsidRPr="00CD413F">
              <w:rPr>
                <w:rFonts w:ascii="Sylfaen" w:hAnsi="Sylfaen" w:cs="Sylfaen"/>
                <w:sz w:val="18"/>
                <w:szCs w:val="18"/>
              </w:rPr>
              <w:t>բարձելով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nil"/>
              <w:left w:val="nil"/>
              <w:bottom w:val="single" w:sz="4" w:space="0" w:color="auto"/>
              <w:right w:val="single" w:sz="4" w:space="0" w:color="auto"/>
            </w:tcBorders>
            <w:vAlign w:val="bottom"/>
            <w:hideMark/>
          </w:tcPr>
          <w:p w14:paraId="07DF619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FAEF03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22.500</w:t>
            </w:r>
          </w:p>
        </w:tc>
        <w:tc>
          <w:tcPr>
            <w:tcW w:w="678" w:type="pct"/>
            <w:tcBorders>
              <w:top w:val="nil"/>
              <w:left w:val="nil"/>
              <w:bottom w:val="single" w:sz="4" w:space="0" w:color="auto"/>
              <w:right w:val="single" w:sz="4" w:space="0" w:color="auto"/>
            </w:tcBorders>
            <w:vAlign w:val="center"/>
            <w:hideMark/>
          </w:tcPr>
          <w:p w14:paraId="1543119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490718B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14,737.50</w:t>
            </w:r>
          </w:p>
        </w:tc>
      </w:tr>
      <w:tr w:rsidR="0090345F" w:rsidRPr="00CD413F" w14:paraId="4866E39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47264C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108</w:t>
            </w:r>
          </w:p>
        </w:tc>
        <w:tc>
          <w:tcPr>
            <w:tcW w:w="2112" w:type="pct"/>
            <w:tcBorders>
              <w:top w:val="nil"/>
              <w:left w:val="nil"/>
              <w:bottom w:val="single" w:sz="4" w:space="0" w:color="auto"/>
              <w:right w:val="single" w:sz="4" w:space="0" w:color="auto"/>
            </w:tcBorders>
            <w:vAlign w:val="center"/>
            <w:hideMark/>
          </w:tcPr>
          <w:p w14:paraId="739003D8"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10</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6F07D7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30A0BC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38.200</w:t>
            </w:r>
          </w:p>
        </w:tc>
        <w:tc>
          <w:tcPr>
            <w:tcW w:w="678" w:type="pct"/>
            <w:tcBorders>
              <w:top w:val="nil"/>
              <w:left w:val="nil"/>
              <w:bottom w:val="single" w:sz="4" w:space="0" w:color="auto"/>
              <w:right w:val="single" w:sz="4" w:space="0" w:color="auto"/>
            </w:tcBorders>
            <w:vAlign w:val="center"/>
            <w:hideMark/>
          </w:tcPr>
          <w:p w14:paraId="3372D17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3020.00</w:t>
            </w:r>
          </w:p>
        </w:tc>
        <w:tc>
          <w:tcPr>
            <w:tcW w:w="802" w:type="pct"/>
            <w:tcBorders>
              <w:top w:val="nil"/>
              <w:left w:val="nil"/>
              <w:bottom w:val="single" w:sz="4" w:space="0" w:color="auto"/>
              <w:right w:val="single" w:sz="4" w:space="0" w:color="auto"/>
            </w:tcBorders>
            <w:vAlign w:val="center"/>
            <w:hideMark/>
          </w:tcPr>
          <w:p w14:paraId="56DBC6C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115,364.00</w:t>
            </w:r>
          </w:p>
        </w:tc>
      </w:tr>
      <w:tr w:rsidR="0090345F" w:rsidRPr="00CD413F" w14:paraId="641646F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E36036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109</w:t>
            </w:r>
          </w:p>
        </w:tc>
        <w:tc>
          <w:tcPr>
            <w:tcW w:w="2112" w:type="pct"/>
            <w:tcBorders>
              <w:top w:val="nil"/>
              <w:left w:val="nil"/>
              <w:bottom w:val="single" w:sz="4" w:space="0" w:color="auto"/>
              <w:right w:val="single" w:sz="4" w:space="0" w:color="auto"/>
            </w:tcBorders>
            <w:vAlign w:val="center"/>
            <w:hideMark/>
          </w:tcPr>
          <w:p w14:paraId="692C6CD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ավազային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իրականացում</w:t>
            </w:r>
            <w:proofErr w:type="spellEnd"/>
            <w:r w:rsidRPr="00CD413F">
              <w:rPr>
                <w:rFonts w:ascii="Arial Armenian" w:hAnsi="Arial Armenian" w:cs="Arial"/>
                <w:sz w:val="18"/>
                <w:szCs w:val="18"/>
              </w:rPr>
              <w:t xml:space="preserve">  10</w:t>
            </w:r>
            <w:proofErr w:type="gramEnd"/>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p>
        </w:tc>
        <w:tc>
          <w:tcPr>
            <w:tcW w:w="461" w:type="pct"/>
            <w:tcBorders>
              <w:top w:val="nil"/>
              <w:left w:val="nil"/>
              <w:bottom w:val="single" w:sz="4" w:space="0" w:color="auto"/>
              <w:right w:val="single" w:sz="4" w:space="0" w:color="auto"/>
            </w:tcBorders>
            <w:vAlign w:val="bottom"/>
            <w:hideMark/>
          </w:tcPr>
          <w:p w14:paraId="685759D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A1DF3E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17.780</w:t>
            </w:r>
          </w:p>
        </w:tc>
        <w:tc>
          <w:tcPr>
            <w:tcW w:w="678" w:type="pct"/>
            <w:tcBorders>
              <w:top w:val="nil"/>
              <w:left w:val="nil"/>
              <w:bottom w:val="single" w:sz="4" w:space="0" w:color="auto"/>
              <w:right w:val="single" w:sz="4" w:space="0" w:color="auto"/>
            </w:tcBorders>
            <w:vAlign w:val="center"/>
            <w:hideMark/>
          </w:tcPr>
          <w:p w14:paraId="6A23CA1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12156.00</w:t>
            </w:r>
          </w:p>
        </w:tc>
        <w:tc>
          <w:tcPr>
            <w:tcW w:w="802" w:type="pct"/>
            <w:tcBorders>
              <w:top w:val="nil"/>
              <w:left w:val="nil"/>
              <w:bottom w:val="single" w:sz="4" w:space="0" w:color="auto"/>
              <w:right w:val="single" w:sz="4" w:space="0" w:color="auto"/>
            </w:tcBorders>
            <w:vAlign w:val="center"/>
            <w:hideMark/>
          </w:tcPr>
          <w:p w14:paraId="7A0D1CC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216,133.68</w:t>
            </w:r>
          </w:p>
        </w:tc>
      </w:tr>
      <w:tr w:rsidR="0090345F" w:rsidRPr="00CD413F" w14:paraId="7199682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5ACC2E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110</w:t>
            </w:r>
          </w:p>
        </w:tc>
        <w:tc>
          <w:tcPr>
            <w:tcW w:w="2112" w:type="pct"/>
            <w:tcBorders>
              <w:top w:val="nil"/>
              <w:left w:val="nil"/>
              <w:bottom w:val="single" w:sz="4" w:space="0" w:color="auto"/>
              <w:right w:val="single" w:sz="4" w:space="0" w:color="auto"/>
            </w:tcBorders>
            <w:vAlign w:val="center"/>
            <w:hideMark/>
          </w:tcPr>
          <w:p w14:paraId="0FBDDD9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219*5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01EB33F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3734539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254.000</w:t>
            </w:r>
          </w:p>
        </w:tc>
        <w:tc>
          <w:tcPr>
            <w:tcW w:w="678" w:type="pct"/>
            <w:tcBorders>
              <w:top w:val="nil"/>
              <w:left w:val="nil"/>
              <w:bottom w:val="single" w:sz="4" w:space="0" w:color="auto"/>
              <w:right w:val="single" w:sz="4" w:space="0" w:color="auto"/>
            </w:tcBorders>
            <w:vAlign w:val="center"/>
            <w:hideMark/>
          </w:tcPr>
          <w:p w14:paraId="6D783DD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17232.00</w:t>
            </w:r>
          </w:p>
        </w:tc>
        <w:tc>
          <w:tcPr>
            <w:tcW w:w="802" w:type="pct"/>
            <w:tcBorders>
              <w:top w:val="nil"/>
              <w:left w:val="nil"/>
              <w:bottom w:val="single" w:sz="4" w:space="0" w:color="auto"/>
              <w:right w:val="single" w:sz="4" w:space="0" w:color="auto"/>
            </w:tcBorders>
            <w:vAlign w:val="center"/>
            <w:hideMark/>
          </w:tcPr>
          <w:p w14:paraId="38E984D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4,376,928.00</w:t>
            </w:r>
          </w:p>
        </w:tc>
      </w:tr>
      <w:tr w:rsidR="0090345F" w:rsidRPr="00CD413F" w14:paraId="5DBA321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53D36F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111</w:t>
            </w:r>
          </w:p>
        </w:tc>
        <w:tc>
          <w:tcPr>
            <w:tcW w:w="2112" w:type="pct"/>
            <w:tcBorders>
              <w:top w:val="nil"/>
              <w:left w:val="nil"/>
              <w:bottom w:val="nil"/>
              <w:right w:val="single" w:sz="4" w:space="0" w:color="auto"/>
            </w:tcBorders>
            <w:vAlign w:val="center"/>
            <w:hideMark/>
          </w:tcPr>
          <w:p w14:paraId="3871C42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ջրամեկուսացում</w:t>
            </w:r>
            <w:proofErr w:type="spellEnd"/>
            <w:r w:rsidRPr="00CD413F">
              <w:rPr>
                <w:rFonts w:ascii="Arial Armenian" w:hAnsi="Arial Armenian" w:cs="Arial"/>
                <w:sz w:val="18"/>
                <w:szCs w:val="18"/>
              </w:rPr>
              <w:t xml:space="preserve"> </w:t>
            </w:r>
          </w:p>
        </w:tc>
        <w:tc>
          <w:tcPr>
            <w:tcW w:w="461" w:type="pct"/>
            <w:tcBorders>
              <w:top w:val="nil"/>
              <w:left w:val="nil"/>
              <w:bottom w:val="nil"/>
              <w:right w:val="single" w:sz="4" w:space="0" w:color="auto"/>
            </w:tcBorders>
            <w:vAlign w:val="bottom"/>
            <w:hideMark/>
          </w:tcPr>
          <w:p w14:paraId="7F7E9E4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378BC8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77.200</w:t>
            </w:r>
          </w:p>
        </w:tc>
        <w:tc>
          <w:tcPr>
            <w:tcW w:w="678" w:type="pct"/>
            <w:tcBorders>
              <w:top w:val="nil"/>
              <w:left w:val="nil"/>
              <w:bottom w:val="single" w:sz="4" w:space="0" w:color="auto"/>
              <w:right w:val="single" w:sz="4" w:space="0" w:color="auto"/>
            </w:tcBorders>
            <w:vAlign w:val="center"/>
            <w:hideMark/>
          </w:tcPr>
          <w:p w14:paraId="088AC52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989.00</w:t>
            </w:r>
          </w:p>
        </w:tc>
        <w:tc>
          <w:tcPr>
            <w:tcW w:w="802" w:type="pct"/>
            <w:tcBorders>
              <w:top w:val="nil"/>
              <w:left w:val="nil"/>
              <w:bottom w:val="single" w:sz="4" w:space="0" w:color="auto"/>
              <w:right w:val="single" w:sz="4" w:space="0" w:color="auto"/>
            </w:tcBorders>
            <w:vAlign w:val="center"/>
            <w:hideMark/>
          </w:tcPr>
          <w:p w14:paraId="4EBA577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76,350.80</w:t>
            </w:r>
          </w:p>
        </w:tc>
      </w:tr>
      <w:tr w:rsidR="0090345F" w:rsidRPr="00CD413F" w14:paraId="0CC2116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B208F9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112</w:t>
            </w:r>
          </w:p>
        </w:tc>
        <w:tc>
          <w:tcPr>
            <w:tcW w:w="2112" w:type="pct"/>
            <w:tcBorders>
              <w:top w:val="single" w:sz="4" w:space="0" w:color="auto"/>
              <w:left w:val="nil"/>
              <w:bottom w:val="single" w:sz="4" w:space="0" w:color="auto"/>
              <w:right w:val="single" w:sz="4" w:space="0" w:color="auto"/>
            </w:tcBorders>
            <w:vAlign w:val="center"/>
            <w:hideMark/>
          </w:tcPr>
          <w:p w14:paraId="3B31A1F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Դիտահորի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15</w:t>
            </w:r>
            <w:proofErr w:type="gramEnd"/>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p>
        </w:tc>
        <w:tc>
          <w:tcPr>
            <w:tcW w:w="461" w:type="pct"/>
            <w:tcBorders>
              <w:top w:val="single" w:sz="4" w:space="0" w:color="auto"/>
              <w:left w:val="nil"/>
              <w:bottom w:val="single" w:sz="4" w:space="0" w:color="auto"/>
              <w:right w:val="single" w:sz="4" w:space="0" w:color="auto"/>
            </w:tcBorders>
            <w:vAlign w:val="bottom"/>
            <w:hideMark/>
          </w:tcPr>
          <w:p w14:paraId="7A207D1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single" w:sz="4" w:space="0" w:color="auto"/>
              <w:right w:val="single" w:sz="4" w:space="0" w:color="auto"/>
            </w:tcBorders>
            <w:vAlign w:val="center"/>
            <w:hideMark/>
          </w:tcPr>
          <w:p w14:paraId="4B6ACF5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2.700</w:t>
            </w:r>
          </w:p>
        </w:tc>
        <w:tc>
          <w:tcPr>
            <w:tcW w:w="678" w:type="pct"/>
            <w:tcBorders>
              <w:top w:val="nil"/>
              <w:left w:val="nil"/>
              <w:bottom w:val="single" w:sz="4" w:space="0" w:color="auto"/>
              <w:right w:val="single" w:sz="4" w:space="0" w:color="auto"/>
            </w:tcBorders>
            <w:vAlign w:val="center"/>
            <w:hideMark/>
          </w:tcPr>
          <w:p w14:paraId="5BA01D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9226.00</w:t>
            </w:r>
          </w:p>
        </w:tc>
        <w:tc>
          <w:tcPr>
            <w:tcW w:w="802" w:type="pct"/>
            <w:tcBorders>
              <w:top w:val="nil"/>
              <w:left w:val="nil"/>
              <w:bottom w:val="single" w:sz="4" w:space="0" w:color="auto"/>
              <w:right w:val="single" w:sz="4" w:space="0" w:color="auto"/>
            </w:tcBorders>
            <w:vAlign w:val="center"/>
            <w:hideMark/>
          </w:tcPr>
          <w:p w14:paraId="289F927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24,910.20</w:t>
            </w:r>
          </w:p>
        </w:tc>
      </w:tr>
      <w:tr w:rsidR="0090345F" w:rsidRPr="00CD413F" w14:paraId="69CB9AF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C219AA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113</w:t>
            </w:r>
          </w:p>
        </w:tc>
        <w:tc>
          <w:tcPr>
            <w:tcW w:w="2112" w:type="pct"/>
            <w:tcBorders>
              <w:top w:val="nil"/>
              <w:left w:val="nil"/>
              <w:bottom w:val="nil"/>
              <w:right w:val="single" w:sz="4" w:space="0" w:color="auto"/>
            </w:tcBorders>
            <w:vAlign w:val="center"/>
            <w:hideMark/>
          </w:tcPr>
          <w:p w14:paraId="00366EB5"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Ð³í³ùáíÇ »ñÏ³Ãµ»ïáÝ» ¿</w:t>
            </w:r>
            <w:proofErr w:type="spellStart"/>
            <w:r w:rsidRPr="00CD413F">
              <w:rPr>
                <w:rFonts w:ascii="Arial Armenian" w:hAnsi="Arial Armenian" w:cs="Arial"/>
                <w:sz w:val="18"/>
                <w:szCs w:val="18"/>
              </w:rPr>
              <w:t>É»Ù»ÝïÝ»ñÇó</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ÏÉáñ</w:t>
            </w:r>
            <w:proofErr w:type="spellEnd"/>
            <w:r w:rsidRPr="00CD413F">
              <w:rPr>
                <w:rFonts w:ascii="Arial Armenian" w:hAnsi="Arial Armenian" w:cs="Arial"/>
                <w:sz w:val="18"/>
                <w:szCs w:val="18"/>
              </w:rPr>
              <w:t xml:space="preserve"> ¹Çï³Ñáñ</w:t>
            </w:r>
            <w:r w:rsidRPr="00CD413F">
              <w:rPr>
                <w:rFonts w:ascii="Sylfaen" w:hAnsi="Sylfaen" w:cs="Sylfaen"/>
                <w:sz w:val="18"/>
                <w:szCs w:val="18"/>
              </w:rPr>
              <w:t>ի</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1000</w:t>
            </w:r>
            <w:r w:rsidRPr="00CD413F">
              <w:rPr>
                <w:rFonts w:ascii="Sylfaen" w:hAnsi="Sylfaen" w:cs="Sylfaen"/>
                <w:sz w:val="18"/>
                <w:szCs w:val="18"/>
              </w:rPr>
              <w:t>մմ</w:t>
            </w:r>
            <w:r w:rsidRPr="00CD413F">
              <w:rPr>
                <w:rFonts w:ascii="Arial Armenian" w:hAnsi="Arial Armenian" w:cs="Arial"/>
                <w:sz w:val="18"/>
                <w:szCs w:val="18"/>
              </w:rPr>
              <w:t>; h=1.5</w:t>
            </w:r>
            <w:r w:rsidRPr="00CD413F">
              <w:rPr>
                <w:rFonts w:ascii="Sylfaen" w:hAnsi="Sylfaen" w:cs="Sylfaen"/>
                <w:sz w:val="18"/>
                <w:szCs w:val="18"/>
              </w:rPr>
              <w:t>մ</w:t>
            </w:r>
            <w:r w:rsidRPr="00CD413F">
              <w:rPr>
                <w:rFonts w:ascii="Arial Armenian" w:hAnsi="Arial Armenian" w:cs="Arial"/>
                <w:sz w:val="18"/>
                <w:szCs w:val="18"/>
              </w:rPr>
              <w:t>; 9</w:t>
            </w:r>
            <w:r w:rsidRPr="00CD413F">
              <w:rPr>
                <w:rFonts w:ascii="Arial Armenian" w:hAnsi="Arial Armenian" w:cs="Arial Armenian"/>
                <w:sz w:val="18"/>
                <w:szCs w:val="18"/>
              </w:rPr>
              <w:t>Ñ³</w:t>
            </w:r>
            <w:r w:rsidRPr="00CD413F">
              <w:rPr>
                <w:rFonts w:ascii="Arial Armenian" w:hAnsi="Arial Armenian" w:cs="Arial"/>
                <w:sz w:val="18"/>
                <w:szCs w:val="18"/>
              </w:rPr>
              <w:t>ï</w:t>
            </w:r>
          </w:p>
        </w:tc>
        <w:tc>
          <w:tcPr>
            <w:tcW w:w="461" w:type="pct"/>
            <w:tcBorders>
              <w:top w:val="nil"/>
              <w:left w:val="nil"/>
              <w:bottom w:val="nil"/>
              <w:right w:val="single" w:sz="4" w:space="0" w:color="auto"/>
            </w:tcBorders>
            <w:vAlign w:val="bottom"/>
            <w:hideMark/>
          </w:tcPr>
          <w:p w14:paraId="4341C32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nil"/>
              <w:right w:val="single" w:sz="4" w:space="0" w:color="auto"/>
            </w:tcBorders>
            <w:vAlign w:val="center"/>
            <w:hideMark/>
          </w:tcPr>
          <w:p w14:paraId="4CE8D89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4.428</w:t>
            </w:r>
          </w:p>
        </w:tc>
        <w:tc>
          <w:tcPr>
            <w:tcW w:w="678" w:type="pct"/>
            <w:tcBorders>
              <w:top w:val="nil"/>
              <w:left w:val="nil"/>
              <w:bottom w:val="single" w:sz="4" w:space="0" w:color="auto"/>
              <w:right w:val="single" w:sz="4" w:space="0" w:color="auto"/>
            </w:tcBorders>
            <w:vAlign w:val="center"/>
            <w:hideMark/>
          </w:tcPr>
          <w:p w14:paraId="1BC9A87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164557.00</w:t>
            </w:r>
          </w:p>
        </w:tc>
        <w:tc>
          <w:tcPr>
            <w:tcW w:w="802" w:type="pct"/>
            <w:tcBorders>
              <w:top w:val="nil"/>
              <w:left w:val="nil"/>
              <w:bottom w:val="single" w:sz="4" w:space="0" w:color="auto"/>
              <w:right w:val="single" w:sz="4" w:space="0" w:color="auto"/>
            </w:tcBorders>
            <w:vAlign w:val="center"/>
            <w:hideMark/>
          </w:tcPr>
          <w:p w14:paraId="224FC88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728,658.40</w:t>
            </w:r>
          </w:p>
        </w:tc>
      </w:tr>
      <w:tr w:rsidR="0090345F" w:rsidRPr="00CD413F" w14:paraId="6D1FDA5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305902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114</w:t>
            </w:r>
          </w:p>
        </w:tc>
        <w:tc>
          <w:tcPr>
            <w:tcW w:w="2112" w:type="pct"/>
            <w:tcBorders>
              <w:top w:val="single" w:sz="4" w:space="0" w:color="auto"/>
              <w:left w:val="nil"/>
              <w:bottom w:val="single" w:sz="4" w:space="0" w:color="auto"/>
              <w:right w:val="single" w:sz="4" w:space="0" w:color="auto"/>
            </w:tcBorders>
            <w:vAlign w:val="center"/>
            <w:hideMark/>
          </w:tcPr>
          <w:p w14:paraId="4777595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Թուջե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մտոց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կափարիչով</w:t>
            </w:r>
            <w:proofErr w:type="spellEnd"/>
            <w:r w:rsidRPr="00CD413F">
              <w:rPr>
                <w:rFonts w:ascii="Arial Armenian" w:hAnsi="Arial Armenian" w:cs="Arial"/>
                <w:sz w:val="18"/>
                <w:szCs w:val="18"/>
              </w:rPr>
              <w:t xml:space="preserve"> d=600</w:t>
            </w:r>
            <w:r w:rsidRPr="00CD413F">
              <w:rPr>
                <w:rFonts w:ascii="Arial Armenian" w:hAnsi="Arial Armenian" w:cs="Arial Armenian"/>
                <w:sz w:val="18"/>
                <w:szCs w:val="18"/>
              </w:rPr>
              <w:t>ÙÙ</w:t>
            </w:r>
            <w:r w:rsidRPr="00CD413F">
              <w:rPr>
                <w:rFonts w:ascii="Arial Armenian" w:hAnsi="Arial Armenian" w:cs="Arial"/>
                <w:sz w:val="18"/>
                <w:szCs w:val="18"/>
              </w:rPr>
              <w:t>;9</w:t>
            </w:r>
            <w:r w:rsidRPr="00CD413F">
              <w:rPr>
                <w:rFonts w:ascii="Arial Armenian" w:hAnsi="Arial Armenian" w:cs="Arial Armenian"/>
                <w:sz w:val="18"/>
                <w:szCs w:val="18"/>
              </w:rPr>
              <w:t>Ñ³</w:t>
            </w:r>
            <w:r w:rsidRPr="00CD413F">
              <w:rPr>
                <w:rFonts w:ascii="Arial Armenian" w:hAnsi="Arial Armenian" w:cs="Arial"/>
                <w:sz w:val="18"/>
                <w:szCs w:val="18"/>
              </w:rPr>
              <w:t>ï</w:t>
            </w:r>
          </w:p>
        </w:tc>
        <w:tc>
          <w:tcPr>
            <w:tcW w:w="461" w:type="pct"/>
            <w:tcBorders>
              <w:top w:val="single" w:sz="4" w:space="0" w:color="auto"/>
              <w:left w:val="nil"/>
              <w:bottom w:val="single" w:sz="4" w:space="0" w:color="auto"/>
              <w:right w:val="single" w:sz="4" w:space="0" w:color="auto"/>
            </w:tcBorders>
            <w:vAlign w:val="bottom"/>
            <w:hideMark/>
          </w:tcPr>
          <w:p w14:paraId="48AB5B8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single" w:sz="4" w:space="0" w:color="auto"/>
              <w:left w:val="nil"/>
              <w:bottom w:val="single" w:sz="4" w:space="0" w:color="auto"/>
              <w:right w:val="single" w:sz="4" w:space="0" w:color="auto"/>
            </w:tcBorders>
            <w:vAlign w:val="center"/>
            <w:hideMark/>
          </w:tcPr>
          <w:p w14:paraId="70E282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9.000</w:t>
            </w:r>
          </w:p>
        </w:tc>
        <w:tc>
          <w:tcPr>
            <w:tcW w:w="678" w:type="pct"/>
            <w:tcBorders>
              <w:top w:val="nil"/>
              <w:left w:val="nil"/>
              <w:bottom w:val="single" w:sz="4" w:space="0" w:color="auto"/>
              <w:right w:val="single" w:sz="4" w:space="0" w:color="auto"/>
            </w:tcBorders>
            <w:vAlign w:val="center"/>
            <w:hideMark/>
          </w:tcPr>
          <w:p w14:paraId="3CB79D3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145501.00</w:t>
            </w:r>
          </w:p>
        </w:tc>
        <w:tc>
          <w:tcPr>
            <w:tcW w:w="802" w:type="pct"/>
            <w:tcBorders>
              <w:top w:val="nil"/>
              <w:left w:val="nil"/>
              <w:bottom w:val="single" w:sz="4" w:space="0" w:color="auto"/>
              <w:right w:val="single" w:sz="4" w:space="0" w:color="auto"/>
            </w:tcBorders>
            <w:vAlign w:val="center"/>
            <w:hideMark/>
          </w:tcPr>
          <w:p w14:paraId="6B1704C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1,309,509.00</w:t>
            </w:r>
          </w:p>
        </w:tc>
      </w:tr>
      <w:tr w:rsidR="0090345F" w:rsidRPr="00CD413F" w14:paraId="5998FA6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A07A8A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115</w:t>
            </w:r>
          </w:p>
        </w:tc>
        <w:tc>
          <w:tcPr>
            <w:tcW w:w="2112" w:type="pct"/>
            <w:tcBorders>
              <w:top w:val="nil"/>
              <w:left w:val="nil"/>
              <w:bottom w:val="single" w:sz="4" w:space="0" w:color="auto"/>
              <w:right w:val="single" w:sz="4" w:space="0" w:color="auto"/>
            </w:tcBorders>
            <w:vAlign w:val="center"/>
            <w:hideMark/>
          </w:tcPr>
          <w:p w14:paraId="12DDC3F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Դիտահորերի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անցքերի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350</w:t>
            </w:r>
            <w:r w:rsidRPr="00CD413F">
              <w:rPr>
                <w:rFonts w:ascii="Sylfaen" w:hAnsi="Sylfaen" w:cs="Sylfaen"/>
                <w:sz w:val="18"/>
                <w:szCs w:val="18"/>
              </w:rPr>
              <w:t>մմ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0B2D41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477F1A2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36.000</w:t>
            </w:r>
          </w:p>
        </w:tc>
        <w:tc>
          <w:tcPr>
            <w:tcW w:w="678" w:type="pct"/>
            <w:tcBorders>
              <w:top w:val="nil"/>
              <w:left w:val="nil"/>
              <w:bottom w:val="single" w:sz="4" w:space="0" w:color="auto"/>
              <w:right w:val="single" w:sz="4" w:space="0" w:color="auto"/>
            </w:tcBorders>
            <w:vAlign w:val="center"/>
            <w:hideMark/>
          </w:tcPr>
          <w:p w14:paraId="721BDD1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540.00</w:t>
            </w:r>
          </w:p>
        </w:tc>
        <w:tc>
          <w:tcPr>
            <w:tcW w:w="802" w:type="pct"/>
            <w:tcBorders>
              <w:top w:val="nil"/>
              <w:left w:val="nil"/>
              <w:bottom w:val="single" w:sz="4" w:space="0" w:color="auto"/>
              <w:right w:val="single" w:sz="4" w:space="0" w:color="auto"/>
            </w:tcBorders>
            <w:vAlign w:val="center"/>
            <w:hideMark/>
          </w:tcPr>
          <w:p w14:paraId="31FD32F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19,440.00</w:t>
            </w:r>
          </w:p>
        </w:tc>
      </w:tr>
      <w:tr w:rsidR="0090345F" w:rsidRPr="00CD413F" w14:paraId="6B5361C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CCA547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116</w:t>
            </w:r>
          </w:p>
        </w:tc>
        <w:tc>
          <w:tcPr>
            <w:tcW w:w="2112" w:type="pct"/>
            <w:tcBorders>
              <w:top w:val="nil"/>
              <w:left w:val="nil"/>
              <w:bottom w:val="single" w:sz="4" w:space="0" w:color="auto"/>
              <w:right w:val="single" w:sz="4" w:space="0" w:color="auto"/>
            </w:tcBorders>
            <w:vAlign w:val="center"/>
            <w:hideMark/>
          </w:tcPr>
          <w:p w14:paraId="59177BC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Խրամուղու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հետադարձ</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իրականացում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տեղափոխելով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5</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4F34DC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4FB29F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22.500</w:t>
            </w:r>
          </w:p>
        </w:tc>
        <w:tc>
          <w:tcPr>
            <w:tcW w:w="678" w:type="pct"/>
            <w:tcBorders>
              <w:top w:val="nil"/>
              <w:left w:val="nil"/>
              <w:bottom w:val="single" w:sz="4" w:space="0" w:color="auto"/>
              <w:right w:val="single" w:sz="4" w:space="0" w:color="auto"/>
            </w:tcBorders>
            <w:vAlign w:val="center"/>
            <w:hideMark/>
          </w:tcPr>
          <w:p w14:paraId="22852FB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103.00</w:t>
            </w:r>
          </w:p>
        </w:tc>
        <w:tc>
          <w:tcPr>
            <w:tcW w:w="802" w:type="pct"/>
            <w:tcBorders>
              <w:top w:val="nil"/>
              <w:left w:val="nil"/>
              <w:bottom w:val="single" w:sz="4" w:space="0" w:color="auto"/>
              <w:right w:val="single" w:sz="4" w:space="0" w:color="auto"/>
            </w:tcBorders>
            <w:vAlign w:val="center"/>
            <w:hideMark/>
          </w:tcPr>
          <w:p w14:paraId="6A842A3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2,317.50</w:t>
            </w:r>
          </w:p>
        </w:tc>
      </w:tr>
      <w:tr w:rsidR="0090345F" w:rsidRPr="00CD413F" w14:paraId="3C86598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8DC0B0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117</w:t>
            </w:r>
          </w:p>
        </w:tc>
        <w:tc>
          <w:tcPr>
            <w:tcW w:w="2112" w:type="pct"/>
            <w:tcBorders>
              <w:top w:val="nil"/>
              <w:left w:val="nil"/>
              <w:bottom w:val="single" w:sz="4" w:space="0" w:color="auto"/>
              <w:right w:val="single" w:sz="4" w:space="0" w:color="auto"/>
            </w:tcBorders>
            <w:vAlign w:val="center"/>
            <w:hideMark/>
          </w:tcPr>
          <w:p w14:paraId="2C9FFAAA"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ß»ñï³ÛÇÝ ïá÷³ÝáõÙ 3³Ý·³Ù </w:t>
            </w:r>
            <w:proofErr w:type="spellStart"/>
            <w:r w:rsidRPr="00CD413F">
              <w:rPr>
                <w:rFonts w:ascii="Arial Armenian" w:hAnsi="Arial Armenian" w:cs="Arial"/>
                <w:sz w:val="18"/>
                <w:szCs w:val="18"/>
              </w:rPr>
              <w:t>ÉÇóùáõÙ</w:t>
            </w:r>
            <w:proofErr w:type="spellEnd"/>
            <w:r w:rsidRPr="00CD413F">
              <w:rPr>
                <w:rFonts w:ascii="Arial Armenian" w:hAnsi="Arial Armenian" w:cs="Arial"/>
                <w:sz w:val="18"/>
                <w:szCs w:val="18"/>
              </w:rPr>
              <w:t xml:space="preserve"> h=10ëÙ</w:t>
            </w:r>
          </w:p>
        </w:tc>
        <w:tc>
          <w:tcPr>
            <w:tcW w:w="461" w:type="pct"/>
            <w:tcBorders>
              <w:top w:val="nil"/>
              <w:left w:val="nil"/>
              <w:bottom w:val="single" w:sz="4" w:space="0" w:color="auto"/>
              <w:right w:val="single" w:sz="4" w:space="0" w:color="auto"/>
            </w:tcBorders>
            <w:vAlign w:val="bottom"/>
            <w:hideMark/>
          </w:tcPr>
          <w:p w14:paraId="10600D9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FF759A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22.500</w:t>
            </w:r>
          </w:p>
        </w:tc>
        <w:tc>
          <w:tcPr>
            <w:tcW w:w="678" w:type="pct"/>
            <w:tcBorders>
              <w:top w:val="nil"/>
              <w:left w:val="nil"/>
              <w:bottom w:val="single" w:sz="4" w:space="0" w:color="auto"/>
              <w:right w:val="single" w:sz="4" w:space="0" w:color="auto"/>
            </w:tcBorders>
            <w:vAlign w:val="center"/>
            <w:hideMark/>
          </w:tcPr>
          <w:p w14:paraId="5F36A9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463.00</w:t>
            </w:r>
          </w:p>
        </w:tc>
        <w:tc>
          <w:tcPr>
            <w:tcW w:w="802" w:type="pct"/>
            <w:tcBorders>
              <w:top w:val="nil"/>
              <w:left w:val="nil"/>
              <w:bottom w:val="single" w:sz="4" w:space="0" w:color="auto"/>
              <w:right w:val="single" w:sz="4" w:space="0" w:color="auto"/>
            </w:tcBorders>
            <w:vAlign w:val="center"/>
            <w:hideMark/>
          </w:tcPr>
          <w:p w14:paraId="4F243E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10,417.50</w:t>
            </w:r>
          </w:p>
        </w:tc>
      </w:tr>
      <w:tr w:rsidR="0090345F" w:rsidRPr="00CD413F" w14:paraId="034327A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9257D9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118</w:t>
            </w:r>
          </w:p>
        </w:tc>
        <w:tc>
          <w:tcPr>
            <w:tcW w:w="2112" w:type="pct"/>
            <w:tcBorders>
              <w:top w:val="nil"/>
              <w:left w:val="nil"/>
              <w:bottom w:val="single" w:sz="4" w:space="0" w:color="auto"/>
              <w:right w:val="single" w:sz="4" w:space="0" w:color="auto"/>
            </w:tcBorders>
            <w:vAlign w:val="center"/>
            <w:hideMark/>
          </w:tcPr>
          <w:p w14:paraId="7E4FD2C2"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çñáõÙ</w:t>
            </w:r>
            <w:proofErr w:type="spellEnd"/>
            <w:r w:rsidRPr="00CD413F">
              <w:rPr>
                <w:rFonts w:ascii="Arial Armenian" w:hAnsi="Arial Armenian" w:cs="Arial"/>
                <w:sz w:val="18"/>
                <w:szCs w:val="18"/>
              </w:rPr>
              <w:t xml:space="preserve"> </w:t>
            </w:r>
            <w:proofErr w:type="spellStart"/>
            <w:proofErr w:type="gramStart"/>
            <w:r w:rsidRPr="00CD413F">
              <w:rPr>
                <w:rFonts w:ascii="Arial Armenian" w:hAnsi="Arial Armenian" w:cs="Arial"/>
                <w:sz w:val="18"/>
                <w:szCs w:val="18"/>
              </w:rPr>
              <w:t>ÉÇóùáõÙ</w:t>
            </w:r>
            <w:proofErr w:type="spellEnd"/>
            <w:r w:rsidRPr="00CD413F">
              <w:rPr>
                <w:rFonts w:ascii="Arial Armenian" w:hAnsi="Arial Armenian" w:cs="Arial"/>
                <w:sz w:val="18"/>
                <w:szCs w:val="18"/>
              </w:rPr>
              <w:t xml:space="preserve">  Í</w:t>
            </w:r>
            <w:proofErr w:type="gramEnd"/>
            <w:r w:rsidRPr="00CD413F">
              <w:rPr>
                <w:rFonts w:ascii="Arial Armenian" w:hAnsi="Arial Armenian" w:cs="Arial"/>
                <w:sz w:val="18"/>
                <w:szCs w:val="18"/>
              </w:rPr>
              <w:t>³í³ÉÇ 30% ã³÷áí</w:t>
            </w:r>
          </w:p>
        </w:tc>
        <w:tc>
          <w:tcPr>
            <w:tcW w:w="461" w:type="pct"/>
            <w:tcBorders>
              <w:top w:val="nil"/>
              <w:left w:val="nil"/>
              <w:bottom w:val="single" w:sz="4" w:space="0" w:color="auto"/>
              <w:right w:val="single" w:sz="4" w:space="0" w:color="auto"/>
            </w:tcBorders>
            <w:vAlign w:val="bottom"/>
            <w:hideMark/>
          </w:tcPr>
          <w:p w14:paraId="5755529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F4D425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6.750</w:t>
            </w:r>
          </w:p>
        </w:tc>
        <w:tc>
          <w:tcPr>
            <w:tcW w:w="678" w:type="pct"/>
            <w:tcBorders>
              <w:top w:val="nil"/>
              <w:left w:val="nil"/>
              <w:bottom w:val="single" w:sz="4" w:space="0" w:color="auto"/>
              <w:right w:val="single" w:sz="4" w:space="0" w:color="auto"/>
            </w:tcBorders>
            <w:vAlign w:val="center"/>
            <w:hideMark/>
          </w:tcPr>
          <w:p w14:paraId="51F6F04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373.00</w:t>
            </w:r>
          </w:p>
        </w:tc>
        <w:tc>
          <w:tcPr>
            <w:tcW w:w="802" w:type="pct"/>
            <w:tcBorders>
              <w:top w:val="nil"/>
              <w:left w:val="nil"/>
              <w:bottom w:val="single" w:sz="4" w:space="0" w:color="auto"/>
              <w:right w:val="single" w:sz="4" w:space="0" w:color="auto"/>
            </w:tcBorders>
            <w:vAlign w:val="center"/>
            <w:hideMark/>
          </w:tcPr>
          <w:p w14:paraId="096BAF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2,517.75</w:t>
            </w:r>
          </w:p>
        </w:tc>
      </w:tr>
      <w:tr w:rsidR="0090345F" w:rsidRPr="00CD413F" w14:paraId="154052F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256158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119</w:t>
            </w:r>
          </w:p>
        </w:tc>
        <w:tc>
          <w:tcPr>
            <w:tcW w:w="2112" w:type="pct"/>
            <w:tcBorders>
              <w:top w:val="nil"/>
              <w:left w:val="nil"/>
              <w:bottom w:val="single" w:sz="4" w:space="0" w:color="auto"/>
              <w:right w:val="single" w:sz="4" w:space="0" w:color="auto"/>
            </w:tcBorders>
            <w:vAlign w:val="center"/>
            <w:hideMark/>
          </w:tcPr>
          <w:p w14:paraId="7B83C0C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Դիտահորերի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փոսորակների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հետադարձ</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իրականացում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տեղափոխելով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5</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8880EC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6ACAD6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24.000</w:t>
            </w:r>
          </w:p>
        </w:tc>
        <w:tc>
          <w:tcPr>
            <w:tcW w:w="678" w:type="pct"/>
            <w:tcBorders>
              <w:top w:val="nil"/>
              <w:left w:val="nil"/>
              <w:bottom w:val="single" w:sz="4" w:space="0" w:color="auto"/>
              <w:right w:val="single" w:sz="4" w:space="0" w:color="auto"/>
            </w:tcBorders>
            <w:vAlign w:val="center"/>
            <w:hideMark/>
          </w:tcPr>
          <w:p w14:paraId="09854DF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103.00</w:t>
            </w:r>
          </w:p>
        </w:tc>
        <w:tc>
          <w:tcPr>
            <w:tcW w:w="802" w:type="pct"/>
            <w:tcBorders>
              <w:top w:val="nil"/>
              <w:left w:val="nil"/>
              <w:bottom w:val="single" w:sz="4" w:space="0" w:color="auto"/>
              <w:right w:val="single" w:sz="4" w:space="0" w:color="auto"/>
            </w:tcBorders>
            <w:vAlign w:val="center"/>
            <w:hideMark/>
          </w:tcPr>
          <w:p w14:paraId="5A0BE44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2,472.00</w:t>
            </w:r>
          </w:p>
        </w:tc>
      </w:tr>
      <w:tr w:rsidR="0090345F" w:rsidRPr="00CD413F" w14:paraId="665EC7E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FBB1D1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120</w:t>
            </w:r>
          </w:p>
        </w:tc>
        <w:tc>
          <w:tcPr>
            <w:tcW w:w="2112" w:type="pct"/>
            <w:tcBorders>
              <w:top w:val="nil"/>
              <w:left w:val="nil"/>
              <w:bottom w:val="single" w:sz="4" w:space="0" w:color="auto"/>
              <w:right w:val="single" w:sz="4" w:space="0" w:color="auto"/>
            </w:tcBorders>
            <w:vAlign w:val="center"/>
            <w:hideMark/>
          </w:tcPr>
          <w:p w14:paraId="28584CB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Դիտահորերի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փոսորակների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հետադարձ</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իրականացում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p>
        </w:tc>
        <w:tc>
          <w:tcPr>
            <w:tcW w:w="461" w:type="pct"/>
            <w:tcBorders>
              <w:top w:val="nil"/>
              <w:left w:val="nil"/>
              <w:bottom w:val="single" w:sz="4" w:space="0" w:color="auto"/>
              <w:right w:val="single" w:sz="4" w:space="0" w:color="auto"/>
            </w:tcBorders>
            <w:vAlign w:val="bottom"/>
            <w:hideMark/>
          </w:tcPr>
          <w:p w14:paraId="5E83828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6349A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3.400</w:t>
            </w:r>
          </w:p>
        </w:tc>
        <w:tc>
          <w:tcPr>
            <w:tcW w:w="678" w:type="pct"/>
            <w:tcBorders>
              <w:top w:val="nil"/>
              <w:left w:val="nil"/>
              <w:bottom w:val="single" w:sz="4" w:space="0" w:color="auto"/>
              <w:right w:val="single" w:sz="4" w:space="0" w:color="auto"/>
            </w:tcBorders>
            <w:vAlign w:val="center"/>
            <w:hideMark/>
          </w:tcPr>
          <w:p w14:paraId="5B2128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1786.00</w:t>
            </w:r>
          </w:p>
        </w:tc>
        <w:tc>
          <w:tcPr>
            <w:tcW w:w="802" w:type="pct"/>
            <w:tcBorders>
              <w:top w:val="nil"/>
              <w:left w:val="nil"/>
              <w:bottom w:val="single" w:sz="4" w:space="0" w:color="auto"/>
              <w:right w:val="single" w:sz="4" w:space="0" w:color="auto"/>
            </w:tcBorders>
            <w:vAlign w:val="center"/>
            <w:hideMark/>
          </w:tcPr>
          <w:p w14:paraId="222E54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6,072.40</w:t>
            </w:r>
          </w:p>
        </w:tc>
      </w:tr>
      <w:tr w:rsidR="0090345F" w:rsidRPr="00CD413F" w14:paraId="3B79D16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D291A6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121</w:t>
            </w:r>
          </w:p>
        </w:tc>
        <w:tc>
          <w:tcPr>
            <w:tcW w:w="2112" w:type="pct"/>
            <w:tcBorders>
              <w:top w:val="nil"/>
              <w:left w:val="nil"/>
              <w:bottom w:val="single" w:sz="4" w:space="0" w:color="auto"/>
              <w:right w:val="single" w:sz="4" w:space="0" w:color="auto"/>
            </w:tcBorders>
            <w:vAlign w:val="center"/>
            <w:hideMark/>
          </w:tcPr>
          <w:p w14:paraId="0CE5CD1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Ռետինե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կոռդի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L</w:t>
            </w:r>
            <w:proofErr w:type="gramEnd"/>
            <w:r w:rsidRPr="00CD413F">
              <w:rPr>
                <w:rFonts w:ascii="Arial Armenian" w:hAnsi="Arial Armenian" w:cs="Arial"/>
                <w:sz w:val="18"/>
                <w:szCs w:val="18"/>
              </w:rPr>
              <w:t>=6</w:t>
            </w:r>
            <w:r w:rsidRPr="00CD413F">
              <w:rPr>
                <w:rFonts w:ascii="Sylfaen" w:hAnsi="Sylfaen" w:cs="Sylfaen"/>
                <w:sz w:val="18"/>
                <w:szCs w:val="18"/>
              </w:rPr>
              <w:t>մ</w:t>
            </w:r>
          </w:p>
        </w:tc>
        <w:tc>
          <w:tcPr>
            <w:tcW w:w="461" w:type="pct"/>
            <w:tcBorders>
              <w:top w:val="nil"/>
              <w:left w:val="nil"/>
              <w:bottom w:val="single" w:sz="4" w:space="0" w:color="auto"/>
              <w:right w:val="single" w:sz="4" w:space="0" w:color="auto"/>
            </w:tcBorders>
            <w:vAlign w:val="bottom"/>
            <w:hideMark/>
          </w:tcPr>
          <w:p w14:paraId="66F89FC6"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կ</w:t>
            </w:r>
            <w:r w:rsidRPr="00CD413F">
              <w:rPr>
                <w:rFonts w:ascii="Arial Armenian" w:hAnsi="Arial Armenian" w:cs="Arial"/>
                <w:sz w:val="18"/>
                <w:szCs w:val="18"/>
              </w:rPr>
              <w:t>-</w:t>
            </w:r>
            <w:r w:rsidRPr="00CD413F">
              <w:rPr>
                <w:rFonts w:ascii="Sylfaen" w:hAnsi="Sylfaen" w:cs="Sylfaen"/>
                <w:sz w:val="18"/>
                <w:szCs w:val="18"/>
              </w:rPr>
              <w:t>տ</w:t>
            </w:r>
          </w:p>
        </w:tc>
        <w:tc>
          <w:tcPr>
            <w:tcW w:w="624" w:type="pct"/>
            <w:tcBorders>
              <w:top w:val="nil"/>
              <w:left w:val="nil"/>
              <w:bottom w:val="single" w:sz="4" w:space="0" w:color="auto"/>
              <w:right w:val="single" w:sz="4" w:space="0" w:color="auto"/>
            </w:tcBorders>
            <w:vAlign w:val="center"/>
            <w:hideMark/>
          </w:tcPr>
          <w:p w14:paraId="6B165B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53B87F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4252579.00</w:t>
            </w:r>
          </w:p>
        </w:tc>
        <w:tc>
          <w:tcPr>
            <w:tcW w:w="802" w:type="pct"/>
            <w:tcBorders>
              <w:top w:val="nil"/>
              <w:left w:val="nil"/>
              <w:bottom w:val="single" w:sz="4" w:space="0" w:color="auto"/>
              <w:right w:val="single" w:sz="4" w:space="0" w:color="auto"/>
            </w:tcBorders>
            <w:vAlign w:val="center"/>
            <w:hideMark/>
          </w:tcPr>
          <w:p w14:paraId="67F84B9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17,010,316.00</w:t>
            </w:r>
          </w:p>
        </w:tc>
      </w:tr>
      <w:tr w:rsidR="0090345F" w:rsidRPr="00CD413F" w14:paraId="62B9E8F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4B63309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374ADD7A"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`1.6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4E1F710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273F0B7B" w14:textId="7C908485"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38A8388A" w14:textId="4F38E19E"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288DCB38"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26,363,164.09</w:t>
            </w:r>
          </w:p>
        </w:tc>
      </w:tr>
      <w:tr w:rsidR="00FD7A51" w:rsidRPr="00CD413F" w14:paraId="2C955B4C"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112AA8AB" w14:textId="54345B9D"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w:t>
            </w:r>
            <w:proofErr w:type="gramStart"/>
            <w:r w:rsidRPr="00CD413F">
              <w:rPr>
                <w:rFonts w:ascii="Arial Armenian" w:hAnsi="Arial Armenian" w:cs="Arial"/>
                <w:b/>
                <w:bCs/>
                <w:sz w:val="18"/>
                <w:szCs w:val="18"/>
              </w:rPr>
              <w:t>7.</w:t>
            </w:r>
            <w:r w:rsidRPr="00CD413F">
              <w:rPr>
                <w:rFonts w:ascii="Sylfaen" w:hAnsi="Sylfaen" w:cs="Sylfaen"/>
                <w:b/>
                <w:bCs/>
                <w:sz w:val="18"/>
                <w:szCs w:val="18"/>
              </w:rPr>
              <w:t>Կոյուղու</w:t>
            </w:r>
            <w:proofErr w:type="gram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դիտահորերի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վերանորոգում</w:t>
            </w:r>
            <w:proofErr w:type="spellEnd"/>
          </w:p>
        </w:tc>
      </w:tr>
      <w:tr w:rsidR="0090345F" w:rsidRPr="00CD413F" w14:paraId="44C983E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8DC4EC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122</w:t>
            </w:r>
          </w:p>
        </w:tc>
        <w:tc>
          <w:tcPr>
            <w:tcW w:w="2112" w:type="pct"/>
            <w:tcBorders>
              <w:top w:val="nil"/>
              <w:left w:val="nil"/>
              <w:bottom w:val="single" w:sz="4" w:space="0" w:color="auto"/>
              <w:right w:val="single" w:sz="4" w:space="0" w:color="auto"/>
            </w:tcBorders>
            <w:vAlign w:val="center"/>
            <w:hideMark/>
          </w:tcPr>
          <w:p w14:paraId="36C6C57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Դիտահորերի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կազմատում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2914CD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1B3E28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16.000</w:t>
            </w:r>
          </w:p>
        </w:tc>
        <w:tc>
          <w:tcPr>
            <w:tcW w:w="678" w:type="pct"/>
            <w:tcBorders>
              <w:top w:val="nil"/>
              <w:left w:val="nil"/>
              <w:bottom w:val="single" w:sz="4" w:space="0" w:color="auto"/>
              <w:right w:val="single" w:sz="4" w:space="0" w:color="auto"/>
            </w:tcBorders>
            <w:vAlign w:val="center"/>
            <w:hideMark/>
          </w:tcPr>
          <w:p w14:paraId="3A917B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3470.00</w:t>
            </w:r>
          </w:p>
        </w:tc>
        <w:tc>
          <w:tcPr>
            <w:tcW w:w="802" w:type="pct"/>
            <w:tcBorders>
              <w:top w:val="nil"/>
              <w:left w:val="nil"/>
              <w:bottom w:val="single" w:sz="4" w:space="0" w:color="auto"/>
              <w:right w:val="single" w:sz="4" w:space="0" w:color="auto"/>
            </w:tcBorders>
            <w:vAlign w:val="center"/>
            <w:hideMark/>
          </w:tcPr>
          <w:p w14:paraId="7A4BB0C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55,520.00</w:t>
            </w:r>
          </w:p>
        </w:tc>
      </w:tr>
      <w:tr w:rsidR="0090345F" w:rsidRPr="00CD413F" w14:paraId="78657A47"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01D71FC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123</w:t>
            </w:r>
          </w:p>
        </w:tc>
        <w:tc>
          <w:tcPr>
            <w:tcW w:w="2112" w:type="pct"/>
            <w:tcBorders>
              <w:top w:val="nil"/>
              <w:left w:val="nil"/>
              <w:bottom w:val="nil"/>
              <w:right w:val="single" w:sz="4" w:space="0" w:color="auto"/>
            </w:tcBorders>
            <w:vAlign w:val="center"/>
            <w:hideMark/>
          </w:tcPr>
          <w:p w14:paraId="34EBA2E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Դիտահորերի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բարձրացում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միաձույլ</w:t>
            </w:r>
            <w:proofErr w:type="spellEnd"/>
            <w:r w:rsidRPr="00CD413F">
              <w:rPr>
                <w:rFonts w:ascii="Arial Armenian" w:hAnsi="Arial Armenian" w:cs="Arial"/>
                <w:sz w:val="18"/>
                <w:szCs w:val="18"/>
              </w:rPr>
              <w:t xml:space="preserve">  B</w:t>
            </w:r>
            <w:proofErr w:type="gramEnd"/>
            <w:r w:rsidRPr="00CD413F">
              <w:rPr>
                <w:rFonts w:ascii="Arial Armenian" w:hAnsi="Arial Armenian" w:cs="Arial"/>
                <w:sz w:val="18"/>
                <w:szCs w:val="18"/>
              </w:rPr>
              <w:t>15 ¹³ëÇ µ»</w:t>
            </w:r>
            <w:proofErr w:type="spellStart"/>
            <w:r w:rsidRPr="00CD413F">
              <w:rPr>
                <w:rFonts w:ascii="Arial Armenian" w:hAnsi="Arial Armenian" w:cs="Arial"/>
                <w:sz w:val="18"/>
                <w:szCs w:val="18"/>
              </w:rPr>
              <w:t>ïáÝ</w:t>
            </w:r>
            <w:r w:rsidRPr="00CD413F">
              <w:rPr>
                <w:rFonts w:ascii="Sylfaen" w:hAnsi="Sylfaen" w:cs="Sylfaen"/>
                <w:sz w:val="18"/>
                <w:szCs w:val="18"/>
              </w:rPr>
              <w:t>ով</w:t>
            </w:r>
            <w:proofErr w:type="spellEnd"/>
          </w:p>
        </w:tc>
        <w:tc>
          <w:tcPr>
            <w:tcW w:w="461" w:type="pct"/>
            <w:tcBorders>
              <w:top w:val="nil"/>
              <w:left w:val="nil"/>
              <w:bottom w:val="nil"/>
              <w:right w:val="single" w:sz="4" w:space="0" w:color="auto"/>
            </w:tcBorders>
            <w:vAlign w:val="bottom"/>
            <w:hideMark/>
          </w:tcPr>
          <w:p w14:paraId="4ED4A6C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4F0ECF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1.630</w:t>
            </w:r>
          </w:p>
        </w:tc>
        <w:tc>
          <w:tcPr>
            <w:tcW w:w="678" w:type="pct"/>
            <w:tcBorders>
              <w:top w:val="nil"/>
              <w:left w:val="nil"/>
              <w:bottom w:val="single" w:sz="4" w:space="0" w:color="auto"/>
              <w:right w:val="single" w:sz="4" w:space="0" w:color="auto"/>
            </w:tcBorders>
            <w:vAlign w:val="center"/>
            <w:hideMark/>
          </w:tcPr>
          <w:p w14:paraId="0632860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55024.00</w:t>
            </w:r>
          </w:p>
        </w:tc>
        <w:tc>
          <w:tcPr>
            <w:tcW w:w="802" w:type="pct"/>
            <w:tcBorders>
              <w:top w:val="nil"/>
              <w:left w:val="nil"/>
              <w:bottom w:val="single" w:sz="4" w:space="0" w:color="auto"/>
              <w:right w:val="single" w:sz="4" w:space="0" w:color="auto"/>
            </w:tcBorders>
            <w:vAlign w:val="center"/>
            <w:hideMark/>
          </w:tcPr>
          <w:p w14:paraId="5B4B721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89,689.12</w:t>
            </w:r>
          </w:p>
        </w:tc>
      </w:tr>
      <w:tr w:rsidR="0090345F" w:rsidRPr="00CD413F" w14:paraId="0BAA2CA9"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6810FB6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124</w:t>
            </w:r>
          </w:p>
        </w:tc>
        <w:tc>
          <w:tcPr>
            <w:tcW w:w="2112" w:type="pct"/>
            <w:tcBorders>
              <w:top w:val="single" w:sz="4" w:space="0" w:color="auto"/>
              <w:left w:val="nil"/>
              <w:bottom w:val="single" w:sz="4" w:space="0" w:color="auto"/>
              <w:right w:val="single" w:sz="4" w:space="0" w:color="auto"/>
            </w:tcBorders>
            <w:vAlign w:val="center"/>
            <w:hideMark/>
          </w:tcPr>
          <w:p w14:paraId="6E89001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Դիտահորերի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նոր</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1.2*1.2</w:t>
            </w:r>
            <w:r w:rsidRPr="00CD413F">
              <w:rPr>
                <w:rFonts w:ascii="Sylfaen" w:hAnsi="Sylfaen" w:cs="Sylfaen"/>
                <w:sz w:val="18"/>
                <w:szCs w:val="18"/>
              </w:rPr>
              <w:t>մ</w:t>
            </w:r>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single" w:sz="4" w:space="0" w:color="auto"/>
              <w:left w:val="nil"/>
              <w:bottom w:val="single" w:sz="4" w:space="0" w:color="auto"/>
              <w:right w:val="single" w:sz="4" w:space="0" w:color="auto"/>
            </w:tcBorders>
            <w:vAlign w:val="bottom"/>
            <w:hideMark/>
          </w:tcPr>
          <w:p w14:paraId="18D49D17"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single" w:sz="4" w:space="0" w:color="auto"/>
              <w:left w:val="nil"/>
              <w:bottom w:val="single" w:sz="4" w:space="0" w:color="auto"/>
              <w:right w:val="single" w:sz="4" w:space="0" w:color="auto"/>
            </w:tcBorders>
            <w:vAlign w:val="center"/>
            <w:hideMark/>
          </w:tcPr>
          <w:p w14:paraId="2F9B3A3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16.000</w:t>
            </w:r>
          </w:p>
        </w:tc>
        <w:tc>
          <w:tcPr>
            <w:tcW w:w="678" w:type="pct"/>
            <w:tcBorders>
              <w:top w:val="nil"/>
              <w:left w:val="nil"/>
              <w:bottom w:val="single" w:sz="4" w:space="0" w:color="auto"/>
              <w:right w:val="single" w:sz="4" w:space="0" w:color="auto"/>
            </w:tcBorders>
            <w:vAlign w:val="center"/>
            <w:hideMark/>
          </w:tcPr>
          <w:p w14:paraId="71155F6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125416.00</w:t>
            </w:r>
          </w:p>
        </w:tc>
        <w:tc>
          <w:tcPr>
            <w:tcW w:w="802" w:type="pct"/>
            <w:tcBorders>
              <w:top w:val="nil"/>
              <w:left w:val="nil"/>
              <w:bottom w:val="single" w:sz="4" w:space="0" w:color="auto"/>
              <w:right w:val="single" w:sz="4" w:space="0" w:color="auto"/>
            </w:tcBorders>
            <w:vAlign w:val="center"/>
            <w:hideMark/>
          </w:tcPr>
          <w:p w14:paraId="5BF9727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2,006,656.00</w:t>
            </w:r>
          </w:p>
        </w:tc>
      </w:tr>
      <w:tr w:rsidR="0090345F" w:rsidRPr="00CD413F" w14:paraId="53C2350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A7FFD8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125</w:t>
            </w:r>
          </w:p>
        </w:tc>
        <w:tc>
          <w:tcPr>
            <w:tcW w:w="2112" w:type="pct"/>
            <w:tcBorders>
              <w:top w:val="nil"/>
              <w:left w:val="nil"/>
              <w:bottom w:val="single" w:sz="4" w:space="0" w:color="auto"/>
              <w:right w:val="single" w:sz="4" w:space="0" w:color="auto"/>
            </w:tcBorders>
            <w:vAlign w:val="center"/>
            <w:hideMark/>
          </w:tcPr>
          <w:p w14:paraId="3B2EDFD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Թուջե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մտոցի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մոնտաժում</w:t>
            </w:r>
            <w:proofErr w:type="spellEnd"/>
            <w:r w:rsidRPr="00CD413F">
              <w:rPr>
                <w:rFonts w:ascii="Arial Armenian" w:hAnsi="Arial Armenian" w:cs="Arial"/>
                <w:sz w:val="18"/>
                <w:szCs w:val="18"/>
              </w:rPr>
              <w:t xml:space="preserve">    d 600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104F12B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448E43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16.000</w:t>
            </w:r>
          </w:p>
        </w:tc>
        <w:tc>
          <w:tcPr>
            <w:tcW w:w="678" w:type="pct"/>
            <w:tcBorders>
              <w:top w:val="nil"/>
              <w:left w:val="nil"/>
              <w:bottom w:val="single" w:sz="4" w:space="0" w:color="auto"/>
              <w:right w:val="single" w:sz="4" w:space="0" w:color="auto"/>
            </w:tcBorders>
            <w:vAlign w:val="center"/>
            <w:hideMark/>
          </w:tcPr>
          <w:p w14:paraId="20C2A4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148418.00</w:t>
            </w:r>
          </w:p>
        </w:tc>
        <w:tc>
          <w:tcPr>
            <w:tcW w:w="802" w:type="pct"/>
            <w:tcBorders>
              <w:top w:val="nil"/>
              <w:left w:val="nil"/>
              <w:bottom w:val="single" w:sz="4" w:space="0" w:color="auto"/>
              <w:right w:val="single" w:sz="4" w:space="0" w:color="auto"/>
            </w:tcBorders>
            <w:vAlign w:val="center"/>
            <w:hideMark/>
          </w:tcPr>
          <w:p w14:paraId="662FD31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2,374,688.00</w:t>
            </w:r>
          </w:p>
        </w:tc>
      </w:tr>
      <w:tr w:rsidR="0090345F" w:rsidRPr="00CD413F" w14:paraId="68BB2DD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5C7A452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59BBFF06"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`1.7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1C336DD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7C0875DD" w14:textId="77AB817B"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6B9E8D0E" w14:textId="099337A9"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3C962FF9"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4,526,553.12</w:t>
            </w:r>
          </w:p>
        </w:tc>
      </w:tr>
      <w:tr w:rsidR="00FD7A51" w:rsidRPr="00CD413F" w14:paraId="48239412"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6FDB38EB"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1.8. </w:t>
            </w:r>
            <w:proofErr w:type="spellStart"/>
            <w:r w:rsidRPr="00CD413F">
              <w:rPr>
                <w:rFonts w:ascii="Sylfaen" w:hAnsi="Sylfaen" w:cs="Sylfaen"/>
                <w:b/>
                <w:bCs/>
                <w:sz w:val="18"/>
                <w:szCs w:val="18"/>
              </w:rPr>
              <w:t>Սիզամարգեր</w:t>
            </w:r>
            <w:proofErr w:type="spellEnd"/>
            <w:r w:rsidRPr="00CD413F">
              <w:rPr>
                <w:rFonts w:ascii="Arial Armenian" w:hAnsi="Arial Armenian" w:cs="Arial"/>
                <w:b/>
                <w:bCs/>
                <w:sz w:val="18"/>
                <w:szCs w:val="18"/>
              </w:rPr>
              <w:t xml:space="preserve"> </w:t>
            </w:r>
            <w:r w:rsidRPr="00CD413F">
              <w:rPr>
                <w:rFonts w:ascii="Sylfaen" w:hAnsi="Sylfaen" w:cs="Sylfaen"/>
                <w:b/>
                <w:bCs/>
                <w:sz w:val="18"/>
                <w:szCs w:val="18"/>
              </w:rPr>
              <w:t>և</w:t>
            </w:r>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բնաբաժակներ</w:t>
            </w:r>
            <w:proofErr w:type="spellEnd"/>
          </w:p>
        </w:tc>
      </w:tr>
      <w:tr w:rsidR="0090345F" w:rsidRPr="00CD413F" w14:paraId="256A9902"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17F4446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126</w:t>
            </w:r>
          </w:p>
        </w:tc>
        <w:tc>
          <w:tcPr>
            <w:tcW w:w="2112" w:type="pct"/>
            <w:tcBorders>
              <w:top w:val="nil"/>
              <w:left w:val="nil"/>
              <w:bottom w:val="nil"/>
              <w:right w:val="single" w:sz="4" w:space="0" w:color="auto"/>
            </w:tcBorders>
            <w:vAlign w:val="center"/>
            <w:hideMark/>
          </w:tcPr>
          <w:p w14:paraId="10F07F9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150x200ÙÙ »½ñ³ù³ñ»ñÇ ï»Õ³¹ñáõÙ </w:t>
            </w:r>
            <w:proofErr w:type="spellStart"/>
            <w:r w:rsidRPr="00CD413F">
              <w:rPr>
                <w:rFonts w:ascii="Arial Armenian" w:hAnsi="Arial Armenian" w:cs="Arial"/>
                <w:sz w:val="18"/>
                <w:szCs w:val="18"/>
              </w:rPr>
              <w:t>ÑÇÙù»ñÇ</w:t>
            </w:r>
            <w:proofErr w:type="spellEnd"/>
            <w:r w:rsidRPr="00CD413F">
              <w:rPr>
                <w:rFonts w:ascii="Arial Armenian" w:hAnsi="Arial Armenian" w:cs="Arial"/>
                <w:sz w:val="18"/>
                <w:szCs w:val="18"/>
              </w:rPr>
              <w:t xml:space="preserve"> å³ïñ³ëïáõÙáí  </w:t>
            </w:r>
          </w:p>
        </w:tc>
        <w:tc>
          <w:tcPr>
            <w:tcW w:w="461" w:type="pct"/>
            <w:tcBorders>
              <w:top w:val="nil"/>
              <w:left w:val="nil"/>
              <w:bottom w:val="nil"/>
              <w:right w:val="single" w:sz="4" w:space="0" w:color="auto"/>
            </w:tcBorders>
            <w:vAlign w:val="bottom"/>
            <w:hideMark/>
          </w:tcPr>
          <w:p w14:paraId="755C178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nil"/>
              <w:right w:val="single" w:sz="4" w:space="0" w:color="auto"/>
            </w:tcBorders>
            <w:vAlign w:val="center"/>
            <w:hideMark/>
          </w:tcPr>
          <w:p w14:paraId="68FF750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22.200</w:t>
            </w:r>
          </w:p>
        </w:tc>
        <w:tc>
          <w:tcPr>
            <w:tcW w:w="678" w:type="pct"/>
            <w:tcBorders>
              <w:top w:val="nil"/>
              <w:left w:val="nil"/>
              <w:bottom w:val="single" w:sz="4" w:space="0" w:color="auto"/>
              <w:right w:val="single" w:sz="4" w:space="0" w:color="auto"/>
            </w:tcBorders>
            <w:vAlign w:val="center"/>
            <w:hideMark/>
          </w:tcPr>
          <w:p w14:paraId="2B3A59D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10845.00</w:t>
            </w:r>
          </w:p>
        </w:tc>
        <w:tc>
          <w:tcPr>
            <w:tcW w:w="802" w:type="pct"/>
            <w:tcBorders>
              <w:top w:val="nil"/>
              <w:left w:val="nil"/>
              <w:bottom w:val="single" w:sz="4" w:space="0" w:color="auto"/>
              <w:right w:val="single" w:sz="4" w:space="0" w:color="auto"/>
            </w:tcBorders>
            <w:vAlign w:val="center"/>
            <w:hideMark/>
          </w:tcPr>
          <w:p w14:paraId="7895C9C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240,759.00</w:t>
            </w:r>
          </w:p>
        </w:tc>
      </w:tr>
      <w:tr w:rsidR="0090345F" w:rsidRPr="00CD413F" w14:paraId="6CB7721C"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057CA0B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128</w:t>
            </w:r>
          </w:p>
        </w:tc>
        <w:tc>
          <w:tcPr>
            <w:tcW w:w="2112" w:type="pct"/>
            <w:tcBorders>
              <w:top w:val="single" w:sz="4" w:space="0" w:color="auto"/>
              <w:left w:val="nil"/>
              <w:bottom w:val="nil"/>
              <w:right w:val="single" w:sz="4" w:space="0" w:color="auto"/>
            </w:tcBorders>
            <w:vAlign w:val="center"/>
            <w:hideMark/>
          </w:tcPr>
          <w:p w14:paraId="192F69A6"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100</w:t>
            </w:r>
            <w:proofErr w:type="gramEnd"/>
            <w:r w:rsidRPr="00CD413F">
              <w:rPr>
                <w:rFonts w:ascii="Arial Armenian" w:hAnsi="Arial Armenian" w:cs="Arial"/>
                <w:sz w:val="18"/>
                <w:szCs w:val="18"/>
              </w:rPr>
              <w:t xml:space="preserve">x200ÙÙ »½ñ³ù³ñ»ñÇ ï»Õ³¹ñáõÙ </w:t>
            </w:r>
            <w:proofErr w:type="spellStart"/>
            <w:r w:rsidRPr="00CD413F">
              <w:rPr>
                <w:rFonts w:ascii="Arial Armenian" w:hAnsi="Arial Armenian" w:cs="Arial"/>
                <w:sz w:val="18"/>
                <w:szCs w:val="18"/>
              </w:rPr>
              <w:t>ÑÇÙù»ñÇ</w:t>
            </w:r>
            <w:proofErr w:type="spellEnd"/>
            <w:r w:rsidRPr="00CD413F">
              <w:rPr>
                <w:rFonts w:ascii="Arial Armenian" w:hAnsi="Arial Armenian" w:cs="Arial"/>
                <w:sz w:val="18"/>
                <w:szCs w:val="18"/>
              </w:rPr>
              <w:t xml:space="preserve"> å³ïñ³ëïáõÙáí </w:t>
            </w:r>
          </w:p>
        </w:tc>
        <w:tc>
          <w:tcPr>
            <w:tcW w:w="461" w:type="pct"/>
            <w:tcBorders>
              <w:top w:val="single" w:sz="4" w:space="0" w:color="auto"/>
              <w:left w:val="nil"/>
              <w:bottom w:val="nil"/>
              <w:right w:val="single" w:sz="4" w:space="0" w:color="auto"/>
            </w:tcBorders>
            <w:vAlign w:val="bottom"/>
            <w:hideMark/>
          </w:tcPr>
          <w:p w14:paraId="4AF4C9D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single" w:sz="4" w:space="0" w:color="auto"/>
              <w:left w:val="nil"/>
              <w:bottom w:val="nil"/>
              <w:right w:val="single" w:sz="4" w:space="0" w:color="auto"/>
            </w:tcBorders>
            <w:vAlign w:val="center"/>
            <w:hideMark/>
          </w:tcPr>
          <w:p w14:paraId="2BF104D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97.800</w:t>
            </w:r>
          </w:p>
        </w:tc>
        <w:tc>
          <w:tcPr>
            <w:tcW w:w="678" w:type="pct"/>
            <w:tcBorders>
              <w:top w:val="nil"/>
              <w:left w:val="nil"/>
              <w:bottom w:val="single" w:sz="4" w:space="0" w:color="auto"/>
              <w:right w:val="single" w:sz="4" w:space="0" w:color="auto"/>
            </w:tcBorders>
            <w:vAlign w:val="center"/>
            <w:hideMark/>
          </w:tcPr>
          <w:p w14:paraId="585398F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10113.00</w:t>
            </w:r>
          </w:p>
        </w:tc>
        <w:tc>
          <w:tcPr>
            <w:tcW w:w="802" w:type="pct"/>
            <w:tcBorders>
              <w:top w:val="nil"/>
              <w:left w:val="nil"/>
              <w:bottom w:val="single" w:sz="4" w:space="0" w:color="auto"/>
              <w:right w:val="single" w:sz="4" w:space="0" w:color="auto"/>
            </w:tcBorders>
            <w:vAlign w:val="center"/>
            <w:hideMark/>
          </w:tcPr>
          <w:p w14:paraId="1A2085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989,051.40</w:t>
            </w:r>
          </w:p>
        </w:tc>
      </w:tr>
      <w:tr w:rsidR="0090345F" w:rsidRPr="00CD413F" w14:paraId="2435D269"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54A17CD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129</w:t>
            </w:r>
          </w:p>
        </w:tc>
        <w:tc>
          <w:tcPr>
            <w:tcW w:w="2112" w:type="pct"/>
            <w:tcBorders>
              <w:top w:val="single" w:sz="4" w:space="0" w:color="auto"/>
              <w:left w:val="nil"/>
              <w:bottom w:val="single" w:sz="4" w:space="0" w:color="auto"/>
              <w:right w:val="single" w:sz="4" w:space="0" w:color="auto"/>
            </w:tcBorders>
            <w:vAlign w:val="center"/>
            <w:hideMark/>
          </w:tcPr>
          <w:p w14:paraId="523EB72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Բուսական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մշակում</w:t>
            </w:r>
            <w:proofErr w:type="spellEnd"/>
            <w:r w:rsidRPr="00CD413F">
              <w:rPr>
                <w:rFonts w:ascii="Arial Armenian" w:hAnsi="Arial Armenian" w:cs="Arial"/>
                <w:sz w:val="18"/>
                <w:szCs w:val="18"/>
              </w:rPr>
              <w:t xml:space="preserve">   0.5Ù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ÇÝùÝ³Ã³÷Ç</w:t>
            </w:r>
            <w:r w:rsidRPr="00CD413F">
              <w:rPr>
                <w:rFonts w:ascii="Arial Armenian" w:hAnsi="Arial Armenian" w:cs="Arial"/>
                <w:sz w:val="18"/>
                <w:szCs w:val="18"/>
              </w:rPr>
              <w:t xml:space="preserve"> </w:t>
            </w:r>
            <w:r w:rsidRPr="00CD413F">
              <w:rPr>
                <w:rFonts w:ascii="Arial Armenian" w:hAnsi="Arial Armenian" w:cs="Arial Armenian"/>
                <w:sz w:val="18"/>
                <w:szCs w:val="18"/>
              </w:rPr>
              <w:t>íñ</w:t>
            </w:r>
            <w:r w:rsidRPr="00CD413F">
              <w:rPr>
                <w:rFonts w:ascii="Arial Armenian" w:hAnsi="Arial Armenian" w:cs="Arial"/>
                <w:sz w:val="18"/>
                <w:szCs w:val="18"/>
              </w:rPr>
              <w:t>³</w:t>
            </w:r>
          </w:p>
        </w:tc>
        <w:tc>
          <w:tcPr>
            <w:tcW w:w="461" w:type="pct"/>
            <w:tcBorders>
              <w:top w:val="single" w:sz="4" w:space="0" w:color="auto"/>
              <w:left w:val="nil"/>
              <w:bottom w:val="single" w:sz="4" w:space="0" w:color="auto"/>
              <w:right w:val="single" w:sz="4" w:space="0" w:color="auto"/>
            </w:tcBorders>
            <w:vAlign w:val="bottom"/>
            <w:hideMark/>
          </w:tcPr>
          <w:p w14:paraId="4B04D00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single" w:sz="4" w:space="0" w:color="auto"/>
              <w:right w:val="single" w:sz="4" w:space="0" w:color="auto"/>
            </w:tcBorders>
            <w:vAlign w:val="center"/>
            <w:hideMark/>
          </w:tcPr>
          <w:p w14:paraId="12AD37E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19.560</w:t>
            </w:r>
          </w:p>
        </w:tc>
        <w:tc>
          <w:tcPr>
            <w:tcW w:w="678" w:type="pct"/>
            <w:tcBorders>
              <w:top w:val="nil"/>
              <w:left w:val="nil"/>
              <w:bottom w:val="single" w:sz="4" w:space="0" w:color="auto"/>
              <w:right w:val="single" w:sz="4" w:space="0" w:color="auto"/>
            </w:tcBorders>
            <w:vAlign w:val="center"/>
            <w:hideMark/>
          </w:tcPr>
          <w:p w14:paraId="1A460B2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0C25E10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11,305.68</w:t>
            </w:r>
          </w:p>
        </w:tc>
      </w:tr>
      <w:tr w:rsidR="0090345F" w:rsidRPr="00CD413F" w14:paraId="500FE7E9"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3FD5C0F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130</w:t>
            </w:r>
          </w:p>
        </w:tc>
        <w:tc>
          <w:tcPr>
            <w:tcW w:w="2112" w:type="pct"/>
            <w:tcBorders>
              <w:top w:val="nil"/>
              <w:left w:val="nil"/>
              <w:bottom w:val="single" w:sz="4" w:space="0" w:color="auto"/>
              <w:right w:val="single" w:sz="4" w:space="0" w:color="auto"/>
            </w:tcBorders>
            <w:vAlign w:val="center"/>
            <w:hideMark/>
          </w:tcPr>
          <w:p w14:paraId="06588DC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Բուսահողի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9</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շինարարություն</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E43370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3A1C79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21.520</w:t>
            </w:r>
          </w:p>
        </w:tc>
        <w:tc>
          <w:tcPr>
            <w:tcW w:w="678" w:type="pct"/>
            <w:tcBorders>
              <w:top w:val="nil"/>
              <w:left w:val="nil"/>
              <w:bottom w:val="single" w:sz="4" w:space="0" w:color="auto"/>
              <w:right w:val="single" w:sz="4" w:space="0" w:color="auto"/>
            </w:tcBorders>
            <w:vAlign w:val="center"/>
            <w:hideMark/>
          </w:tcPr>
          <w:p w14:paraId="307244A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2814.00</w:t>
            </w:r>
          </w:p>
        </w:tc>
        <w:tc>
          <w:tcPr>
            <w:tcW w:w="802" w:type="pct"/>
            <w:tcBorders>
              <w:top w:val="nil"/>
              <w:left w:val="nil"/>
              <w:bottom w:val="single" w:sz="4" w:space="0" w:color="auto"/>
              <w:right w:val="single" w:sz="4" w:space="0" w:color="auto"/>
            </w:tcBorders>
            <w:vAlign w:val="center"/>
            <w:hideMark/>
          </w:tcPr>
          <w:p w14:paraId="2AC12E0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60,557.28</w:t>
            </w:r>
          </w:p>
        </w:tc>
      </w:tr>
      <w:tr w:rsidR="0090345F" w:rsidRPr="00CD413F" w14:paraId="2D3321EF"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0D40AAE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131</w:t>
            </w:r>
          </w:p>
        </w:tc>
        <w:tc>
          <w:tcPr>
            <w:tcW w:w="2112" w:type="pct"/>
            <w:tcBorders>
              <w:top w:val="nil"/>
              <w:left w:val="nil"/>
              <w:bottom w:val="single" w:sz="4" w:space="0" w:color="auto"/>
              <w:right w:val="single" w:sz="4" w:space="0" w:color="auto"/>
            </w:tcBorders>
            <w:vAlign w:val="center"/>
            <w:hideMark/>
          </w:tcPr>
          <w:p w14:paraId="04E9A19D"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Êáï³Í³ÍÏáõÛÃÇ ï³Ï µáõë³ÑáÕÇ </w:t>
            </w:r>
            <w:proofErr w:type="spellStart"/>
            <w:r w:rsidRPr="00CD413F">
              <w:rPr>
                <w:rFonts w:ascii="Arial Armenian" w:hAnsi="Arial Armenian" w:cs="Arial"/>
                <w:sz w:val="18"/>
                <w:szCs w:val="18"/>
              </w:rPr>
              <w:t>ß»ñïÇ</w:t>
            </w:r>
            <w:proofErr w:type="spellEnd"/>
            <w:r w:rsidRPr="00CD413F">
              <w:rPr>
                <w:rFonts w:ascii="Arial Armenian" w:hAnsi="Arial Armenian" w:cs="Arial"/>
                <w:sz w:val="18"/>
                <w:szCs w:val="18"/>
              </w:rPr>
              <w:t xml:space="preserve"> ÷</w:t>
            </w:r>
            <w:proofErr w:type="spellStart"/>
            <w:proofErr w:type="gram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10</w:t>
            </w:r>
            <w:proofErr w:type="gramEnd"/>
            <w:r w:rsidRPr="00CD413F">
              <w:rPr>
                <w:rFonts w:ascii="Arial Armenian" w:hAnsi="Arial Armenian" w:cs="Arial"/>
                <w:sz w:val="18"/>
                <w:szCs w:val="18"/>
              </w:rPr>
              <w:t>ëÙ Ñ³ëïáõÃÛ³Ùµ</w:t>
            </w:r>
          </w:p>
        </w:tc>
        <w:tc>
          <w:tcPr>
            <w:tcW w:w="461" w:type="pct"/>
            <w:tcBorders>
              <w:top w:val="nil"/>
              <w:left w:val="nil"/>
              <w:bottom w:val="single" w:sz="4" w:space="0" w:color="auto"/>
              <w:right w:val="single" w:sz="4" w:space="0" w:color="auto"/>
            </w:tcBorders>
            <w:vAlign w:val="bottom"/>
            <w:hideMark/>
          </w:tcPr>
          <w:p w14:paraId="11E9A5E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4B8E6C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26.600</w:t>
            </w:r>
          </w:p>
        </w:tc>
        <w:tc>
          <w:tcPr>
            <w:tcW w:w="678" w:type="pct"/>
            <w:tcBorders>
              <w:top w:val="nil"/>
              <w:left w:val="nil"/>
              <w:bottom w:val="single" w:sz="4" w:space="0" w:color="auto"/>
              <w:right w:val="single" w:sz="4" w:space="0" w:color="auto"/>
            </w:tcBorders>
            <w:vAlign w:val="center"/>
            <w:hideMark/>
          </w:tcPr>
          <w:p w14:paraId="31EB256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565.00</w:t>
            </w:r>
          </w:p>
        </w:tc>
        <w:tc>
          <w:tcPr>
            <w:tcW w:w="802" w:type="pct"/>
            <w:tcBorders>
              <w:top w:val="nil"/>
              <w:left w:val="nil"/>
              <w:bottom w:val="single" w:sz="4" w:space="0" w:color="auto"/>
              <w:right w:val="single" w:sz="4" w:space="0" w:color="auto"/>
            </w:tcBorders>
            <w:vAlign w:val="center"/>
            <w:hideMark/>
          </w:tcPr>
          <w:p w14:paraId="2507898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15,029.00</w:t>
            </w:r>
          </w:p>
        </w:tc>
      </w:tr>
      <w:tr w:rsidR="0090345F" w:rsidRPr="00CD413F" w14:paraId="5F1A7CE0"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1DA9A24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132</w:t>
            </w:r>
          </w:p>
        </w:tc>
        <w:tc>
          <w:tcPr>
            <w:tcW w:w="2112" w:type="pct"/>
            <w:tcBorders>
              <w:top w:val="nil"/>
              <w:left w:val="nil"/>
              <w:bottom w:val="single" w:sz="4" w:space="0" w:color="auto"/>
              <w:right w:val="single" w:sz="4" w:space="0" w:color="auto"/>
            </w:tcBorders>
            <w:vAlign w:val="center"/>
            <w:hideMark/>
          </w:tcPr>
          <w:p w14:paraId="0FC2FFBF"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Êáï³Í³ÍÏáõÛÃÇ ï³Ï µáõë³ÑáÕÇ </w:t>
            </w:r>
            <w:proofErr w:type="spellStart"/>
            <w:r w:rsidRPr="00CD413F">
              <w:rPr>
                <w:rFonts w:ascii="Arial Armenian" w:hAnsi="Arial Armenian" w:cs="Arial"/>
                <w:sz w:val="18"/>
                <w:szCs w:val="18"/>
              </w:rPr>
              <w:t>ß»ñïÇ</w:t>
            </w:r>
            <w:proofErr w:type="spellEnd"/>
            <w:r w:rsidRPr="00CD413F">
              <w:rPr>
                <w:rFonts w:ascii="Arial Armenian" w:hAnsi="Arial Armenian" w:cs="Arial"/>
                <w:sz w:val="18"/>
                <w:szCs w:val="18"/>
              </w:rPr>
              <w:t xml:space="preserve"> ÷</w:t>
            </w:r>
            <w:proofErr w:type="spellStart"/>
            <w:proofErr w:type="gram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20</w:t>
            </w:r>
            <w:proofErr w:type="gramEnd"/>
            <w:r w:rsidRPr="00CD413F">
              <w:rPr>
                <w:rFonts w:ascii="Arial Armenian" w:hAnsi="Arial Armenian" w:cs="Arial"/>
                <w:sz w:val="18"/>
                <w:szCs w:val="18"/>
              </w:rPr>
              <w:t>ëÙ Ñ³ëïáõÃÛ³Ùµ</w:t>
            </w:r>
          </w:p>
        </w:tc>
        <w:tc>
          <w:tcPr>
            <w:tcW w:w="461" w:type="pct"/>
            <w:tcBorders>
              <w:top w:val="nil"/>
              <w:left w:val="nil"/>
              <w:bottom w:val="single" w:sz="4" w:space="0" w:color="auto"/>
              <w:right w:val="single" w:sz="4" w:space="0" w:color="auto"/>
            </w:tcBorders>
            <w:vAlign w:val="bottom"/>
            <w:hideMark/>
          </w:tcPr>
          <w:p w14:paraId="46D9EB3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3121C35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84.400</w:t>
            </w:r>
          </w:p>
        </w:tc>
        <w:tc>
          <w:tcPr>
            <w:tcW w:w="678" w:type="pct"/>
            <w:tcBorders>
              <w:top w:val="nil"/>
              <w:left w:val="nil"/>
              <w:bottom w:val="single" w:sz="4" w:space="0" w:color="auto"/>
              <w:right w:val="single" w:sz="4" w:space="0" w:color="auto"/>
            </w:tcBorders>
            <w:vAlign w:val="center"/>
            <w:hideMark/>
          </w:tcPr>
          <w:p w14:paraId="774F03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707.00</w:t>
            </w:r>
          </w:p>
        </w:tc>
        <w:tc>
          <w:tcPr>
            <w:tcW w:w="802" w:type="pct"/>
            <w:tcBorders>
              <w:top w:val="nil"/>
              <w:left w:val="nil"/>
              <w:bottom w:val="single" w:sz="4" w:space="0" w:color="auto"/>
              <w:right w:val="single" w:sz="4" w:space="0" w:color="auto"/>
            </w:tcBorders>
            <w:vAlign w:val="center"/>
            <w:hideMark/>
          </w:tcPr>
          <w:p w14:paraId="2D5634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59,670.80</w:t>
            </w:r>
          </w:p>
        </w:tc>
      </w:tr>
      <w:tr w:rsidR="0090345F" w:rsidRPr="00CD413F" w14:paraId="5FBFB216"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163581A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133</w:t>
            </w:r>
          </w:p>
        </w:tc>
        <w:tc>
          <w:tcPr>
            <w:tcW w:w="2112" w:type="pct"/>
            <w:tcBorders>
              <w:top w:val="nil"/>
              <w:left w:val="nil"/>
              <w:bottom w:val="single" w:sz="4" w:space="0" w:color="auto"/>
              <w:right w:val="single" w:sz="4" w:space="0" w:color="auto"/>
            </w:tcBorders>
            <w:vAlign w:val="center"/>
            <w:hideMark/>
          </w:tcPr>
          <w:p w14:paraId="1DBAD8AE"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Êáï³Í³</w:t>
            </w:r>
            <w:proofErr w:type="gramStart"/>
            <w:r w:rsidRPr="00CD413F">
              <w:rPr>
                <w:rFonts w:ascii="Arial Armenian" w:hAnsi="Arial Armenian" w:cs="Arial"/>
                <w:sz w:val="18"/>
                <w:szCs w:val="18"/>
              </w:rPr>
              <w:t>ÍÏáõÛÃÇ  ÷</w:t>
            </w:r>
            <w:proofErr w:type="spellStart"/>
            <w:proofErr w:type="gramEnd"/>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41740D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2B2013D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111.000</w:t>
            </w:r>
          </w:p>
        </w:tc>
        <w:tc>
          <w:tcPr>
            <w:tcW w:w="678" w:type="pct"/>
            <w:tcBorders>
              <w:top w:val="nil"/>
              <w:left w:val="nil"/>
              <w:bottom w:val="single" w:sz="4" w:space="0" w:color="auto"/>
              <w:right w:val="single" w:sz="4" w:space="0" w:color="auto"/>
            </w:tcBorders>
            <w:vAlign w:val="center"/>
            <w:hideMark/>
          </w:tcPr>
          <w:p w14:paraId="08A6B3E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167.00</w:t>
            </w:r>
          </w:p>
        </w:tc>
        <w:tc>
          <w:tcPr>
            <w:tcW w:w="802" w:type="pct"/>
            <w:tcBorders>
              <w:top w:val="nil"/>
              <w:left w:val="nil"/>
              <w:bottom w:val="single" w:sz="4" w:space="0" w:color="auto"/>
              <w:right w:val="single" w:sz="4" w:space="0" w:color="auto"/>
            </w:tcBorders>
            <w:vAlign w:val="center"/>
            <w:hideMark/>
          </w:tcPr>
          <w:p w14:paraId="7E500AE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18,537.00</w:t>
            </w:r>
          </w:p>
        </w:tc>
      </w:tr>
      <w:tr w:rsidR="0090345F" w:rsidRPr="00CD413F" w14:paraId="380C68FD"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hideMark/>
          </w:tcPr>
          <w:p w14:paraId="581FD23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57D0EBE9"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`1.8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04F7389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1B43B940" w14:textId="6FCAF821"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10269A67" w14:textId="589DEA7F"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33FE2634"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1,394,910.16</w:t>
            </w:r>
          </w:p>
        </w:tc>
      </w:tr>
      <w:tr w:rsidR="00FD7A51" w:rsidRPr="00CD413F" w14:paraId="4911EAE9"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4F24926B"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w:t>
            </w:r>
            <w:proofErr w:type="gramStart"/>
            <w:r w:rsidRPr="00CD413F">
              <w:rPr>
                <w:rFonts w:ascii="Arial Armenian" w:hAnsi="Arial Armenian" w:cs="Arial"/>
                <w:b/>
                <w:bCs/>
                <w:sz w:val="18"/>
                <w:szCs w:val="18"/>
              </w:rPr>
              <w:t>9.</w:t>
            </w:r>
            <w:r w:rsidRPr="00CD413F">
              <w:rPr>
                <w:rFonts w:ascii="Sylfaen" w:hAnsi="Sylfaen" w:cs="Sylfaen"/>
                <w:b/>
                <w:bCs/>
                <w:sz w:val="18"/>
                <w:szCs w:val="18"/>
              </w:rPr>
              <w:t>Մետաղական</w:t>
            </w:r>
            <w:proofErr w:type="gram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բազրիք</w:t>
            </w:r>
            <w:proofErr w:type="spellEnd"/>
          </w:p>
        </w:tc>
      </w:tr>
      <w:tr w:rsidR="0090345F" w:rsidRPr="00CD413F" w14:paraId="57FC8C4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F6DD6E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134</w:t>
            </w:r>
          </w:p>
        </w:tc>
        <w:tc>
          <w:tcPr>
            <w:tcW w:w="2112" w:type="pct"/>
            <w:tcBorders>
              <w:top w:val="nil"/>
              <w:left w:val="nil"/>
              <w:bottom w:val="single" w:sz="4" w:space="0" w:color="auto"/>
              <w:right w:val="single" w:sz="4" w:space="0" w:color="auto"/>
            </w:tcBorders>
            <w:vAlign w:val="center"/>
            <w:hideMark/>
          </w:tcPr>
          <w:p w14:paraId="43D9D86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Երկկողմանի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բազրիքների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74F864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0DF986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0.508</w:t>
            </w:r>
          </w:p>
        </w:tc>
        <w:tc>
          <w:tcPr>
            <w:tcW w:w="678" w:type="pct"/>
            <w:tcBorders>
              <w:top w:val="nil"/>
              <w:left w:val="nil"/>
              <w:bottom w:val="single" w:sz="4" w:space="0" w:color="auto"/>
              <w:right w:val="single" w:sz="4" w:space="0" w:color="auto"/>
            </w:tcBorders>
            <w:vAlign w:val="center"/>
            <w:hideMark/>
          </w:tcPr>
          <w:p w14:paraId="7CE77B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711350.00</w:t>
            </w:r>
          </w:p>
        </w:tc>
        <w:tc>
          <w:tcPr>
            <w:tcW w:w="802" w:type="pct"/>
            <w:tcBorders>
              <w:top w:val="nil"/>
              <w:left w:val="nil"/>
              <w:bottom w:val="single" w:sz="4" w:space="0" w:color="auto"/>
              <w:right w:val="single" w:sz="4" w:space="0" w:color="auto"/>
            </w:tcBorders>
            <w:vAlign w:val="center"/>
            <w:hideMark/>
          </w:tcPr>
          <w:p w14:paraId="5783025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361,365.80</w:t>
            </w:r>
          </w:p>
        </w:tc>
      </w:tr>
      <w:tr w:rsidR="0090345F" w:rsidRPr="00CD413F" w14:paraId="4713781F"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0E9D879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135</w:t>
            </w:r>
          </w:p>
        </w:tc>
        <w:tc>
          <w:tcPr>
            <w:tcW w:w="2112" w:type="pct"/>
            <w:tcBorders>
              <w:top w:val="nil"/>
              <w:left w:val="nil"/>
              <w:bottom w:val="nil"/>
              <w:right w:val="single" w:sz="4" w:space="0" w:color="auto"/>
            </w:tcBorders>
            <w:vAlign w:val="center"/>
            <w:hideMark/>
          </w:tcPr>
          <w:p w14:paraId="4C683806"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բազրիքների</w:t>
            </w:r>
            <w:proofErr w:type="spellEnd"/>
            <w:proofErr w:type="gram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Ý»ñÏáõÙ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երկու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երես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նախաներկումով</w:t>
            </w:r>
            <w:proofErr w:type="spellEnd"/>
            <w:r w:rsidRPr="00CD413F">
              <w:rPr>
                <w:rFonts w:ascii="Arial Armenian" w:hAnsi="Arial Armenian" w:cs="Arial"/>
                <w:sz w:val="18"/>
                <w:szCs w:val="18"/>
              </w:rPr>
              <w:t xml:space="preserve">   </w:t>
            </w:r>
          </w:p>
        </w:tc>
        <w:tc>
          <w:tcPr>
            <w:tcW w:w="461" w:type="pct"/>
            <w:tcBorders>
              <w:top w:val="nil"/>
              <w:left w:val="nil"/>
              <w:bottom w:val="nil"/>
              <w:right w:val="single" w:sz="4" w:space="0" w:color="auto"/>
            </w:tcBorders>
            <w:vAlign w:val="bottom"/>
            <w:hideMark/>
          </w:tcPr>
          <w:p w14:paraId="553A1B8A" w14:textId="77777777" w:rsidR="00FD7A51" w:rsidRPr="00CD413F" w:rsidRDefault="00FD7A51" w:rsidP="002F1890">
            <w:pPr>
              <w:jc w:val="center"/>
              <w:rPr>
                <w:rFonts w:ascii="Arial Armenian" w:hAnsi="Arial Armenian" w:cs="Arial"/>
                <w:sz w:val="18"/>
                <w:szCs w:val="18"/>
              </w:rPr>
            </w:pPr>
            <w:proofErr w:type="spellStart"/>
            <w:r w:rsidRPr="00CD413F">
              <w:rPr>
                <w:rFonts w:ascii="Arial Armenian" w:hAnsi="Arial Armenian" w:cs="Arial"/>
                <w:sz w:val="18"/>
                <w:szCs w:val="18"/>
              </w:rPr>
              <w:t>ïÝ</w:t>
            </w:r>
            <w:proofErr w:type="spellEnd"/>
          </w:p>
        </w:tc>
        <w:tc>
          <w:tcPr>
            <w:tcW w:w="624" w:type="pct"/>
            <w:tcBorders>
              <w:top w:val="nil"/>
              <w:left w:val="nil"/>
              <w:bottom w:val="nil"/>
              <w:right w:val="single" w:sz="4" w:space="0" w:color="auto"/>
            </w:tcBorders>
            <w:vAlign w:val="center"/>
            <w:hideMark/>
          </w:tcPr>
          <w:p w14:paraId="313F636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0.508</w:t>
            </w:r>
          </w:p>
        </w:tc>
        <w:tc>
          <w:tcPr>
            <w:tcW w:w="678" w:type="pct"/>
            <w:tcBorders>
              <w:top w:val="nil"/>
              <w:left w:val="nil"/>
              <w:bottom w:val="single" w:sz="4" w:space="0" w:color="auto"/>
              <w:right w:val="single" w:sz="4" w:space="0" w:color="auto"/>
            </w:tcBorders>
            <w:vAlign w:val="center"/>
            <w:hideMark/>
          </w:tcPr>
          <w:p w14:paraId="67D58AA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15304.00</w:t>
            </w:r>
          </w:p>
        </w:tc>
        <w:tc>
          <w:tcPr>
            <w:tcW w:w="802" w:type="pct"/>
            <w:tcBorders>
              <w:top w:val="nil"/>
              <w:left w:val="nil"/>
              <w:bottom w:val="single" w:sz="4" w:space="0" w:color="auto"/>
              <w:right w:val="single" w:sz="4" w:space="0" w:color="auto"/>
            </w:tcBorders>
            <w:vAlign w:val="center"/>
            <w:hideMark/>
          </w:tcPr>
          <w:p w14:paraId="0635553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7,774.43</w:t>
            </w:r>
          </w:p>
        </w:tc>
      </w:tr>
      <w:tr w:rsidR="0090345F" w:rsidRPr="00CD413F" w14:paraId="3D52E8DB"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hideMark/>
          </w:tcPr>
          <w:p w14:paraId="50F4263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single" w:sz="4" w:space="0" w:color="auto"/>
              <w:left w:val="nil"/>
              <w:bottom w:val="single" w:sz="4" w:space="0" w:color="auto"/>
              <w:right w:val="single" w:sz="4" w:space="0" w:color="auto"/>
            </w:tcBorders>
            <w:hideMark/>
          </w:tcPr>
          <w:p w14:paraId="416BB7FE"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`1.9 </w:t>
            </w:r>
            <w:proofErr w:type="spellStart"/>
            <w:r w:rsidRPr="00CD413F">
              <w:rPr>
                <w:rFonts w:ascii="Sylfaen" w:hAnsi="Sylfaen" w:cs="Sylfaen"/>
                <w:b/>
                <w:bCs/>
                <w:sz w:val="18"/>
                <w:szCs w:val="18"/>
              </w:rPr>
              <w:t>բաժնով</w:t>
            </w:r>
            <w:proofErr w:type="spellEnd"/>
          </w:p>
        </w:tc>
        <w:tc>
          <w:tcPr>
            <w:tcW w:w="461" w:type="pct"/>
            <w:tcBorders>
              <w:top w:val="single" w:sz="4" w:space="0" w:color="auto"/>
              <w:left w:val="nil"/>
              <w:bottom w:val="single" w:sz="4" w:space="0" w:color="auto"/>
              <w:right w:val="single" w:sz="4" w:space="0" w:color="auto"/>
            </w:tcBorders>
            <w:vAlign w:val="bottom"/>
            <w:hideMark/>
          </w:tcPr>
          <w:p w14:paraId="5C7E703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single" w:sz="4" w:space="0" w:color="auto"/>
              <w:left w:val="nil"/>
              <w:bottom w:val="single" w:sz="4" w:space="0" w:color="auto"/>
              <w:right w:val="single" w:sz="4" w:space="0" w:color="auto"/>
            </w:tcBorders>
            <w:vAlign w:val="center"/>
            <w:hideMark/>
          </w:tcPr>
          <w:p w14:paraId="79A34810" w14:textId="3D39E22E"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08109177" w14:textId="70A6C298"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7EA93B3F"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369,140.23</w:t>
            </w:r>
          </w:p>
        </w:tc>
      </w:tr>
      <w:tr w:rsidR="00FD7A51" w:rsidRPr="00CD413F" w14:paraId="35AEDF24"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30BBF4E6" w14:textId="488430C9"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w:t>
            </w:r>
            <w:proofErr w:type="gramStart"/>
            <w:r w:rsidRPr="00CD413F">
              <w:rPr>
                <w:rFonts w:ascii="Arial Armenian" w:hAnsi="Arial Armenian" w:cs="Arial"/>
                <w:b/>
                <w:bCs/>
                <w:sz w:val="18"/>
                <w:szCs w:val="18"/>
              </w:rPr>
              <w:t>10.</w:t>
            </w:r>
            <w:r w:rsidRPr="00CD413F">
              <w:rPr>
                <w:rFonts w:ascii="Sylfaen" w:hAnsi="Sylfaen" w:cs="Sylfaen"/>
                <w:b/>
                <w:bCs/>
                <w:sz w:val="18"/>
                <w:szCs w:val="18"/>
              </w:rPr>
              <w:t>Գծանշում</w:t>
            </w:r>
            <w:proofErr w:type="gramEnd"/>
          </w:p>
        </w:tc>
      </w:tr>
      <w:tr w:rsidR="0090345F" w:rsidRPr="00CD413F" w14:paraId="0957BB7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0B33BC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136</w:t>
            </w:r>
          </w:p>
        </w:tc>
        <w:tc>
          <w:tcPr>
            <w:tcW w:w="2112" w:type="pct"/>
            <w:tcBorders>
              <w:top w:val="nil"/>
              <w:left w:val="nil"/>
              <w:bottom w:val="single" w:sz="4" w:space="0" w:color="auto"/>
              <w:right w:val="single" w:sz="4" w:space="0" w:color="auto"/>
            </w:tcBorders>
            <w:vAlign w:val="center"/>
            <w:hideMark/>
          </w:tcPr>
          <w:p w14:paraId="4708F0A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Առանցքի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նշագծում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գծով</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լայնությամբ</w:t>
            </w:r>
            <w:proofErr w:type="spellEnd"/>
            <w:r w:rsidRPr="00CD413F">
              <w:rPr>
                <w:rFonts w:ascii="Arial Armenian" w:hAnsi="Arial Armenian" w:cs="Arial"/>
                <w:sz w:val="18"/>
                <w:szCs w:val="18"/>
              </w:rPr>
              <w:t xml:space="preserve"> 1.1</w:t>
            </w:r>
          </w:p>
        </w:tc>
        <w:tc>
          <w:tcPr>
            <w:tcW w:w="461" w:type="pct"/>
            <w:tcBorders>
              <w:top w:val="nil"/>
              <w:left w:val="nil"/>
              <w:bottom w:val="single" w:sz="4" w:space="0" w:color="auto"/>
              <w:right w:val="single" w:sz="4" w:space="0" w:color="auto"/>
            </w:tcBorders>
            <w:vAlign w:val="bottom"/>
            <w:hideMark/>
          </w:tcPr>
          <w:p w14:paraId="3D04E25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կմ</w:t>
            </w:r>
            <w:proofErr w:type="spellEnd"/>
          </w:p>
        </w:tc>
        <w:tc>
          <w:tcPr>
            <w:tcW w:w="624" w:type="pct"/>
            <w:tcBorders>
              <w:top w:val="nil"/>
              <w:left w:val="nil"/>
              <w:bottom w:val="single" w:sz="4" w:space="0" w:color="auto"/>
              <w:right w:val="single" w:sz="4" w:space="0" w:color="auto"/>
            </w:tcBorders>
            <w:vAlign w:val="center"/>
            <w:hideMark/>
          </w:tcPr>
          <w:p w14:paraId="7F6C6C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1.572</w:t>
            </w:r>
          </w:p>
        </w:tc>
        <w:tc>
          <w:tcPr>
            <w:tcW w:w="678" w:type="pct"/>
            <w:tcBorders>
              <w:top w:val="nil"/>
              <w:left w:val="nil"/>
              <w:bottom w:val="single" w:sz="4" w:space="0" w:color="auto"/>
              <w:right w:val="single" w:sz="4" w:space="0" w:color="auto"/>
            </w:tcBorders>
            <w:vAlign w:val="center"/>
            <w:hideMark/>
          </w:tcPr>
          <w:p w14:paraId="7D8DB0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97249.00</w:t>
            </w:r>
          </w:p>
        </w:tc>
        <w:tc>
          <w:tcPr>
            <w:tcW w:w="802" w:type="pct"/>
            <w:tcBorders>
              <w:top w:val="nil"/>
              <w:left w:val="nil"/>
              <w:bottom w:val="single" w:sz="4" w:space="0" w:color="auto"/>
              <w:right w:val="single" w:sz="4" w:space="0" w:color="auto"/>
            </w:tcBorders>
            <w:vAlign w:val="center"/>
            <w:hideMark/>
          </w:tcPr>
          <w:p w14:paraId="3FB1214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152,875.43</w:t>
            </w:r>
          </w:p>
        </w:tc>
      </w:tr>
      <w:tr w:rsidR="0090345F" w:rsidRPr="00CD413F" w14:paraId="1512A38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5C000C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137</w:t>
            </w:r>
          </w:p>
        </w:tc>
        <w:tc>
          <w:tcPr>
            <w:tcW w:w="2112" w:type="pct"/>
            <w:tcBorders>
              <w:top w:val="nil"/>
              <w:left w:val="nil"/>
              <w:bottom w:val="single" w:sz="4" w:space="0" w:color="auto"/>
              <w:right w:val="single" w:sz="4" w:space="0" w:color="auto"/>
            </w:tcBorders>
            <w:vAlign w:val="center"/>
            <w:hideMark/>
          </w:tcPr>
          <w:p w14:paraId="31E99FE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Առանցքի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նշագծում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գծով</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լայնությամբ</w:t>
            </w:r>
            <w:proofErr w:type="spellEnd"/>
            <w:r w:rsidRPr="00CD413F">
              <w:rPr>
                <w:rFonts w:ascii="Arial Armenian" w:hAnsi="Arial Armenian" w:cs="Arial"/>
                <w:sz w:val="18"/>
                <w:szCs w:val="18"/>
              </w:rPr>
              <w:t xml:space="preserve"> 1.3</w:t>
            </w:r>
          </w:p>
        </w:tc>
        <w:tc>
          <w:tcPr>
            <w:tcW w:w="461" w:type="pct"/>
            <w:tcBorders>
              <w:top w:val="nil"/>
              <w:left w:val="nil"/>
              <w:bottom w:val="single" w:sz="4" w:space="0" w:color="auto"/>
              <w:right w:val="single" w:sz="4" w:space="0" w:color="auto"/>
            </w:tcBorders>
            <w:vAlign w:val="bottom"/>
            <w:hideMark/>
          </w:tcPr>
          <w:p w14:paraId="6AA7B50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կմ</w:t>
            </w:r>
            <w:proofErr w:type="spellEnd"/>
          </w:p>
        </w:tc>
        <w:tc>
          <w:tcPr>
            <w:tcW w:w="624" w:type="pct"/>
            <w:tcBorders>
              <w:top w:val="nil"/>
              <w:left w:val="nil"/>
              <w:bottom w:val="single" w:sz="4" w:space="0" w:color="auto"/>
              <w:right w:val="single" w:sz="4" w:space="0" w:color="auto"/>
            </w:tcBorders>
            <w:vAlign w:val="center"/>
            <w:hideMark/>
          </w:tcPr>
          <w:p w14:paraId="3ED7FCF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0.795</w:t>
            </w:r>
          </w:p>
        </w:tc>
        <w:tc>
          <w:tcPr>
            <w:tcW w:w="678" w:type="pct"/>
            <w:tcBorders>
              <w:top w:val="nil"/>
              <w:left w:val="nil"/>
              <w:bottom w:val="single" w:sz="4" w:space="0" w:color="auto"/>
              <w:right w:val="single" w:sz="4" w:space="0" w:color="auto"/>
            </w:tcBorders>
            <w:vAlign w:val="center"/>
            <w:hideMark/>
          </w:tcPr>
          <w:p w14:paraId="7F11925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97249.00</w:t>
            </w:r>
          </w:p>
        </w:tc>
        <w:tc>
          <w:tcPr>
            <w:tcW w:w="802" w:type="pct"/>
            <w:tcBorders>
              <w:top w:val="nil"/>
              <w:left w:val="nil"/>
              <w:bottom w:val="single" w:sz="4" w:space="0" w:color="auto"/>
              <w:right w:val="single" w:sz="4" w:space="0" w:color="auto"/>
            </w:tcBorders>
            <w:vAlign w:val="center"/>
            <w:hideMark/>
          </w:tcPr>
          <w:p w14:paraId="6028B77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77,312.96</w:t>
            </w:r>
          </w:p>
        </w:tc>
      </w:tr>
      <w:tr w:rsidR="0090345F" w:rsidRPr="00CD413F" w14:paraId="4F8504F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7172E7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138</w:t>
            </w:r>
          </w:p>
        </w:tc>
        <w:tc>
          <w:tcPr>
            <w:tcW w:w="2112" w:type="pct"/>
            <w:tcBorders>
              <w:top w:val="nil"/>
              <w:left w:val="nil"/>
              <w:bottom w:val="single" w:sz="4" w:space="0" w:color="auto"/>
              <w:right w:val="single" w:sz="4" w:space="0" w:color="auto"/>
            </w:tcBorders>
            <w:vAlign w:val="center"/>
            <w:hideMark/>
          </w:tcPr>
          <w:p w14:paraId="1F5EFB6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Առանցքի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նշագծում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գծով</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լայնությամբ</w:t>
            </w:r>
            <w:proofErr w:type="spellEnd"/>
            <w:r w:rsidRPr="00CD413F">
              <w:rPr>
                <w:rFonts w:ascii="Arial Armenian" w:hAnsi="Arial Armenian" w:cs="Arial"/>
                <w:sz w:val="18"/>
                <w:szCs w:val="18"/>
              </w:rPr>
              <w:t xml:space="preserve"> 1.12</w:t>
            </w:r>
          </w:p>
        </w:tc>
        <w:tc>
          <w:tcPr>
            <w:tcW w:w="461" w:type="pct"/>
            <w:tcBorders>
              <w:top w:val="nil"/>
              <w:left w:val="nil"/>
              <w:bottom w:val="single" w:sz="4" w:space="0" w:color="auto"/>
              <w:right w:val="single" w:sz="4" w:space="0" w:color="auto"/>
            </w:tcBorders>
            <w:vAlign w:val="bottom"/>
            <w:hideMark/>
          </w:tcPr>
          <w:p w14:paraId="19DE71C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կմ</w:t>
            </w:r>
            <w:proofErr w:type="spellEnd"/>
          </w:p>
        </w:tc>
        <w:tc>
          <w:tcPr>
            <w:tcW w:w="624" w:type="pct"/>
            <w:tcBorders>
              <w:top w:val="nil"/>
              <w:left w:val="nil"/>
              <w:bottom w:val="single" w:sz="4" w:space="0" w:color="auto"/>
              <w:right w:val="single" w:sz="4" w:space="0" w:color="auto"/>
            </w:tcBorders>
            <w:vAlign w:val="center"/>
            <w:hideMark/>
          </w:tcPr>
          <w:p w14:paraId="05BFF2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0.031</w:t>
            </w:r>
          </w:p>
        </w:tc>
        <w:tc>
          <w:tcPr>
            <w:tcW w:w="678" w:type="pct"/>
            <w:tcBorders>
              <w:top w:val="nil"/>
              <w:left w:val="nil"/>
              <w:bottom w:val="single" w:sz="4" w:space="0" w:color="auto"/>
              <w:right w:val="single" w:sz="4" w:space="0" w:color="auto"/>
            </w:tcBorders>
            <w:vAlign w:val="center"/>
            <w:hideMark/>
          </w:tcPr>
          <w:p w14:paraId="2FCDBB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97249.00</w:t>
            </w:r>
          </w:p>
        </w:tc>
        <w:tc>
          <w:tcPr>
            <w:tcW w:w="802" w:type="pct"/>
            <w:tcBorders>
              <w:top w:val="nil"/>
              <w:left w:val="nil"/>
              <w:bottom w:val="single" w:sz="4" w:space="0" w:color="auto"/>
              <w:right w:val="single" w:sz="4" w:space="0" w:color="auto"/>
            </w:tcBorders>
            <w:vAlign w:val="center"/>
            <w:hideMark/>
          </w:tcPr>
          <w:p w14:paraId="02A6AE9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3,014.72</w:t>
            </w:r>
          </w:p>
        </w:tc>
      </w:tr>
      <w:tr w:rsidR="0090345F" w:rsidRPr="00CD413F" w14:paraId="5BE4808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D1D3CD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139</w:t>
            </w:r>
          </w:p>
        </w:tc>
        <w:tc>
          <w:tcPr>
            <w:tcW w:w="2112" w:type="pct"/>
            <w:tcBorders>
              <w:top w:val="nil"/>
              <w:left w:val="nil"/>
              <w:bottom w:val="single" w:sz="4" w:space="0" w:color="auto"/>
              <w:right w:val="single" w:sz="4" w:space="0" w:color="auto"/>
            </w:tcBorders>
            <w:vAlign w:val="center"/>
            <w:hideMark/>
          </w:tcPr>
          <w:p w14:paraId="25B420A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Առանցքի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նշագծում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ընդհատված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գծով</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լայնությամբ</w:t>
            </w:r>
            <w:proofErr w:type="spellEnd"/>
            <w:r w:rsidRPr="00CD413F">
              <w:rPr>
                <w:rFonts w:ascii="Arial Armenian" w:hAnsi="Arial Armenian" w:cs="Arial"/>
                <w:sz w:val="18"/>
                <w:szCs w:val="18"/>
              </w:rPr>
              <w:t xml:space="preserve"> 3:1 </w:t>
            </w:r>
            <w:proofErr w:type="spellStart"/>
            <w:r w:rsidRPr="00CD413F">
              <w:rPr>
                <w:rFonts w:ascii="Sylfaen" w:hAnsi="Sylfaen" w:cs="Sylfaen"/>
                <w:sz w:val="18"/>
                <w:szCs w:val="18"/>
              </w:rPr>
              <w:t>հարաբերությամբ</w:t>
            </w:r>
            <w:proofErr w:type="spellEnd"/>
            <w:r w:rsidRPr="00CD413F">
              <w:rPr>
                <w:rFonts w:ascii="Arial Armenian" w:hAnsi="Arial Armenian" w:cs="Arial"/>
                <w:sz w:val="18"/>
                <w:szCs w:val="18"/>
              </w:rPr>
              <w:t xml:space="preserve"> 1.11</w:t>
            </w:r>
          </w:p>
        </w:tc>
        <w:tc>
          <w:tcPr>
            <w:tcW w:w="461" w:type="pct"/>
            <w:tcBorders>
              <w:top w:val="nil"/>
              <w:left w:val="nil"/>
              <w:bottom w:val="single" w:sz="4" w:space="0" w:color="auto"/>
              <w:right w:val="single" w:sz="4" w:space="0" w:color="auto"/>
            </w:tcBorders>
            <w:vAlign w:val="bottom"/>
            <w:hideMark/>
          </w:tcPr>
          <w:p w14:paraId="0A54AB7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կմ</w:t>
            </w:r>
            <w:proofErr w:type="spellEnd"/>
          </w:p>
        </w:tc>
        <w:tc>
          <w:tcPr>
            <w:tcW w:w="624" w:type="pct"/>
            <w:tcBorders>
              <w:top w:val="nil"/>
              <w:left w:val="nil"/>
              <w:bottom w:val="single" w:sz="4" w:space="0" w:color="auto"/>
              <w:right w:val="single" w:sz="4" w:space="0" w:color="auto"/>
            </w:tcBorders>
            <w:vAlign w:val="center"/>
            <w:hideMark/>
          </w:tcPr>
          <w:p w14:paraId="6D439C9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0.157</w:t>
            </w:r>
          </w:p>
        </w:tc>
        <w:tc>
          <w:tcPr>
            <w:tcW w:w="678" w:type="pct"/>
            <w:tcBorders>
              <w:top w:val="nil"/>
              <w:left w:val="nil"/>
              <w:bottom w:val="single" w:sz="4" w:space="0" w:color="auto"/>
              <w:right w:val="single" w:sz="4" w:space="0" w:color="auto"/>
            </w:tcBorders>
            <w:vAlign w:val="center"/>
            <w:hideMark/>
          </w:tcPr>
          <w:p w14:paraId="55DA75C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80043.00</w:t>
            </w:r>
          </w:p>
        </w:tc>
        <w:tc>
          <w:tcPr>
            <w:tcW w:w="802" w:type="pct"/>
            <w:tcBorders>
              <w:top w:val="nil"/>
              <w:left w:val="nil"/>
              <w:bottom w:val="single" w:sz="4" w:space="0" w:color="auto"/>
              <w:right w:val="single" w:sz="4" w:space="0" w:color="auto"/>
            </w:tcBorders>
            <w:vAlign w:val="center"/>
            <w:hideMark/>
          </w:tcPr>
          <w:p w14:paraId="38E59DD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12,566.75</w:t>
            </w:r>
          </w:p>
        </w:tc>
      </w:tr>
      <w:tr w:rsidR="0090345F" w:rsidRPr="00CD413F" w14:paraId="04DBC69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823322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140</w:t>
            </w:r>
          </w:p>
        </w:tc>
        <w:tc>
          <w:tcPr>
            <w:tcW w:w="2112" w:type="pct"/>
            <w:tcBorders>
              <w:top w:val="nil"/>
              <w:left w:val="nil"/>
              <w:bottom w:val="single" w:sz="4" w:space="0" w:color="auto"/>
              <w:right w:val="single" w:sz="4" w:space="0" w:color="auto"/>
            </w:tcBorders>
            <w:vAlign w:val="center"/>
            <w:hideMark/>
          </w:tcPr>
          <w:p w14:paraId="2946DE3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Առանցքի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նշագծում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ընդհատված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գծով</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լայնությամբ</w:t>
            </w:r>
            <w:proofErr w:type="spellEnd"/>
            <w:r w:rsidRPr="00CD413F">
              <w:rPr>
                <w:rFonts w:ascii="Arial Armenian" w:hAnsi="Arial Armenian" w:cs="Arial"/>
                <w:sz w:val="18"/>
                <w:szCs w:val="18"/>
              </w:rPr>
              <w:t xml:space="preserve"> 1:3 </w:t>
            </w:r>
            <w:proofErr w:type="spellStart"/>
            <w:r w:rsidRPr="00CD413F">
              <w:rPr>
                <w:rFonts w:ascii="Sylfaen" w:hAnsi="Sylfaen" w:cs="Sylfaen"/>
                <w:sz w:val="18"/>
                <w:szCs w:val="18"/>
              </w:rPr>
              <w:t>հարաբերությամբ</w:t>
            </w:r>
            <w:proofErr w:type="spellEnd"/>
            <w:r w:rsidRPr="00CD413F">
              <w:rPr>
                <w:rFonts w:ascii="Arial Armenian" w:hAnsi="Arial Armenian" w:cs="Arial"/>
                <w:sz w:val="18"/>
                <w:szCs w:val="18"/>
              </w:rPr>
              <w:t xml:space="preserve"> 1.5</w:t>
            </w:r>
          </w:p>
        </w:tc>
        <w:tc>
          <w:tcPr>
            <w:tcW w:w="461" w:type="pct"/>
            <w:tcBorders>
              <w:top w:val="nil"/>
              <w:left w:val="nil"/>
              <w:bottom w:val="single" w:sz="4" w:space="0" w:color="auto"/>
              <w:right w:val="single" w:sz="4" w:space="0" w:color="auto"/>
            </w:tcBorders>
            <w:vAlign w:val="bottom"/>
            <w:hideMark/>
          </w:tcPr>
          <w:p w14:paraId="1EC8206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կմ</w:t>
            </w:r>
            <w:proofErr w:type="spellEnd"/>
          </w:p>
        </w:tc>
        <w:tc>
          <w:tcPr>
            <w:tcW w:w="624" w:type="pct"/>
            <w:tcBorders>
              <w:top w:val="nil"/>
              <w:left w:val="nil"/>
              <w:bottom w:val="single" w:sz="4" w:space="0" w:color="auto"/>
              <w:right w:val="single" w:sz="4" w:space="0" w:color="auto"/>
            </w:tcBorders>
            <w:vAlign w:val="center"/>
            <w:hideMark/>
          </w:tcPr>
          <w:p w14:paraId="7E90C8C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1.840</w:t>
            </w:r>
          </w:p>
        </w:tc>
        <w:tc>
          <w:tcPr>
            <w:tcW w:w="678" w:type="pct"/>
            <w:tcBorders>
              <w:top w:val="nil"/>
              <w:left w:val="nil"/>
              <w:bottom w:val="single" w:sz="4" w:space="0" w:color="auto"/>
              <w:right w:val="single" w:sz="4" w:space="0" w:color="auto"/>
            </w:tcBorders>
            <w:vAlign w:val="center"/>
            <w:hideMark/>
          </w:tcPr>
          <w:p w14:paraId="1372F8D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43227.00</w:t>
            </w:r>
          </w:p>
        </w:tc>
        <w:tc>
          <w:tcPr>
            <w:tcW w:w="802" w:type="pct"/>
            <w:tcBorders>
              <w:top w:val="nil"/>
              <w:left w:val="nil"/>
              <w:bottom w:val="single" w:sz="4" w:space="0" w:color="auto"/>
              <w:right w:val="single" w:sz="4" w:space="0" w:color="auto"/>
            </w:tcBorders>
            <w:vAlign w:val="center"/>
            <w:hideMark/>
          </w:tcPr>
          <w:p w14:paraId="3CC24B9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79,537.68</w:t>
            </w:r>
          </w:p>
        </w:tc>
      </w:tr>
      <w:tr w:rsidR="0090345F" w:rsidRPr="00CD413F" w14:paraId="56C1268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E5F432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141</w:t>
            </w:r>
          </w:p>
        </w:tc>
        <w:tc>
          <w:tcPr>
            <w:tcW w:w="2112" w:type="pct"/>
            <w:tcBorders>
              <w:top w:val="nil"/>
              <w:left w:val="nil"/>
              <w:bottom w:val="single" w:sz="4" w:space="0" w:color="auto"/>
              <w:right w:val="single" w:sz="4" w:space="0" w:color="auto"/>
            </w:tcBorders>
            <w:vAlign w:val="center"/>
            <w:hideMark/>
          </w:tcPr>
          <w:p w14:paraId="27A14D3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Առանցքի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նշագծում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ընդհատված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գծով</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լայնությամբ</w:t>
            </w:r>
            <w:proofErr w:type="spellEnd"/>
            <w:r w:rsidRPr="00CD413F">
              <w:rPr>
                <w:rFonts w:ascii="Arial Armenian" w:hAnsi="Arial Armenian" w:cs="Arial"/>
                <w:sz w:val="18"/>
                <w:szCs w:val="18"/>
              </w:rPr>
              <w:t xml:space="preserve"> 4:1 </w:t>
            </w:r>
            <w:proofErr w:type="spellStart"/>
            <w:r w:rsidRPr="00CD413F">
              <w:rPr>
                <w:rFonts w:ascii="Sylfaen" w:hAnsi="Sylfaen" w:cs="Sylfaen"/>
                <w:sz w:val="18"/>
                <w:szCs w:val="18"/>
              </w:rPr>
              <w:t>հարաբերությամբ</w:t>
            </w:r>
            <w:proofErr w:type="spellEnd"/>
            <w:r w:rsidRPr="00CD413F">
              <w:rPr>
                <w:rFonts w:ascii="Arial Armenian" w:hAnsi="Arial Armenian" w:cs="Arial"/>
                <w:sz w:val="18"/>
                <w:szCs w:val="18"/>
              </w:rPr>
              <w:t xml:space="preserve"> 1.6</w:t>
            </w:r>
          </w:p>
        </w:tc>
        <w:tc>
          <w:tcPr>
            <w:tcW w:w="461" w:type="pct"/>
            <w:tcBorders>
              <w:top w:val="nil"/>
              <w:left w:val="nil"/>
              <w:bottom w:val="single" w:sz="4" w:space="0" w:color="auto"/>
              <w:right w:val="single" w:sz="4" w:space="0" w:color="auto"/>
            </w:tcBorders>
            <w:vAlign w:val="bottom"/>
            <w:hideMark/>
          </w:tcPr>
          <w:p w14:paraId="721C53F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կմ</w:t>
            </w:r>
            <w:proofErr w:type="spellEnd"/>
          </w:p>
        </w:tc>
        <w:tc>
          <w:tcPr>
            <w:tcW w:w="624" w:type="pct"/>
            <w:tcBorders>
              <w:top w:val="nil"/>
              <w:left w:val="nil"/>
              <w:bottom w:val="single" w:sz="4" w:space="0" w:color="auto"/>
              <w:right w:val="single" w:sz="4" w:space="0" w:color="auto"/>
            </w:tcBorders>
            <w:vAlign w:val="center"/>
            <w:hideMark/>
          </w:tcPr>
          <w:p w14:paraId="43CDA61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0.125</w:t>
            </w:r>
          </w:p>
        </w:tc>
        <w:tc>
          <w:tcPr>
            <w:tcW w:w="678" w:type="pct"/>
            <w:tcBorders>
              <w:top w:val="nil"/>
              <w:left w:val="nil"/>
              <w:bottom w:val="single" w:sz="4" w:space="0" w:color="auto"/>
              <w:right w:val="single" w:sz="4" w:space="0" w:color="auto"/>
            </w:tcBorders>
            <w:vAlign w:val="center"/>
            <w:hideMark/>
          </w:tcPr>
          <w:p w14:paraId="436969F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77627.00</w:t>
            </w:r>
          </w:p>
        </w:tc>
        <w:tc>
          <w:tcPr>
            <w:tcW w:w="802" w:type="pct"/>
            <w:tcBorders>
              <w:top w:val="nil"/>
              <w:left w:val="nil"/>
              <w:bottom w:val="single" w:sz="4" w:space="0" w:color="auto"/>
              <w:right w:val="single" w:sz="4" w:space="0" w:color="auto"/>
            </w:tcBorders>
            <w:vAlign w:val="center"/>
            <w:hideMark/>
          </w:tcPr>
          <w:p w14:paraId="3E1215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9,703.38</w:t>
            </w:r>
          </w:p>
        </w:tc>
      </w:tr>
      <w:tr w:rsidR="0090345F" w:rsidRPr="00CD413F" w14:paraId="7EF3ECE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AF08BF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142</w:t>
            </w:r>
          </w:p>
        </w:tc>
        <w:tc>
          <w:tcPr>
            <w:tcW w:w="2112" w:type="pct"/>
            <w:tcBorders>
              <w:top w:val="nil"/>
              <w:left w:val="nil"/>
              <w:bottom w:val="single" w:sz="4" w:space="0" w:color="auto"/>
              <w:right w:val="single" w:sz="4" w:space="0" w:color="auto"/>
            </w:tcBorders>
            <w:vAlign w:val="center"/>
            <w:hideMark/>
          </w:tcPr>
          <w:p w14:paraId="093785E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Առանցքի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նշագծում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ընդհատված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գծով</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լայնությամբ</w:t>
            </w:r>
            <w:proofErr w:type="spellEnd"/>
            <w:r w:rsidRPr="00CD413F">
              <w:rPr>
                <w:rFonts w:ascii="Arial Armenian" w:hAnsi="Arial Armenian" w:cs="Arial"/>
                <w:sz w:val="18"/>
                <w:szCs w:val="18"/>
              </w:rPr>
              <w:t xml:space="preserve"> 1:1 </w:t>
            </w:r>
            <w:proofErr w:type="spellStart"/>
            <w:r w:rsidRPr="00CD413F">
              <w:rPr>
                <w:rFonts w:ascii="Sylfaen" w:hAnsi="Sylfaen" w:cs="Sylfaen"/>
                <w:sz w:val="18"/>
                <w:szCs w:val="18"/>
              </w:rPr>
              <w:t>հարաբերությամբ</w:t>
            </w:r>
            <w:proofErr w:type="spellEnd"/>
            <w:r w:rsidRPr="00CD413F">
              <w:rPr>
                <w:rFonts w:ascii="Arial Armenian" w:hAnsi="Arial Armenian" w:cs="Arial"/>
                <w:sz w:val="18"/>
                <w:szCs w:val="18"/>
              </w:rPr>
              <w:t xml:space="preserve"> 1.7</w:t>
            </w:r>
          </w:p>
        </w:tc>
        <w:tc>
          <w:tcPr>
            <w:tcW w:w="461" w:type="pct"/>
            <w:tcBorders>
              <w:top w:val="nil"/>
              <w:left w:val="nil"/>
              <w:bottom w:val="single" w:sz="4" w:space="0" w:color="auto"/>
              <w:right w:val="single" w:sz="4" w:space="0" w:color="auto"/>
            </w:tcBorders>
            <w:vAlign w:val="bottom"/>
            <w:hideMark/>
          </w:tcPr>
          <w:p w14:paraId="32181D8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կմ</w:t>
            </w:r>
            <w:proofErr w:type="spellEnd"/>
          </w:p>
        </w:tc>
        <w:tc>
          <w:tcPr>
            <w:tcW w:w="624" w:type="pct"/>
            <w:tcBorders>
              <w:top w:val="nil"/>
              <w:left w:val="nil"/>
              <w:bottom w:val="single" w:sz="4" w:space="0" w:color="auto"/>
              <w:right w:val="single" w:sz="4" w:space="0" w:color="auto"/>
            </w:tcBorders>
            <w:vAlign w:val="center"/>
            <w:hideMark/>
          </w:tcPr>
          <w:p w14:paraId="623253A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0.842</w:t>
            </w:r>
          </w:p>
        </w:tc>
        <w:tc>
          <w:tcPr>
            <w:tcW w:w="678" w:type="pct"/>
            <w:tcBorders>
              <w:top w:val="nil"/>
              <w:left w:val="nil"/>
              <w:bottom w:val="single" w:sz="4" w:space="0" w:color="auto"/>
              <w:right w:val="single" w:sz="4" w:space="0" w:color="auto"/>
            </w:tcBorders>
            <w:vAlign w:val="center"/>
            <w:hideMark/>
          </w:tcPr>
          <w:p w14:paraId="3FC03F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60421.00</w:t>
            </w:r>
          </w:p>
        </w:tc>
        <w:tc>
          <w:tcPr>
            <w:tcW w:w="802" w:type="pct"/>
            <w:tcBorders>
              <w:top w:val="nil"/>
              <w:left w:val="nil"/>
              <w:bottom w:val="single" w:sz="4" w:space="0" w:color="auto"/>
              <w:right w:val="single" w:sz="4" w:space="0" w:color="auto"/>
            </w:tcBorders>
            <w:vAlign w:val="center"/>
            <w:hideMark/>
          </w:tcPr>
          <w:p w14:paraId="4D3ED81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50,874.48</w:t>
            </w:r>
          </w:p>
        </w:tc>
      </w:tr>
      <w:tr w:rsidR="0090345F" w:rsidRPr="00CD413F" w14:paraId="56F775E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ED5176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143</w:t>
            </w:r>
          </w:p>
        </w:tc>
        <w:tc>
          <w:tcPr>
            <w:tcW w:w="2112" w:type="pct"/>
            <w:tcBorders>
              <w:top w:val="nil"/>
              <w:left w:val="nil"/>
              <w:bottom w:val="nil"/>
              <w:right w:val="single" w:sz="4" w:space="0" w:color="auto"/>
            </w:tcBorders>
            <w:vAlign w:val="center"/>
            <w:hideMark/>
          </w:tcPr>
          <w:p w14:paraId="7FEF225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Ձևավոր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գծանշում</w:t>
            </w:r>
            <w:proofErr w:type="spellEnd"/>
            <w:r w:rsidRPr="00CD413F">
              <w:rPr>
                <w:rFonts w:ascii="Arial Armenian" w:hAnsi="Arial Armenian" w:cs="Arial"/>
                <w:sz w:val="18"/>
                <w:szCs w:val="18"/>
              </w:rPr>
              <w:t xml:space="preserve"> 1.14.1</w:t>
            </w:r>
          </w:p>
        </w:tc>
        <w:tc>
          <w:tcPr>
            <w:tcW w:w="461" w:type="pct"/>
            <w:tcBorders>
              <w:top w:val="nil"/>
              <w:left w:val="nil"/>
              <w:bottom w:val="nil"/>
              <w:right w:val="single" w:sz="4" w:space="0" w:color="auto"/>
            </w:tcBorders>
            <w:vAlign w:val="bottom"/>
            <w:hideMark/>
          </w:tcPr>
          <w:p w14:paraId="1404E9FA"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2</w:t>
            </w:r>
          </w:p>
        </w:tc>
        <w:tc>
          <w:tcPr>
            <w:tcW w:w="624" w:type="pct"/>
            <w:tcBorders>
              <w:top w:val="nil"/>
              <w:left w:val="nil"/>
              <w:bottom w:val="nil"/>
              <w:right w:val="single" w:sz="4" w:space="0" w:color="auto"/>
            </w:tcBorders>
            <w:vAlign w:val="center"/>
            <w:hideMark/>
          </w:tcPr>
          <w:p w14:paraId="1B90E03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118.400</w:t>
            </w:r>
          </w:p>
        </w:tc>
        <w:tc>
          <w:tcPr>
            <w:tcW w:w="678" w:type="pct"/>
            <w:tcBorders>
              <w:top w:val="nil"/>
              <w:left w:val="nil"/>
              <w:bottom w:val="single" w:sz="4" w:space="0" w:color="auto"/>
              <w:right w:val="single" w:sz="4" w:space="0" w:color="auto"/>
            </w:tcBorders>
            <w:vAlign w:val="center"/>
            <w:hideMark/>
          </w:tcPr>
          <w:p w14:paraId="1FF70B0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1478.00</w:t>
            </w:r>
          </w:p>
        </w:tc>
        <w:tc>
          <w:tcPr>
            <w:tcW w:w="802" w:type="pct"/>
            <w:tcBorders>
              <w:top w:val="nil"/>
              <w:left w:val="nil"/>
              <w:bottom w:val="single" w:sz="4" w:space="0" w:color="auto"/>
              <w:right w:val="single" w:sz="4" w:space="0" w:color="auto"/>
            </w:tcBorders>
            <w:vAlign w:val="center"/>
            <w:hideMark/>
          </w:tcPr>
          <w:p w14:paraId="636FE6D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174,995.20</w:t>
            </w:r>
          </w:p>
        </w:tc>
      </w:tr>
      <w:tr w:rsidR="0090345F" w:rsidRPr="00CD413F" w14:paraId="00CEDC2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E73412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144</w:t>
            </w:r>
          </w:p>
        </w:tc>
        <w:tc>
          <w:tcPr>
            <w:tcW w:w="2112" w:type="pct"/>
            <w:tcBorders>
              <w:top w:val="single" w:sz="4" w:space="0" w:color="auto"/>
              <w:left w:val="nil"/>
              <w:bottom w:val="nil"/>
              <w:right w:val="single" w:sz="4" w:space="0" w:color="auto"/>
            </w:tcBorders>
            <w:vAlign w:val="center"/>
            <w:hideMark/>
          </w:tcPr>
          <w:p w14:paraId="5696BF3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Ձևավոր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գծանշում</w:t>
            </w:r>
            <w:proofErr w:type="spellEnd"/>
            <w:r w:rsidRPr="00CD413F">
              <w:rPr>
                <w:rFonts w:ascii="Arial Armenian" w:hAnsi="Arial Armenian" w:cs="Arial"/>
                <w:sz w:val="18"/>
                <w:szCs w:val="18"/>
              </w:rPr>
              <w:t xml:space="preserve"> 1.18</w:t>
            </w:r>
          </w:p>
        </w:tc>
        <w:tc>
          <w:tcPr>
            <w:tcW w:w="461" w:type="pct"/>
            <w:tcBorders>
              <w:top w:val="single" w:sz="4" w:space="0" w:color="auto"/>
              <w:left w:val="nil"/>
              <w:bottom w:val="nil"/>
              <w:right w:val="single" w:sz="4" w:space="0" w:color="auto"/>
            </w:tcBorders>
            <w:vAlign w:val="bottom"/>
            <w:hideMark/>
          </w:tcPr>
          <w:p w14:paraId="7032A992"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2</w:t>
            </w:r>
          </w:p>
        </w:tc>
        <w:tc>
          <w:tcPr>
            <w:tcW w:w="624" w:type="pct"/>
            <w:tcBorders>
              <w:top w:val="single" w:sz="4" w:space="0" w:color="auto"/>
              <w:left w:val="nil"/>
              <w:bottom w:val="nil"/>
              <w:right w:val="single" w:sz="4" w:space="0" w:color="auto"/>
            </w:tcBorders>
            <w:vAlign w:val="center"/>
            <w:hideMark/>
          </w:tcPr>
          <w:p w14:paraId="62A04B4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46.350</w:t>
            </w:r>
          </w:p>
        </w:tc>
        <w:tc>
          <w:tcPr>
            <w:tcW w:w="678" w:type="pct"/>
            <w:tcBorders>
              <w:top w:val="nil"/>
              <w:left w:val="nil"/>
              <w:bottom w:val="single" w:sz="4" w:space="0" w:color="auto"/>
              <w:right w:val="single" w:sz="4" w:space="0" w:color="auto"/>
            </w:tcBorders>
            <w:vAlign w:val="center"/>
            <w:hideMark/>
          </w:tcPr>
          <w:p w14:paraId="3A7421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1478.00</w:t>
            </w:r>
          </w:p>
        </w:tc>
        <w:tc>
          <w:tcPr>
            <w:tcW w:w="802" w:type="pct"/>
            <w:tcBorders>
              <w:top w:val="nil"/>
              <w:left w:val="nil"/>
              <w:bottom w:val="single" w:sz="4" w:space="0" w:color="auto"/>
              <w:right w:val="single" w:sz="4" w:space="0" w:color="auto"/>
            </w:tcBorders>
            <w:vAlign w:val="center"/>
            <w:hideMark/>
          </w:tcPr>
          <w:p w14:paraId="143CEFF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68,505.30</w:t>
            </w:r>
          </w:p>
        </w:tc>
      </w:tr>
      <w:tr w:rsidR="0090345F" w:rsidRPr="00CD413F" w14:paraId="3BCFD3A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1AE1977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single" w:sz="4" w:space="0" w:color="auto"/>
              <w:left w:val="nil"/>
              <w:bottom w:val="single" w:sz="4" w:space="0" w:color="auto"/>
              <w:right w:val="single" w:sz="4" w:space="0" w:color="auto"/>
            </w:tcBorders>
            <w:hideMark/>
          </w:tcPr>
          <w:p w14:paraId="5B7BB5DF"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`1.10 </w:t>
            </w:r>
            <w:proofErr w:type="spellStart"/>
            <w:r w:rsidRPr="00CD413F">
              <w:rPr>
                <w:rFonts w:ascii="Sylfaen" w:hAnsi="Sylfaen" w:cs="Sylfaen"/>
                <w:b/>
                <w:bCs/>
                <w:sz w:val="18"/>
                <w:szCs w:val="18"/>
              </w:rPr>
              <w:t>բաժնով</w:t>
            </w:r>
            <w:proofErr w:type="spellEnd"/>
          </w:p>
        </w:tc>
        <w:tc>
          <w:tcPr>
            <w:tcW w:w="461" w:type="pct"/>
            <w:tcBorders>
              <w:top w:val="single" w:sz="4" w:space="0" w:color="auto"/>
              <w:left w:val="nil"/>
              <w:bottom w:val="single" w:sz="4" w:space="0" w:color="auto"/>
              <w:right w:val="single" w:sz="4" w:space="0" w:color="auto"/>
            </w:tcBorders>
            <w:vAlign w:val="bottom"/>
            <w:hideMark/>
          </w:tcPr>
          <w:p w14:paraId="33FD1FF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single" w:sz="4" w:space="0" w:color="auto"/>
              <w:left w:val="nil"/>
              <w:bottom w:val="single" w:sz="4" w:space="0" w:color="auto"/>
              <w:right w:val="single" w:sz="4" w:space="0" w:color="auto"/>
            </w:tcBorders>
            <w:vAlign w:val="center"/>
            <w:hideMark/>
          </w:tcPr>
          <w:p w14:paraId="10C010C3" w14:textId="12507AB2"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334FCE00" w14:textId="347FB2D1"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179EA294"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629,385.89</w:t>
            </w:r>
          </w:p>
        </w:tc>
      </w:tr>
      <w:tr w:rsidR="00FD7A51" w:rsidRPr="00CD413F" w14:paraId="00182EEA"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2EF82109" w14:textId="21FBBF9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w:t>
            </w:r>
            <w:proofErr w:type="gramStart"/>
            <w:r w:rsidRPr="00CD413F">
              <w:rPr>
                <w:rFonts w:ascii="Arial Armenian" w:hAnsi="Arial Armenian" w:cs="Arial"/>
                <w:b/>
                <w:bCs/>
                <w:sz w:val="18"/>
                <w:szCs w:val="18"/>
              </w:rPr>
              <w:t>11.</w:t>
            </w:r>
            <w:r w:rsidRPr="00CD413F">
              <w:rPr>
                <w:rFonts w:ascii="Sylfaen" w:hAnsi="Sylfaen" w:cs="Sylfaen"/>
                <w:b/>
                <w:bCs/>
                <w:sz w:val="18"/>
                <w:szCs w:val="18"/>
              </w:rPr>
              <w:t>Ճանապարհային</w:t>
            </w:r>
            <w:proofErr w:type="gram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նշաններ</w:t>
            </w:r>
            <w:proofErr w:type="spellEnd"/>
          </w:p>
        </w:tc>
      </w:tr>
      <w:tr w:rsidR="0090345F" w:rsidRPr="00CD413F" w14:paraId="50697BFB"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3ACC75E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145</w:t>
            </w:r>
          </w:p>
        </w:tc>
        <w:tc>
          <w:tcPr>
            <w:tcW w:w="2112" w:type="pct"/>
            <w:tcBorders>
              <w:top w:val="nil"/>
              <w:left w:val="nil"/>
              <w:bottom w:val="nil"/>
              <w:right w:val="single" w:sz="4" w:space="0" w:color="auto"/>
            </w:tcBorders>
            <w:vAlign w:val="center"/>
            <w:hideMark/>
          </w:tcPr>
          <w:p w14:paraId="50D4609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Ճանապարհի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առավելության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nil"/>
              <w:left w:val="nil"/>
              <w:bottom w:val="nil"/>
              <w:right w:val="single" w:sz="4" w:space="0" w:color="auto"/>
            </w:tcBorders>
            <w:vAlign w:val="bottom"/>
            <w:hideMark/>
          </w:tcPr>
          <w:p w14:paraId="7E8B168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nil"/>
              <w:right w:val="single" w:sz="4" w:space="0" w:color="auto"/>
            </w:tcBorders>
            <w:vAlign w:val="center"/>
            <w:hideMark/>
          </w:tcPr>
          <w:p w14:paraId="38EC8C1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13.000</w:t>
            </w:r>
          </w:p>
        </w:tc>
        <w:tc>
          <w:tcPr>
            <w:tcW w:w="678" w:type="pct"/>
            <w:tcBorders>
              <w:top w:val="nil"/>
              <w:left w:val="nil"/>
              <w:bottom w:val="single" w:sz="4" w:space="0" w:color="auto"/>
              <w:right w:val="single" w:sz="4" w:space="0" w:color="auto"/>
            </w:tcBorders>
            <w:vAlign w:val="center"/>
            <w:hideMark/>
          </w:tcPr>
          <w:p w14:paraId="65C8289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47352.00</w:t>
            </w:r>
          </w:p>
        </w:tc>
        <w:tc>
          <w:tcPr>
            <w:tcW w:w="802" w:type="pct"/>
            <w:tcBorders>
              <w:top w:val="nil"/>
              <w:left w:val="nil"/>
              <w:bottom w:val="single" w:sz="4" w:space="0" w:color="auto"/>
              <w:right w:val="single" w:sz="4" w:space="0" w:color="auto"/>
            </w:tcBorders>
            <w:vAlign w:val="center"/>
            <w:hideMark/>
          </w:tcPr>
          <w:p w14:paraId="4ACA5D4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615,576.00</w:t>
            </w:r>
          </w:p>
        </w:tc>
      </w:tr>
      <w:tr w:rsidR="0090345F" w:rsidRPr="00CD413F" w14:paraId="7C98BF4F"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79C62A7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146</w:t>
            </w:r>
          </w:p>
        </w:tc>
        <w:tc>
          <w:tcPr>
            <w:tcW w:w="2112" w:type="pct"/>
            <w:tcBorders>
              <w:top w:val="single" w:sz="4" w:space="0" w:color="auto"/>
              <w:left w:val="nil"/>
              <w:bottom w:val="nil"/>
              <w:right w:val="single" w:sz="4" w:space="0" w:color="auto"/>
            </w:tcBorders>
            <w:vAlign w:val="center"/>
            <w:hideMark/>
          </w:tcPr>
          <w:p w14:paraId="42571E3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Ճանապարհի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նախազգուշացնող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single" w:sz="4" w:space="0" w:color="auto"/>
              <w:left w:val="nil"/>
              <w:bottom w:val="nil"/>
              <w:right w:val="single" w:sz="4" w:space="0" w:color="auto"/>
            </w:tcBorders>
            <w:vAlign w:val="bottom"/>
            <w:hideMark/>
          </w:tcPr>
          <w:p w14:paraId="232F3D3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single" w:sz="4" w:space="0" w:color="auto"/>
              <w:left w:val="nil"/>
              <w:bottom w:val="nil"/>
              <w:right w:val="single" w:sz="4" w:space="0" w:color="auto"/>
            </w:tcBorders>
            <w:vAlign w:val="center"/>
            <w:hideMark/>
          </w:tcPr>
          <w:p w14:paraId="664C058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0D7DD04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47352.00</w:t>
            </w:r>
          </w:p>
        </w:tc>
        <w:tc>
          <w:tcPr>
            <w:tcW w:w="802" w:type="pct"/>
            <w:tcBorders>
              <w:top w:val="nil"/>
              <w:left w:val="nil"/>
              <w:bottom w:val="single" w:sz="4" w:space="0" w:color="auto"/>
              <w:right w:val="single" w:sz="4" w:space="0" w:color="auto"/>
            </w:tcBorders>
            <w:vAlign w:val="center"/>
            <w:hideMark/>
          </w:tcPr>
          <w:p w14:paraId="2EAB4C3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189,408.00</w:t>
            </w:r>
          </w:p>
        </w:tc>
      </w:tr>
      <w:tr w:rsidR="0090345F" w:rsidRPr="00CD413F" w14:paraId="2E79331D"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0AF0434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147</w:t>
            </w:r>
          </w:p>
        </w:tc>
        <w:tc>
          <w:tcPr>
            <w:tcW w:w="2112" w:type="pct"/>
            <w:tcBorders>
              <w:top w:val="single" w:sz="4" w:space="0" w:color="auto"/>
              <w:left w:val="nil"/>
              <w:bottom w:val="nil"/>
              <w:right w:val="single" w:sz="4" w:space="0" w:color="auto"/>
            </w:tcBorders>
            <w:vAlign w:val="center"/>
            <w:hideMark/>
          </w:tcPr>
          <w:p w14:paraId="3E51746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Ճանապարհի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թելադրող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single" w:sz="4" w:space="0" w:color="auto"/>
              <w:left w:val="nil"/>
              <w:bottom w:val="nil"/>
              <w:right w:val="single" w:sz="4" w:space="0" w:color="auto"/>
            </w:tcBorders>
            <w:vAlign w:val="bottom"/>
            <w:hideMark/>
          </w:tcPr>
          <w:p w14:paraId="55EC429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single" w:sz="4" w:space="0" w:color="auto"/>
              <w:left w:val="nil"/>
              <w:bottom w:val="nil"/>
              <w:right w:val="single" w:sz="4" w:space="0" w:color="auto"/>
            </w:tcBorders>
            <w:vAlign w:val="center"/>
            <w:hideMark/>
          </w:tcPr>
          <w:p w14:paraId="63C2FE7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26.000</w:t>
            </w:r>
          </w:p>
        </w:tc>
        <w:tc>
          <w:tcPr>
            <w:tcW w:w="678" w:type="pct"/>
            <w:tcBorders>
              <w:top w:val="nil"/>
              <w:left w:val="nil"/>
              <w:bottom w:val="single" w:sz="4" w:space="0" w:color="auto"/>
              <w:right w:val="single" w:sz="4" w:space="0" w:color="auto"/>
            </w:tcBorders>
            <w:vAlign w:val="center"/>
            <w:hideMark/>
          </w:tcPr>
          <w:p w14:paraId="4AA8AE6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47352.00</w:t>
            </w:r>
          </w:p>
        </w:tc>
        <w:tc>
          <w:tcPr>
            <w:tcW w:w="802" w:type="pct"/>
            <w:tcBorders>
              <w:top w:val="nil"/>
              <w:left w:val="nil"/>
              <w:bottom w:val="single" w:sz="4" w:space="0" w:color="auto"/>
              <w:right w:val="single" w:sz="4" w:space="0" w:color="auto"/>
            </w:tcBorders>
            <w:vAlign w:val="center"/>
            <w:hideMark/>
          </w:tcPr>
          <w:p w14:paraId="4437DF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1,231,152.00</w:t>
            </w:r>
          </w:p>
        </w:tc>
      </w:tr>
      <w:tr w:rsidR="0090345F" w:rsidRPr="00CD413F" w14:paraId="3B7EE6AB"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7AAAA5B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148</w:t>
            </w:r>
          </w:p>
        </w:tc>
        <w:tc>
          <w:tcPr>
            <w:tcW w:w="2112" w:type="pct"/>
            <w:tcBorders>
              <w:top w:val="single" w:sz="4" w:space="0" w:color="auto"/>
              <w:left w:val="nil"/>
              <w:bottom w:val="nil"/>
              <w:right w:val="single" w:sz="4" w:space="0" w:color="auto"/>
            </w:tcBorders>
            <w:vAlign w:val="center"/>
            <w:hideMark/>
          </w:tcPr>
          <w:p w14:paraId="7FA54B6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Ճանապարհի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լրացուցիչ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տեղեկատվության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single" w:sz="4" w:space="0" w:color="auto"/>
              <w:left w:val="nil"/>
              <w:bottom w:val="nil"/>
              <w:right w:val="single" w:sz="4" w:space="0" w:color="auto"/>
            </w:tcBorders>
            <w:vAlign w:val="bottom"/>
            <w:hideMark/>
          </w:tcPr>
          <w:p w14:paraId="034B99E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single" w:sz="4" w:space="0" w:color="auto"/>
              <w:left w:val="nil"/>
              <w:bottom w:val="nil"/>
              <w:right w:val="single" w:sz="4" w:space="0" w:color="auto"/>
            </w:tcBorders>
            <w:vAlign w:val="center"/>
            <w:hideMark/>
          </w:tcPr>
          <w:p w14:paraId="065BC56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w:t>
            </w:r>
          </w:p>
        </w:tc>
        <w:tc>
          <w:tcPr>
            <w:tcW w:w="678" w:type="pct"/>
            <w:tcBorders>
              <w:top w:val="nil"/>
              <w:left w:val="nil"/>
              <w:bottom w:val="single" w:sz="4" w:space="0" w:color="auto"/>
              <w:right w:val="single" w:sz="4" w:space="0" w:color="auto"/>
            </w:tcBorders>
            <w:vAlign w:val="center"/>
            <w:hideMark/>
          </w:tcPr>
          <w:p w14:paraId="09B1BB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50256.00</w:t>
            </w:r>
          </w:p>
        </w:tc>
        <w:tc>
          <w:tcPr>
            <w:tcW w:w="802" w:type="pct"/>
            <w:tcBorders>
              <w:top w:val="nil"/>
              <w:left w:val="nil"/>
              <w:bottom w:val="single" w:sz="4" w:space="0" w:color="auto"/>
              <w:right w:val="single" w:sz="4" w:space="0" w:color="auto"/>
            </w:tcBorders>
            <w:vAlign w:val="center"/>
            <w:hideMark/>
          </w:tcPr>
          <w:p w14:paraId="026A1A4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100,512.00</w:t>
            </w:r>
          </w:p>
        </w:tc>
      </w:tr>
      <w:tr w:rsidR="0090345F" w:rsidRPr="00CD413F" w14:paraId="3E9588F5"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0E640F0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149</w:t>
            </w:r>
          </w:p>
        </w:tc>
        <w:tc>
          <w:tcPr>
            <w:tcW w:w="2112" w:type="pct"/>
            <w:tcBorders>
              <w:top w:val="single" w:sz="4" w:space="0" w:color="auto"/>
              <w:left w:val="nil"/>
              <w:bottom w:val="nil"/>
              <w:right w:val="single" w:sz="4" w:space="0" w:color="auto"/>
            </w:tcBorders>
            <w:vAlign w:val="center"/>
            <w:hideMark/>
          </w:tcPr>
          <w:p w14:paraId="2FA028E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Ճանապարհի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հատուկ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թելադրող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նշանների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single" w:sz="4" w:space="0" w:color="auto"/>
              <w:left w:val="nil"/>
              <w:bottom w:val="nil"/>
              <w:right w:val="single" w:sz="4" w:space="0" w:color="auto"/>
            </w:tcBorders>
            <w:vAlign w:val="bottom"/>
            <w:hideMark/>
          </w:tcPr>
          <w:p w14:paraId="2E4CE3D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single" w:sz="4" w:space="0" w:color="auto"/>
              <w:left w:val="nil"/>
              <w:bottom w:val="nil"/>
              <w:right w:val="single" w:sz="4" w:space="0" w:color="auto"/>
            </w:tcBorders>
            <w:vAlign w:val="center"/>
            <w:hideMark/>
          </w:tcPr>
          <w:p w14:paraId="56CE11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3A7552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50256.00</w:t>
            </w:r>
          </w:p>
        </w:tc>
        <w:tc>
          <w:tcPr>
            <w:tcW w:w="802" w:type="pct"/>
            <w:tcBorders>
              <w:top w:val="nil"/>
              <w:left w:val="nil"/>
              <w:bottom w:val="single" w:sz="4" w:space="0" w:color="auto"/>
              <w:right w:val="single" w:sz="4" w:space="0" w:color="auto"/>
            </w:tcBorders>
            <w:vAlign w:val="center"/>
            <w:hideMark/>
          </w:tcPr>
          <w:p w14:paraId="41E9BA1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201,024.00</w:t>
            </w:r>
          </w:p>
        </w:tc>
      </w:tr>
      <w:tr w:rsidR="0090345F" w:rsidRPr="00CD413F" w14:paraId="40444143"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hideMark/>
          </w:tcPr>
          <w:p w14:paraId="09B3EF1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single" w:sz="4" w:space="0" w:color="auto"/>
              <w:left w:val="nil"/>
              <w:bottom w:val="single" w:sz="4" w:space="0" w:color="auto"/>
              <w:right w:val="single" w:sz="4" w:space="0" w:color="auto"/>
            </w:tcBorders>
            <w:hideMark/>
          </w:tcPr>
          <w:p w14:paraId="56E898F4"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`1.11 </w:t>
            </w:r>
            <w:proofErr w:type="spellStart"/>
            <w:r w:rsidRPr="00CD413F">
              <w:rPr>
                <w:rFonts w:ascii="Sylfaen" w:hAnsi="Sylfaen" w:cs="Sylfaen"/>
                <w:b/>
                <w:bCs/>
                <w:sz w:val="18"/>
                <w:szCs w:val="18"/>
              </w:rPr>
              <w:t>բաժնով</w:t>
            </w:r>
            <w:proofErr w:type="spellEnd"/>
          </w:p>
        </w:tc>
        <w:tc>
          <w:tcPr>
            <w:tcW w:w="461" w:type="pct"/>
            <w:tcBorders>
              <w:top w:val="single" w:sz="4" w:space="0" w:color="auto"/>
              <w:left w:val="nil"/>
              <w:bottom w:val="single" w:sz="4" w:space="0" w:color="auto"/>
              <w:right w:val="single" w:sz="4" w:space="0" w:color="auto"/>
            </w:tcBorders>
            <w:vAlign w:val="bottom"/>
            <w:hideMark/>
          </w:tcPr>
          <w:p w14:paraId="3440A0A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single" w:sz="4" w:space="0" w:color="auto"/>
              <w:left w:val="nil"/>
              <w:bottom w:val="single" w:sz="4" w:space="0" w:color="auto"/>
              <w:right w:val="single" w:sz="4" w:space="0" w:color="auto"/>
            </w:tcBorders>
            <w:vAlign w:val="center"/>
            <w:hideMark/>
          </w:tcPr>
          <w:p w14:paraId="2E611D76" w14:textId="51F1B828"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5EB40112" w14:textId="4132A821"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3A99FB23"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2,337,672.00</w:t>
            </w:r>
          </w:p>
        </w:tc>
      </w:tr>
      <w:tr w:rsidR="0090345F" w:rsidRPr="00CD413F" w14:paraId="03C36A5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15886F2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vAlign w:val="bottom"/>
            <w:hideMark/>
          </w:tcPr>
          <w:p w14:paraId="2E1BD28D"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7C69405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6CD630A1" w14:textId="4F68CC69"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70148766" w14:textId="0276AA7F"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5E9B3815"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452,233,000.23</w:t>
            </w:r>
          </w:p>
        </w:tc>
      </w:tr>
      <w:tr w:rsidR="00FD7A51" w:rsidRPr="00CD413F" w14:paraId="29A00E8B"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7AD3C7AC"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2.</w:t>
            </w:r>
            <w:r w:rsidRPr="00CD413F">
              <w:rPr>
                <w:rFonts w:ascii="Sylfaen" w:hAnsi="Sylfaen" w:cs="Sylfaen"/>
                <w:b/>
                <w:bCs/>
                <w:sz w:val="18"/>
                <w:szCs w:val="18"/>
              </w:rPr>
              <w:t>Ուղեանց</w:t>
            </w:r>
          </w:p>
        </w:tc>
      </w:tr>
      <w:tr w:rsidR="00FD7A51" w:rsidRPr="00CD413F" w14:paraId="3C56E086"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7C5AA41D"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2.1 </w:t>
            </w:r>
            <w:proofErr w:type="spellStart"/>
            <w:r w:rsidRPr="00CD413F">
              <w:rPr>
                <w:rFonts w:ascii="Sylfaen" w:hAnsi="Sylfaen" w:cs="Sylfaen"/>
                <w:b/>
                <w:bCs/>
                <w:sz w:val="18"/>
                <w:szCs w:val="18"/>
              </w:rPr>
              <w:t>Քանդման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աշխատանքներ</w:t>
            </w:r>
            <w:proofErr w:type="spellEnd"/>
          </w:p>
        </w:tc>
      </w:tr>
      <w:tr w:rsidR="0090345F" w:rsidRPr="00CD413F" w14:paraId="0932D06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BF0556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7E098A1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Ուղեանցի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լծորդման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հատվածների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r w:rsidRPr="00CD413F">
              <w:rPr>
                <w:rFonts w:ascii="Sylfaen" w:hAnsi="Sylfaen" w:cs="Sylfaen"/>
                <w:sz w:val="18"/>
                <w:szCs w:val="18"/>
              </w:rPr>
              <w:t>ա</w:t>
            </w:r>
            <w:r w:rsidRPr="00CD413F">
              <w:rPr>
                <w:rFonts w:ascii="Arial Armenian" w:hAnsi="Arial Armenian" w:cs="Arial"/>
                <w:sz w:val="18"/>
                <w:szCs w:val="18"/>
              </w:rPr>
              <w:t>/</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p>
        </w:tc>
        <w:tc>
          <w:tcPr>
            <w:tcW w:w="461" w:type="pct"/>
            <w:tcBorders>
              <w:top w:val="nil"/>
              <w:left w:val="nil"/>
              <w:bottom w:val="single" w:sz="4" w:space="0" w:color="auto"/>
              <w:right w:val="single" w:sz="4" w:space="0" w:color="auto"/>
            </w:tcBorders>
            <w:vAlign w:val="bottom"/>
            <w:hideMark/>
          </w:tcPr>
          <w:p w14:paraId="4F03726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2483EA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49.440</w:t>
            </w:r>
          </w:p>
        </w:tc>
        <w:tc>
          <w:tcPr>
            <w:tcW w:w="678" w:type="pct"/>
            <w:tcBorders>
              <w:top w:val="nil"/>
              <w:left w:val="nil"/>
              <w:bottom w:val="single" w:sz="4" w:space="0" w:color="auto"/>
              <w:right w:val="single" w:sz="4" w:space="0" w:color="auto"/>
            </w:tcBorders>
            <w:vAlign w:val="center"/>
            <w:hideMark/>
          </w:tcPr>
          <w:p w14:paraId="389905E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618367D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663,880.32</w:t>
            </w:r>
          </w:p>
        </w:tc>
      </w:tr>
      <w:tr w:rsidR="0090345F" w:rsidRPr="00CD413F" w14:paraId="084183C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D712B6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2112" w:type="pct"/>
            <w:tcBorders>
              <w:top w:val="nil"/>
              <w:left w:val="nil"/>
              <w:bottom w:val="single" w:sz="4" w:space="0" w:color="auto"/>
              <w:right w:val="single" w:sz="4" w:space="0" w:color="auto"/>
            </w:tcBorders>
            <w:vAlign w:val="center"/>
            <w:hideMark/>
          </w:tcPr>
          <w:p w14:paraId="799BB6AE"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5BC398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0F6F3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108.800</w:t>
            </w:r>
          </w:p>
        </w:tc>
        <w:tc>
          <w:tcPr>
            <w:tcW w:w="678" w:type="pct"/>
            <w:tcBorders>
              <w:top w:val="nil"/>
              <w:left w:val="nil"/>
              <w:bottom w:val="single" w:sz="4" w:space="0" w:color="auto"/>
              <w:right w:val="single" w:sz="4" w:space="0" w:color="auto"/>
            </w:tcBorders>
            <w:vAlign w:val="center"/>
            <w:hideMark/>
          </w:tcPr>
          <w:p w14:paraId="1CE027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5E4B427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62,886.40</w:t>
            </w:r>
          </w:p>
        </w:tc>
      </w:tr>
      <w:tr w:rsidR="0090345F" w:rsidRPr="00CD413F" w14:paraId="58FEB80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469D98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2112" w:type="pct"/>
            <w:tcBorders>
              <w:top w:val="nil"/>
              <w:left w:val="nil"/>
              <w:bottom w:val="single" w:sz="4" w:space="0" w:color="auto"/>
              <w:right w:val="single" w:sz="4" w:space="0" w:color="auto"/>
            </w:tcBorders>
            <w:vAlign w:val="center"/>
            <w:hideMark/>
          </w:tcPr>
          <w:p w14:paraId="7BCA5D77"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D70872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0FCE2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108.800</w:t>
            </w:r>
          </w:p>
        </w:tc>
        <w:tc>
          <w:tcPr>
            <w:tcW w:w="678" w:type="pct"/>
            <w:tcBorders>
              <w:top w:val="nil"/>
              <w:left w:val="nil"/>
              <w:bottom w:val="single" w:sz="4" w:space="0" w:color="auto"/>
              <w:right w:val="single" w:sz="4" w:space="0" w:color="auto"/>
            </w:tcBorders>
            <w:vAlign w:val="center"/>
            <w:hideMark/>
          </w:tcPr>
          <w:p w14:paraId="007F410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2CEE9CB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371,878.40</w:t>
            </w:r>
          </w:p>
        </w:tc>
      </w:tr>
      <w:tr w:rsidR="0090345F" w:rsidRPr="00CD413F" w14:paraId="28701B8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EE8030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2112" w:type="pct"/>
            <w:tcBorders>
              <w:top w:val="nil"/>
              <w:left w:val="nil"/>
              <w:bottom w:val="single" w:sz="4" w:space="0" w:color="auto"/>
              <w:right w:val="single" w:sz="4" w:space="0" w:color="auto"/>
            </w:tcBorders>
            <w:vAlign w:val="center"/>
            <w:hideMark/>
          </w:tcPr>
          <w:p w14:paraId="65C846E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Ուղեանցի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լծորդման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հատվածների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մայթերի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p>
        </w:tc>
        <w:tc>
          <w:tcPr>
            <w:tcW w:w="461" w:type="pct"/>
            <w:tcBorders>
              <w:top w:val="nil"/>
              <w:left w:val="nil"/>
              <w:bottom w:val="single" w:sz="4" w:space="0" w:color="auto"/>
              <w:right w:val="single" w:sz="4" w:space="0" w:color="auto"/>
            </w:tcBorders>
            <w:vAlign w:val="bottom"/>
            <w:hideMark/>
          </w:tcPr>
          <w:p w14:paraId="4F56052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211A50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w:t>
            </w:r>
          </w:p>
        </w:tc>
        <w:tc>
          <w:tcPr>
            <w:tcW w:w="678" w:type="pct"/>
            <w:tcBorders>
              <w:top w:val="nil"/>
              <w:left w:val="nil"/>
              <w:bottom w:val="single" w:sz="4" w:space="0" w:color="auto"/>
              <w:right w:val="single" w:sz="4" w:space="0" w:color="auto"/>
            </w:tcBorders>
            <w:vAlign w:val="center"/>
            <w:hideMark/>
          </w:tcPr>
          <w:p w14:paraId="69F5E0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18BD123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268,560.00</w:t>
            </w:r>
          </w:p>
        </w:tc>
      </w:tr>
      <w:tr w:rsidR="0090345F" w:rsidRPr="00CD413F" w14:paraId="1103A2F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FDDAEB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2112" w:type="pct"/>
            <w:tcBorders>
              <w:top w:val="nil"/>
              <w:left w:val="nil"/>
              <w:bottom w:val="single" w:sz="4" w:space="0" w:color="auto"/>
              <w:right w:val="single" w:sz="4" w:space="0" w:color="auto"/>
            </w:tcBorders>
            <w:vAlign w:val="center"/>
            <w:hideMark/>
          </w:tcPr>
          <w:p w14:paraId="268468B1"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0B1096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2C333C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44.000</w:t>
            </w:r>
          </w:p>
        </w:tc>
        <w:tc>
          <w:tcPr>
            <w:tcW w:w="678" w:type="pct"/>
            <w:tcBorders>
              <w:top w:val="nil"/>
              <w:left w:val="nil"/>
              <w:bottom w:val="single" w:sz="4" w:space="0" w:color="auto"/>
              <w:right w:val="single" w:sz="4" w:space="0" w:color="auto"/>
            </w:tcBorders>
            <w:vAlign w:val="center"/>
            <w:hideMark/>
          </w:tcPr>
          <w:p w14:paraId="75A60DF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7E72B1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25,432.00</w:t>
            </w:r>
          </w:p>
        </w:tc>
      </w:tr>
      <w:tr w:rsidR="0090345F" w:rsidRPr="00CD413F" w14:paraId="03F24A6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38F268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35C52816"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79FAC2E"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39D58E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44.000</w:t>
            </w:r>
          </w:p>
        </w:tc>
        <w:tc>
          <w:tcPr>
            <w:tcW w:w="678" w:type="pct"/>
            <w:tcBorders>
              <w:top w:val="nil"/>
              <w:left w:val="nil"/>
              <w:bottom w:val="single" w:sz="4" w:space="0" w:color="auto"/>
              <w:right w:val="single" w:sz="4" w:space="0" w:color="auto"/>
            </w:tcBorders>
            <w:vAlign w:val="center"/>
            <w:hideMark/>
          </w:tcPr>
          <w:p w14:paraId="7668308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161A24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150,392.00</w:t>
            </w:r>
          </w:p>
        </w:tc>
      </w:tr>
      <w:tr w:rsidR="0090345F" w:rsidRPr="00CD413F" w14:paraId="78FCC71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11DD90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711B48B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բազրիքների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roofErr w:type="gram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EC2762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53B35A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8.400</w:t>
            </w:r>
          </w:p>
        </w:tc>
        <w:tc>
          <w:tcPr>
            <w:tcW w:w="678" w:type="pct"/>
            <w:tcBorders>
              <w:top w:val="nil"/>
              <w:left w:val="nil"/>
              <w:bottom w:val="single" w:sz="4" w:space="0" w:color="auto"/>
              <w:right w:val="single" w:sz="4" w:space="0" w:color="auto"/>
            </w:tcBorders>
            <w:vAlign w:val="center"/>
            <w:hideMark/>
          </w:tcPr>
          <w:p w14:paraId="0B85CA5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34130.00</w:t>
            </w:r>
          </w:p>
        </w:tc>
        <w:tc>
          <w:tcPr>
            <w:tcW w:w="802" w:type="pct"/>
            <w:tcBorders>
              <w:top w:val="nil"/>
              <w:left w:val="nil"/>
              <w:bottom w:val="single" w:sz="4" w:space="0" w:color="auto"/>
              <w:right w:val="single" w:sz="4" w:space="0" w:color="auto"/>
            </w:tcBorders>
            <w:vAlign w:val="center"/>
            <w:hideMark/>
          </w:tcPr>
          <w:p w14:paraId="26B1404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286,692.00</w:t>
            </w:r>
          </w:p>
        </w:tc>
      </w:tr>
      <w:tr w:rsidR="0090345F" w:rsidRPr="00CD413F" w14:paraId="5774372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46F175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w:t>
            </w:r>
          </w:p>
        </w:tc>
        <w:tc>
          <w:tcPr>
            <w:tcW w:w="2112" w:type="pct"/>
            <w:tcBorders>
              <w:top w:val="nil"/>
              <w:left w:val="nil"/>
              <w:bottom w:val="single" w:sz="4" w:space="0" w:color="auto"/>
              <w:right w:val="single" w:sz="4" w:space="0" w:color="auto"/>
            </w:tcBorders>
            <w:vAlign w:val="center"/>
            <w:hideMark/>
          </w:tcPr>
          <w:p w14:paraId="04DE8DC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Դեֆորմացիոն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8F15E0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0EB1643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50.600</w:t>
            </w:r>
          </w:p>
        </w:tc>
        <w:tc>
          <w:tcPr>
            <w:tcW w:w="678" w:type="pct"/>
            <w:tcBorders>
              <w:top w:val="nil"/>
              <w:left w:val="nil"/>
              <w:bottom w:val="single" w:sz="4" w:space="0" w:color="auto"/>
              <w:right w:val="single" w:sz="4" w:space="0" w:color="auto"/>
            </w:tcBorders>
            <w:vAlign w:val="center"/>
            <w:hideMark/>
          </w:tcPr>
          <w:p w14:paraId="465DC5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4459.00</w:t>
            </w:r>
          </w:p>
        </w:tc>
        <w:tc>
          <w:tcPr>
            <w:tcW w:w="802" w:type="pct"/>
            <w:tcBorders>
              <w:top w:val="nil"/>
              <w:left w:val="nil"/>
              <w:bottom w:val="single" w:sz="4" w:space="0" w:color="auto"/>
              <w:right w:val="single" w:sz="4" w:space="0" w:color="auto"/>
            </w:tcBorders>
            <w:vAlign w:val="center"/>
            <w:hideMark/>
          </w:tcPr>
          <w:p w14:paraId="167667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225,625.40</w:t>
            </w:r>
          </w:p>
        </w:tc>
      </w:tr>
      <w:tr w:rsidR="0090345F" w:rsidRPr="00CD413F" w14:paraId="5145E03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074D52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w:t>
            </w:r>
          </w:p>
        </w:tc>
        <w:tc>
          <w:tcPr>
            <w:tcW w:w="2112" w:type="pct"/>
            <w:tcBorders>
              <w:top w:val="nil"/>
              <w:left w:val="nil"/>
              <w:bottom w:val="single" w:sz="4" w:space="0" w:color="auto"/>
              <w:right w:val="single" w:sz="4" w:space="0" w:color="auto"/>
            </w:tcBorders>
            <w:vAlign w:val="center"/>
            <w:hideMark/>
          </w:tcPr>
          <w:p w14:paraId="3D22B21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ուղեանցի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պիտանի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բազրիքների</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դեֆորմացիոն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proofErr w:type="gram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բեռնաթափում</w:t>
            </w:r>
            <w:proofErr w:type="spellEnd"/>
          </w:p>
        </w:tc>
        <w:tc>
          <w:tcPr>
            <w:tcW w:w="461" w:type="pct"/>
            <w:tcBorders>
              <w:top w:val="nil"/>
              <w:left w:val="nil"/>
              <w:bottom w:val="single" w:sz="4" w:space="0" w:color="auto"/>
              <w:right w:val="single" w:sz="4" w:space="0" w:color="auto"/>
            </w:tcBorders>
            <w:vAlign w:val="bottom"/>
            <w:hideMark/>
          </w:tcPr>
          <w:p w14:paraId="771692D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80C195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8.400</w:t>
            </w:r>
          </w:p>
        </w:tc>
        <w:tc>
          <w:tcPr>
            <w:tcW w:w="678" w:type="pct"/>
            <w:tcBorders>
              <w:top w:val="nil"/>
              <w:left w:val="nil"/>
              <w:bottom w:val="single" w:sz="4" w:space="0" w:color="auto"/>
              <w:right w:val="single" w:sz="4" w:space="0" w:color="auto"/>
            </w:tcBorders>
            <w:vAlign w:val="center"/>
            <w:hideMark/>
          </w:tcPr>
          <w:p w14:paraId="433449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13390.00</w:t>
            </w:r>
          </w:p>
        </w:tc>
        <w:tc>
          <w:tcPr>
            <w:tcW w:w="802" w:type="pct"/>
            <w:tcBorders>
              <w:top w:val="nil"/>
              <w:left w:val="nil"/>
              <w:bottom w:val="single" w:sz="4" w:space="0" w:color="auto"/>
              <w:right w:val="single" w:sz="4" w:space="0" w:color="auto"/>
            </w:tcBorders>
            <w:vAlign w:val="center"/>
            <w:hideMark/>
          </w:tcPr>
          <w:p w14:paraId="47E5ADB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112,476.00</w:t>
            </w:r>
          </w:p>
        </w:tc>
      </w:tr>
      <w:tr w:rsidR="0090345F" w:rsidRPr="00CD413F" w14:paraId="4C0E630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0B80B5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w:t>
            </w:r>
          </w:p>
        </w:tc>
        <w:tc>
          <w:tcPr>
            <w:tcW w:w="2112" w:type="pct"/>
            <w:tcBorders>
              <w:top w:val="nil"/>
              <w:left w:val="nil"/>
              <w:bottom w:val="single" w:sz="4" w:space="0" w:color="auto"/>
              <w:right w:val="single" w:sz="4" w:space="0" w:color="auto"/>
            </w:tcBorders>
            <w:vAlign w:val="center"/>
            <w:hideMark/>
          </w:tcPr>
          <w:p w14:paraId="2F98665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ուղեանցի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p>
        </w:tc>
        <w:tc>
          <w:tcPr>
            <w:tcW w:w="461" w:type="pct"/>
            <w:tcBorders>
              <w:top w:val="nil"/>
              <w:left w:val="nil"/>
              <w:bottom w:val="single" w:sz="4" w:space="0" w:color="auto"/>
              <w:right w:val="single" w:sz="4" w:space="0" w:color="auto"/>
            </w:tcBorders>
            <w:vAlign w:val="bottom"/>
            <w:hideMark/>
          </w:tcPr>
          <w:p w14:paraId="049A1D7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7698D7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17.900</w:t>
            </w:r>
          </w:p>
        </w:tc>
        <w:tc>
          <w:tcPr>
            <w:tcW w:w="678" w:type="pct"/>
            <w:tcBorders>
              <w:top w:val="nil"/>
              <w:left w:val="nil"/>
              <w:bottom w:val="single" w:sz="4" w:space="0" w:color="auto"/>
              <w:right w:val="single" w:sz="4" w:space="0" w:color="auto"/>
            </w:tcBorders>
            <w:vAlign w:val="center"/>
            <w:hideMark/>
          </w:tcPr>
          <w:p w14:paraId="176458D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7FB1336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240,361.20</w:t>
            </w:r>
          </w:p>
        </w:tc>
      </w:tr>
      <w:tr w:rsidR="0090345F" w:rsidRPr="00CD413F" w14:paraId="4A4D6EC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EF8F86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w:t>
            </w:r>
          </w:p>
        </w:tc>
        <w:tc>
          <w:tcPr>
            <w:tcW w:w="2112" w:type="pct"/>
            <w:tcBorders>
              <w:top w:val="nil"/>
              <w:left w:val="nil"/>
              <w:bottom w:val="single" w:sz="4" w:space="0" w:color="auto"/>
              <w:right w:val="single" w:sz="4" w:space="0" w:color="auto"/>
            </w:tcBorders>
            <w:vAlign w:val="center"/>
            <w:hideMark/>
          </w:tcPr>
          <w:p w14:paraId="105E557F"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E02A6F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6CBB2D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34.050</w:t>
            </w:r>
          </w:p>
        </w:tc>
        <w:tc>
          <w:tcPr>
            <w:tcW w:w="678" w:type="pct"/>
            <w:tcBorders>
              <w:top w:val="nil"/>
              <w:left w:val="nil"/>
              <w:bottom w:val="single" w:sz="4" w:space="0" w:color="auto"/>
              <w:right w:val="single" w:sz="4" w:space="0" w:color="auto"/>
            </w:tcBorders>
            <w:vAlign w:val="center"/>
            <w:hideMark/>
          </w:tcPr>
          <w:p w14:paraId="1F99820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5F1F2EA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19,680.90</w:t>
            </w:r>
          </w:p>
        </w:tc>
      </w:tr>
      <w:tr w:rsidR="0090345F" w:rsidRPr="00CD413F" w14:paraId="16E4433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7A04F7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w:t>
            </w:r>
          </w:p>
        </w:tc>
        <w:tc>
          <w:tcPr>
            <w:tcW w:w="2112" w:type="pct"/>
            <w:tcBorders>
              <w:top w:val="nil"/>
              <w:left w:val="nil"/>
              <w:bottom w:val="single" w:sz="4" w:space="0" w:color="auto"/>
              <w:right w:val="single" w:sz="4" w:space="0" w:color="auto"/>
            </w:tcBorders>
            <w:vAlign w:val="center"/>
            <w:hideMark/>
          </w:tcPr>
          <w:p w14:paraId="7C1478E4"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86EB0A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97C9B6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34.050</w:t>
            </w:r>
          </w:p>
        </w:tc>
        <w:tc>
          <w:tcPr>
            <w:tcW w:w="678" w:type="pct"/>
            <w:tcBorders>
              <w:top w:val="nil"/>
              <w:left w:val="nil"/>
              <w:bottom w:val="single" w:sz="4" w:space="0" w:color="auto"/>
              <w:right w:val="single" w:sz="4" w:space="0" w:color="auto"/>
            </w:tcBorders>
            <w:vAlign w:val="center"/>
            <w:hideMark/>
          </w:tcPr>
          <w:p w14:paraId="0C62FEB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4CD15CD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116,382.90</w:t>
            </w:r>
          </w:p>
        </w:tc>
      </w:tr>
      <w:tr w:rsidR="0090345F" w:rsidRPr="00CD413F" w14:paraId="2DB39AA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DF40A1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13</w:t>
            </w:r>
          </w:p>
        </w:tc>
        <w:tc>
          <w:tcPr>
            <w:tcW w:w="2112" w:type="pct"/>
            <w:tcBorders>
              <w:top w:val="nil"/>
              <w:left w:val="nil"/>
              <w:bottom w:val="single" w:sz="4" w:space="0" w:color="auto"/>
              <w:right w:val="single" w:sz="4" w:space="0" w:color="auto"/>
            </w:tcBorders>
            <w:vAlign w:val="center"/>
            <w:hideMark/>
          </w:tcPr>
          <w:p w14:paraId="2633340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ուղեանցի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երթևեկելի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լծորդման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տեղամասերում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հոսքային</w:t>
            </w:r>
            <w:proofErr w:type="spellEnd"/>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եռանկյունու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մուրճով</w:t>
            </w:r>
            <w:proofErr w:type="spellEnd"/>
            <w:r w:rsidRPr="00CD413F">
              <w:rPr>
                <w:rFonts w:ascii="Arial Armenian" w:hAnsi="Arial Armenian" w:cs="Arial"/>
                <w:sz w:val="18"/>
                <w:szCs w:val="18"/>
              </w:rPr>
              <w:t xml:space="preserve">  B</w:t>
            </w:r>
            <w:proofErr w:type="gramEnd"/>
            <w:r w:rsidRPr="00CD413F">
              <w:rPr>
                <w:rFonts w:ascii="Arial Armenian" w:hAnsi="Arial Armenian" w:cs="Arial"/>
                <w:sz w:val="18"/>
                <w:szCs w:val="18"/>
              </w:rPr>
              <w:t xml:space="preserve">15 ¹³ëÇ </w:t>
            </w:r>
            <w:proofErr w:type="spellStart"/>
            <w:r w:rsidRPr="00CD413F">
              <w:rPr>
                <w:rFonts w:ascii="Sylfaen" w:hAnsi="Sylfaen" w:cs="Sylfaen"/>
                <w:sz w:val="18"/>
                <w:szCs w:val="18"/>
              </w:rPr>
              <w:t>բետոն</w:t>
            </w:r>
            <w:proofErr w:type="spellEnd"/>
          </w:p>
        </w:tc>
        <w:tc>
          <w:tcPr>
            <w:tcW w:w="461" w:type="pct"/>
            <w:tcBorders>
              <w:top w:val="nil"/>
              <w:left w:val="nil"/>
              <w:bottom w:val="single" w:sz="4" w:space="0" w:color="auto"/>
              <w:right w:val="single" w:sz="4" w:space="0" w:color="auto"/>
            </w:tcBorders>
            <w:vAlign w:val="bottom"/>
            <w:hideMark/>
          </w:tcPr>
          <w:p w14:paraId="155EA73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B4199D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39.300</w:t>
            </w:r>
          </w:p>
        </w:tc>
        <w:tc>
          <w:tcPr>
            <w:tcW w:w="678" w:type="pct"/>
            <w:tcBorders>
              <w:top w:val="nil"/>
              <w:left w:val="nil"/>
              <w:bottom w:val="single" w:sz="4" w:space="0" w:color="auto"/>
              <w:right w:val="single" w:sz="4" w:space="0" w:color="auto"/>
            </w:tcBorders>
            <w:vAlign w:val="center"/>
            <w:hideMark/>
          </w:tcPr>
          <w:p w14:paraId="4EB76A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6D854BA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527,720.40</w:t>
            </w:r>
          </w:p>
        </w:tc>
      </w:tr>
      <w:tr w:rsidR="0090345F" w:rsidRPr="00CD413F" w14:paraId="0DAFDBF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E41155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w:t>
            </w:r>
          </w:p>
        </w:tc>
        <w:tc>
          <w:tcPr>
            <w:tcW w:w="2112" w:type="pct"/>
            <w:tcBorders>
              <w:top w:val="nil"/>
              <w:left w:val="nil"/>
              <w:bottom w:val="single" w:sz="4" w:space="0" w:color="auto"/>
              <w:right w:val="single" w:sz="4" w:space="0" w:color="auto"/>
            </w:tcBorders>
            <w:vAlign w:val="center"/>
            <w:hideMark/>
          </w:tcPr>
          <w:p w14:paraId="01DCA38B"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87AC56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8F45D0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86.500</w:t>
            </w:r>
          </w:p>
        </w:tc>
        <w:tc>
          <w:tcPr>
            <w:tcW w:w="678" w:type="pct"/>
            <w:tcBorders>
              <w:top w:val="nil"/>
              <w:left w:val="nil"/>
              <w:bottom w:val="single" w:sz="4" w:space="0" w:color="auto"/>
              <w:right w:val="single" w:sz="4" w:space="0" w:color="auto"/>
            </w:tcBorders>
            <w:vAlign w:val="center"/>
            <w:hideMark/>
          </w:tcPr>
          <w:p w14:paraId="01A0FCF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18158C3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49,997.00</w:t>
            </w:r>
          </w:p>
        </w:tc>
      </w:tr>
      <w:tr w:rsidR="0090345F" w:rsidRPr="00CD413F" w14:paraId="0C956FA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E965F7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15</w:t>
            </w:r>
          </w:p>
        </w:tc>
        <w:tc>
          <w:tcPr>
            <w:tcW w:w="2112" w:type="pct"/>
            <w:tcBorders>
              <w:top w:val="nil"/>
              <w:left w:val="nil"/>
              <w:bottom w:val="single" w:sz="4" w:space="0" w:color="auto"/>
              <w:right w:val="single" w:sz="4" w:space="0" w:color="auto"/>
            </w:tcBorders>
            <w:vAlign w:val="center"/>
            <w:hideMark/>
          </w:tcPr>
          <w:p w14:paraId="59DA5547"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806679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8C0BF1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86.500</w:t>
            </w:r>
          </w:p>
        </w:tc>
        <w:tc>
          <w:tcPr>
            <w:tcW w:w="678" w:type="pct"/>
            <w:tcBorders>
              <w:top w:val="nil"/>
              <w:left w:val="nil"/>
              <w:bottom w:val="single" w:sz="4" w:space="0" w:color="auto"/>
              <w:right w:val="single" w:sz="4" w:space="0" w:color="auto"/>
            </w:tcBorders>
            <w:vAlign w:val="center"/>
            <w:hideMark/>
          </w:tcPr>
          <w:p w14:paraId="357051F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310449F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295,657.00</w:t>
            </w:r>
          </w:p>
        </w:tc>
      </w:tr>
      <w:tr w:rsidR="0090345F" w:rsidRPr="00CD413F" w14:paraId="612D68A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BE92FF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16</w:t>
            </w:r>
          </w:p>
        </w:tc>
        <w:tc>
          <w:tcPr>
            <w:tcW w:w="2112" w:type="pct"/>
            <w:tcBorders>
              <w:top w:val="nil"/>
              <w:left w:val="nil"/>
              <w:bottom w:val="single" w:sz="4" w:space="0" w:color="auto"/>
              <w:right w:val="single" w:sz="4" w:space="0" w:color="auto"/>
            </w:tcBorders>
            <w:vAlign w:val="center"/>
            <w:hideMark/>
          </w:tcPr>
          <w:p w14:paraId="1BE2B9F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
        </w:tc>
        <w:tc>
          <w:tcPr>
            <w:tcW w:w="461" w:type="pct"/>
            <w:tcBorders>
              <w:top w:val="nil"/>
              <w:left w:val="nil"/>
              <w:bottom w:val="single" w:sz="4" w:space="0" w:color="auto"/>
              <w:right w:val="single" w:sz="4" w:space="0" w:color="auto"/>
            </w:tcBorders>
            <w:vAlign w:val="bottom"/>
            <w:hideMark/>
          </w:tcPr>
          <w:p w14:paraId="6405871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31C139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2.970</w:t>
            </w:r>
          </w:p>
        </w:tc>
        <w:tc>
          <w:tcPr>
            <w:tcW w:w="678" w:type="pct"/>
            <w:tcBorders>
              <w:top w:val="nil"/>
              <w:left w:val="nil"/>
              <w:bottom w:val="single" w:sz="4" w:space="0" w:color="auto"/>
              <w:right w:val="single" w:sz="4" w:space="0" w:color="auto"/>
            </w:tcBorders>
            <w:vAlign w:val="center"/>
            <w:hideMark/>
          </w:tcPr>
          <w:p w14:paraId="27291F7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18620.00</w:t>
            </w:r>
          </w:p>
        </w:tc>
        <w:tc>
          <w:tcPr>
            <w:tcW w:w="802" w:type="pct"/>
            <w:tcBorders>
              <w:top w:val="nil"/>
              <w:left w:val="nil"/>
              <w:bottom w:val="single" w:sz="4" w:space="0" w:color="auto"/>
              <w:right w:val="single" w:sz="4" w:space="0" w:color="auto"/>
            </w:tcBorders>
            <w:vAlign w:val="center"/>
            <w:hideMark/>
          </w:tcPr>
          <w:p w14:paraId="6FA9D3C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55,301.40</w:t>
            </w:r>
          </w:p>
        </w:tc>
      </w:tr>
      <w:tr w:rsidR="0090345F" w:rsidRPr="00CD413F" w14:paraId="24F5691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615C5D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17</w:t>
            </w:r>
          </w:p>
        </w:tc>
        <w:tc>
          <w:tcPr>
            <w:tcW w:w="2112" w:type="pct"/>
            <w:tcBorders>
              <w:top w:val="nil"/>
              <w:left w:val="nil"/>
              <w:bottom w:val="single" w:sz="4" w:space="0" w:color="auto"/>
              <w:right w:val="single" w:sz="4" w:space="0" w:color="auto"/>
            </w:tcBorders>
            <w:vAlign w:val="center"/>
            <w:hideMark/>
          </w:tcPr>
          <w:p w14:paraId="2C53686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կամրջի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անվահրիչների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proofErr w:type="gram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բեռնաթափում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6D9F49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2891A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5.950</w:t>
            </w:r>
          </w:p>
        </w:tc>
        <w:tc>
          <w:tcPr>
            <w:tcW w:w="678" w:type="pct"/>
            <w:tcBorders>
              <w:top w:val="nil"/>
              <w:left w:val="nil"/>
              <w:bottom w:val="single" w:sz="4" w:space="0" w:color="auto"/>
              <w:right w:val="single" w:sz="4" w:space="0" w:color="auto"/>
            </w:tcBorders>
            <w:vAlign w:val="center"/>
            <w:hideMark/>
          </w:tcPr>
          <w:p w14:paraId="20C1CBF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9650.00</w:t>
            </w:r>
          </w:p>
        </w:tc>
        <w:tc>
          <w:tcPr>
            <w:tcW w:w="802" w:type="pct"/>
            <w:tcBorders>
              <w:top w:val="nil"/>
              <w:left w:val="nil"/>
              <w:bottom w:val="single" w:sz="4" w:space="0" w:color="auto"/>
              <w:right w:val="single" w:sz="4" w:space="0" w:color="auto"/>
            </w:tcBorders>
            <w:vAlign w:val="center"/>
            <w:hideMark/>
          </w:tcPr>
          <w:p w14:paraId="45BAA91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57,417.50</w:t>
            </w:r>
          </w:p>
        </w:tc>
      </w:tr>
      <w:tr w:rsidR="0090345F" w:rsidRPr="00CD413F" w14:paraId="4638680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5CE593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18</w:t>
            </w:r>
          </w:p>
        </w:tc>
        <w:tc>
          <w:tcPr>
            <w:tcW w:w="2112" w:type="pct"/>
            <w:tcBorders>
              <w:top w:val="nil"/>
              <w:left w:val="nil"/>
              <w:bottom w:val="single" w:sz="4" w:space="0" w:color="auto"/>
              <w:right w:val="single" w:sz="4" w:space="0" w:color="auto"/>
            </w:tcBorders>
            <w:vAlign w:val="center"/>
            <w:hideMark/>
          </w:tcPr>
          <w:p w14:paraId="0842AC5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Թռիչքային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կառույցի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լծորդման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հատվածների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ավազակոպճային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ï»Õ³÷áË</w:t>
            </w:r>
            <w:r w:rsidRPr="00CD413F">
              <w:rPr>
                <w:rFonts w:ascii="Sylfaen" w:hAnsi="Sylfaen" w:cs="Sylfaen"/>
                <w:sz w:val="18"/>
                <w:szCs w:val="18"/>
              </w:rPr>
              <w:t>ելով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10Ù </w:t>
            </w:r>
          </w:p>
        </w:tc>
        <w:tc>
          <w:tcPr>
            <w:tcW w:w="461" w:type="pct"/>
            <w:tcBorders>
              <w:top w:val="nil"/>
              <w:left w:val="nil"/>
              <w:bottom w:val="single" w:sz="4" w:space="0" w:color="auto"/>
              <w:right w:val="single" w:sz="4" w:space="0" w:color="auto"/>
            </w:tcBorders>
            <w:vAlign w:val="bottom"/>
            <w:hideMark/>
          </w:tcPr>
          <w:p w14:paraId="00D95E9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E0EA56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25.000</w:t>
            </w:r>
          </w:p>
        </w:tc>
        <w:tc>
          <w:tcPr>
            <w:tcW w:w="678" w:type="pct"/>
            <w:tcBorders>
              <w:top w:val="nil"/>
              <w:left w:val="nil"/>
              <w:bottom w:val="single" w:sz="4" w:space="0" w:color="auto"/>
              <w:right w:val="single" w:sz="4" w:space="0" w:color="auto"/>
            </w:tcBorders>
            <w:vAlign w:val="center"/>
            <w:hideMark/>
          </w:tcPr>
          <w:p w14:paraId="02ECB63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206.00</w:t>
            </w:r>
          </w:p>
        </w:tc>
        <w:tc>
          <w:tcPr>
            <w:tcW w:w="802" w:type="pct"/>
            <w:tcBorders>
              <w:top w:val="nil"/>
              <w:left w:val="nil"/>
              <w:bottom w:val="single" w:sz="4" w:space="0" w:color="auto"/>
              <w:right w:val="single" w:sz="4" w:space="0" w:color="auto"/>
            </w:tcBorders>
            <w:vAlign w:val="center"/>
            <w:hideMark/>
          </w:tcPr>
          <w:p w14:paraId="4E163D3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5,150.00</w:t>
            </w:r>
          </w:p>
        </w:tc>
      </w:tr>
      <w:tr w:rsidR="0090345F" w:rsidRPr="00CD413F" w14:paraId="6F2BC1E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CFAB37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19</w:t>
            </w:r>
          </w:p>
        </w:tc>
        <w:tc>
          <w:tcPr>
            <w:tcW w:w="2112" w:type="pct"/>
            <w:tcBorders>
              <w:top w:val="nil"/>
              <w:left w:val="nil"/>
              <w:bottom w:val="single" w:sz="4" w:space="0" w:color="auto"/>
              <w:right w:val="single" w:sz="4" w:space="0" w:color="auto"/>
            </w:tcBorders>
            <w:vAlign w:val="center"/>
            <w:hideMark/>
          </w:tcPr>
          <w:p w14:paraId="38C30863"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Ավազակոպճային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0.4Ù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ինքնաթափերի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2D258E1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4C7DC5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25.000</w:t>
            </w:r>
          </w:p>
        </w:tc>
        <w:tc>
          <w:tcPr>
            <w:tcW w:w="678" w:type="pct"/>
            <w:tcBorders>
              <w:top w:val="nil"/>
              <w:left w:val="nil"/>
              <w:bottom w:val="single" w:sz="4" w:space="0" w:color="auto"/>
              <w:right w:val="single" w:sz="4" w:space="0" w:color="auto"/>
            </w:tcBorders>
            <w:vAlign w:val="center"/>
            <w:hideMark/>
          </w:tcPr>
          <w:p w14:paraId="525C0D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835.00</w:t>
            </w:r>
          </w:p>
        </w:tc>
        <w:tc>
          <w:tcPr>
            <w:tcW w:w="802" w:type="pct"/>
            <w:tcBorders>
              <w:top w:val="nil"/>
              <w:left w:val="nil"/>
              <w:bottom w:val="single" w:sz="4" w:space="0" w:color="auto"/>
              <w:right w:val="single" w:sz="4" w:space="0" w:color="auto"/>
            </w:tcBorders>
            <w:vAlign w:val="center"/>
            <w:hideMark/>
          </w:tcPr>
          <w:p w14:paraId="308B684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20,875.00</w:t>
            </w:r>
          </w:p>
        </w:tc>
      </w:tr>
      <w:tr w:rsidR="0090345F" w:rsidRPr="00CD413F" w14:paraId="52970E0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CBACCE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20</w:t>
            </w:r>
          </w:p>
        </w:tc>
        <w:tc>
          <w:tcPr>
            <w:tcW w:w="2112" w:type="pct"/>
            <w:tcBorders>
              <w:top w:val="nil"/>
              <w:left w:val="nil"/>
              <w:bottom w:val="single" w:sz="4" w:space="0" w:color="auto"/>
              <w:right w:val="single" w:sz="4" w:space="0" w:color="auto"/>
            </w:tcBorders>
            <w:vAlign w:val="center"/>
            <w:hideMark/>
          </w:tcPr>
          <w:p w14:paraId="2552A749"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Ավազակոպճային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EE86360"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4393B2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45.000</w:t>
            </w:r>
          </w:p>
        </w:tc>
        <w:tc>
          <w:tcPr>
            <w:tcW w:w="678" w:type="pct"/>
            <w:tcBorders>
              <w:top w:val="nil"/>
              <w:left w:val="nil"/>
              <w:bottom w:val="single" w:sz="4" w:space="0" w:color="auto"/>
              <w:right w:val="single" w:sz="4" w:space="0" w:color="auto"/>
            </w:tcBorders>
            <w:vAlign w:val="center"/>
            <w:hideMark/>
          </w:tcPr>
          <w:p w14:paraId="029E588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0FB5F57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153,810.00</w:t>
            </w:r>
          </w:p>
        </w:tc>
      </w:tr>
      <w:tr w:rsidR="0090345F" w:rsidRPr="00CD413F" w14:paraId="544DA9D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802290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21</w:t>
            </w:r>
          </w:p>
        </w:tc>
        <w:tc>
          <w:tcPr>
            <w:tcW w:w="2112" w:type="pct"/>
            <w:tcBorders>
              <w:top w:val="nil"/>
              <w:left w:val="nil"/>
              <w:bottom w:val="single" w:sz="4" w:space="0" w:color="auto"/>
              <w:right w:val="single" w:sz="4" w:space="0" w:color="auto"/>
            </w:tcBorders>
            <w:vAlign w:val="center"/>
            <w:hideMark/>
          </w:tcPr>
          <w:p w14:paraId="55ED403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D</w:t>
            </w:r>
            <w:r w:rsidRPr="00CD413F">
              <w:rPr>
                <w:rFonts w:ascii="Calibri" w:hAnsi="Calibri" w:cs="Calibri"/>
                <w:sz w:val="18"/>
                <w:szCs w:val="18"/>
              </w:rPr>
              <w:t>у</w:t>
            </w:r>
            <w:proofErr w:type="spellEnd"/>
            <w:r w:rsidRPr="00CD413F">
              <w:rPr>
                <w:rFonts w:ascii="Arial Armenian" w:hAnsi="Arial Armenian" w:cs="Arial"/>
                <w:sz w:val="18"/>
                <w:szCs w:val="18"/>
              </w:rPr>
              <w:t>=500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տրամագծի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ջրատար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³å³ÙáÝï³ÅáõÙ</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9C496A8"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55D472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33.000</w:t>
            </w:r>
          </w:p>
        </w:tc>
        <w:tc>
          <w:tcPr>
            <w:tcW w:w="678" w:type="pct"/>
            <w:tcBorders>
              <w:top w:val="nil"/>
              <w:left w:val="nil"/>
              <w:bottom w:val="single" w:sz="4" w:space="0" w:color="auto"/>
              <w:right w:val="single" w:sz="4" w:space="0" w:color="auto"/>
            </w:tcBorders>
            <w:vAlign w:val="center"/>
            <w:hideMark/>
          </w:tcPr>
          <w:p w14:paraId="523430A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2827.00</w:t>
            </w:r>
          </w:p>
        </w:tc>
        <w:tc>
          <w:tcPr>
            <w:tcW w:w="802" w:type="pct"/>
            <w:tcBorders>
              <w:top w:val="nil"/>
              <w:left w:val="nil"/>
              <w:bottom w:val="single" w:sz="4" w:space="0" w:color="auto"/>
              <w:right w:val="single" w:sz="4" w:space="0" w:color="auto"/>
            </w:tcBorders>
            <w:vAlign w:val="center"/>
            <w:hideMark/>
          </w:tcPr>
          <w:p w14:paraId="373A57F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93,291.00</w:t>
            </w:r>
          </w:p>
        </w:tc>
      </w:tr>
      <w:tr w:rsidR="0090345F" w:rsidRPr="00CD413F" w14:paraId="4C63373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27AB59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22</w:t>
            </w:r>
          </w:p>
        </w:tc>
        <w:tc>
          <w:tcPr>
            <w:tcW w:w="2112" w:type="pct"/>
            <w:tcBorders>
              <w:top w:val="nil"/>
              <w:left w:val="nil"/>
              <w:bottom w:val="single" w:sz="4" w:space="0" w:color="auto"/>
              <w:right w:val="single" w:sz="4" w:space="0" w:color="auto"/>
            </w:tcBorders>
            <w:vAlign w:val="center"/>
            <w:hideMark/>
          </w:tcPr>
          <w:p w14:paraId="78962D8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D</w:t>
            </w:r>
            <w:r w:rsidRPr="00CD413F">
              <w:rPr>
                <w:rFonts w:ascii="Calibri" w:hAnsi="Calibri" w:cs="Calibri"/>
                <w:sz w:val="18"/>
                <w:szCs w:val="18"/>
              </w:rPr>
              <w:t>у</w:t>
            </w:r>
            <w:proofErr w:type="spellEnd"/>
            <w:r w:rsidRPr="00CD413F">
              <w:rPr>
                <w:rFonts w:ascii="Arial Armenian" w:hAnsi="Arial Armenian" w:cs="Arial"/>
                <w:sz w:val="18"/>
                <w:szCs w:val="18"/>
              </w:rPr>
              <w:t>=400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տրամագծի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ջրատար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³å³ÙáÝï³ÅáõÙ</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45ECBE0"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33C00CD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33.000</w:t>
            </w:r>
          </w:p>
        </w:tc>
        <w:tc>
          <w:tcPr>
            <w:tcW w:w="678" w:type="pct"/>
            <w:tcBorders>
              <w:top w:val="nil"/>
              <w:left w:val="nil"/>
              <w:bottom w:val="single" w:sz="4" w:space="0" w:color="auto"/>
              <w:right w:val="single" w:sz="4" w:space="0" w:color="auto"/>
            </w:tcBorders>
            <w:vAlign w:val="center"/>
            <w:hideMark/>
          </w:tcPr>
          <w:p w14:paraId="69B9845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1928.00</w:t>
            </w:r>
          </w:p>
        </w:tc>
        <w:tc>
          <w:tcPr>
            <w:tcW w:w="802" w:type="pct"/>
            <w:tcBorders>
              <w:top w:val="nil"/>
              <w:left w:val="nil"/>
              <w:bottom w:val="single" w:sz="4" w:space="0" w:color="auto"/>
              <w:right w:val="single" w:sz="4" w:space="0" w:color="auto"/>
            </w:tcBorders>
            <w:vAlign w:val="center"/>
            <w:hideMark/>
          </w:tcPr>
          <w:p w14:paraId="0D1727E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63,624.00</w:t>
            </w:r>
          </w:p>
        </w:tc>
      </w:tr>
      <w:tr w:rsidR="0090345F" w:rsidRPr="00CD413F" w14:paraId="598E85F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5491DF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23</w:t>
            </w:r>
          </w:p>
        </w:tc>
        <w:tc>
          <w:tcPr>
            <w:tcW w:w="2112" w:type="pct"/>
            <w:tcBorders>
              <w:top w:val="nil"/>
              <w:left w:val="nil"/>
              <w:bottom w:val="single" w:sz="4" w:space="0" w:color="auto"/>
              <w:right w:val="single" w:sz="4" w:space="0" w:color="auto"/>
            </w:tcBorders>
            <w:vAlign w:val="center"/>
            <w:hideMark/>
          </w:tcPr>
          <w:p w14:paraId="310EFA9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ուղեանցի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ջրատար</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proofErr w:type="gram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բեռնաթափում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6B09B1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039D30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3.080</w:t>
            </w:r>
          </w:p>
        </w:tc>
        <w:tc>
          <w:tcPr>
            <w:tcW w:w="678" w:type="pct"/>
            <w:tcBorders>
              <w:top w:val="nil"/>
              <w:left w:val="nil"/>
              <w:bottom w:val="single" w:sz="4" w:space="0" w:color="auto"/>
              <w:right w:val="single" w:sz="4" w:space="0" w:color="auto"/>
            </w:tcBorders>
            <w:vAlign w:val="center"/>
            <w:hideMark/>
          </w:tcPr>
          <w:p w14:paraId="2562D84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10409.00</w:t>
            </w:r>
          </w:p>
        </w:tc>
        <w:tc>
          <w:tcPr>
            <w:tcW w:w="802" w:type="pct"/>
            <w:tcBorders>
              <w:top w:val="nil"/>
              <w:left w:val="nil"/>
              <w:bottom w:val="single" w:sz="4" w:space="0" w:color="auto"/>
              <w:right w:val="single" w:sz="4" w:space="0" w:color="auto"/>
            </w:tcBorders>
            <w:vAlign w:val="center"/>
            <w:hideMark/>
          </w:tcPr>
          <w:p w14:paraId="5C0F7F2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32,059.72</w:t>
            </w:r>
          </w:p>
        </w:tc>
      </w:tr>
      <w:tr w:rsidR="0090345F" w:rsidRPr="00CD413F" w14:paraId="47362AD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BB70DE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24</w:t>
            </w:r>
          </w:p>
        </w:tc>
        <w:tc>
          <w:tcPr>
            <w:tcW w:w="2112" w:type="pct"/>
            <w:tcBorders>
              <w:top w:val="nil"/>
              <w:left w:val="nil"/>
              <w:bottom w:val="single" w:sz="4" w:space="0" w:color="auto"/>
              <w:right w:val="single" w:sz="4" w:space="0" w:color="auto"/>
            </w:tcBorders>
            <w:vAlign w:val="center"/>
            <w:hideMark/>
          </w:tcPr>
          <w:p w14:paraId="489E473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Թռիչքային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կառույցի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roofErr w:type="gramEnd"/>
          </w:p>
        </w:tc>
        <w:tc>
          <w:tcPr>
            <w:tcW w:w="461" w:type="pct"/>
            <w:tcBorders>
              <w:top w:val="nil"/>
              <w:left w:val="nil"/>
              <w:bottom w:val="single" w:sz="4" w:space="0" w:color="auto"/>
              <w:right w:val="single" w:sz="4" w:space="0" w:color="auto"/>
            </w:tcBorders>
            <w:vAlign w:val="bottom"/>
            <w:hideMark/>
          </w:tcPr>
          <w:p w14:paraId="7B1DF39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471620E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27.000</w:t>
            </w:r>
          </w:p>
        </w:tc>
        <w:tc>
          <w:tcPr>
            <w:tcW w:w="678" w:type="pct"/>
            <w:tcBorders>
              <w:top w:val="nil"/>
              <w:left w:val="nil"/>
              <w:bottom w:val="single" w:sz="4" w:space="0" w:color="auto"/>
              <w:right w:val="single" w:sz="4" w:space="0" w:color="auto"/>
            </w:tcBorders>
            <w:vAlign w:val="center"/>
            <w:hideMark/>
          </w:tcPr>
          <w:p w14:paraId="36F8F0F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53430.00</w:t>
            </w:r>
          </w:p>
        </w:tc>
        <w:tc>
          <w:tcPr>
            <w:tcW w:w="802" w:type="pct"/>
            <w:tcBorders>
              <w:top w:val="nil"/>
              <w:left w:val="nil"/>
              <w:bottom w:val="single" w:sz="4" w:space="0" w:color="auto"/>
              <w:right w:val="single" w:sz="4" w:space="0" w:color="auto"/>
            </w:tcBorders>
            <w:vAlign w:val="center"/>
            <w:hideMark/>
          </w:tcPr>
          <w:p w14:paraId="074042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1,442,610.00</w:t>
            </w:r>
          </w:p>
        </w:tc>
      </w:tr>
      <w:tr w:rsidR="0090345F" w:rsidRPr="00CD413F" w14:paraId="65F0602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415F95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25</w:t>
            </w:r>
          </w:p>
        </w:tc>
        <w:tc>
          <w:tcPr>
            <w:tcW w:w="2112" w:type="pct"/>
            <w:tcBorders>
              <w:top w:val="nil"/>
              <w:left w:val="nil"/>
              <w:bottom w:val="single" w:sz="4" w:space="0" w:color="auto"/>
              <w:right w:val="single" w:sz="4" w:space="0" w:color="auto"/>
            </w:tcBorders>
            <w:vAlign w:val="center"/>
            <w:hideMark/>
          </w:tcPr>
          <w:p w14:paraId="5A0BF8F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ուղեանցի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թռիչքային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կառույցի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proofErr w:type="gram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բեռնաթափում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85A0A1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1412A2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216.000</w:t>
            </w:r>
          </w:p>
        </w:tc>
        <w:tc>
          <w:tcPr>
            <w:tcW w:w="678" w:type="pct"/>
            <w:tcBorders>
              <w:top w:val="nil"/>
              <w:left w:val="nil"/>
              <w:bottom w:val="single" w:sz="4" w:space="0" w:color="auto"/>
              <w:right w:val="single" w:sz="4" w:space="0" w:color="auto"/>
            </w:tcBorders>
            <w:vAlign w:val="center"/>
            <w:hideMark/>
          </w:tcPr>
          <w:p w14:paraId="4BFC182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8648.00</w:t>
            </w:r>
          </w:p>
        </w:tc>
        <w:tc>
          <w:tcPr>
            <w:tcW w:w="802" w:type="pct"/>
            <w:tcBorders>
              <w:top w:val="nil"/>
              <w:left w:val="nil"/>
              <w:bottom w:val="single" w:sz="4" w:space="0" w:color="auto"/>
              <w:right w:val="single" w:sz="4" w:space="0" w:color="auto"/>
            </w:tcBorders>
            <w:vAlign w:val="center"/>
            <w:hideMark/>
          </w:tcPr>
          <w:p w14:paraId="21376A2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1,867,968.00</w:t>
            </w:r>
          </w:p>
        </w:tc>
      </w:tr>
      <w:tr w:rsidR="0090345F" w:rsidRPr="00CD413F" w14:paraId="5CC4CB2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1A5163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26</w:t>
            </w:r>
          </w:p>
        </w:tc>
        <w:tc>
          <w:tcPr>
            <w:tcW w:w="2112" w:type="pct"/>
            <w:tcBorders>
              <w:top w:val="nil"/>
              <w:left w:val="nil"/>
              <w:bottom w:val="single" w:sz="4" w:space="0" w:color="auto"/>
              <w:right w:val="single" w:sz="4" w:space="0" w:color="auto"/>
            </w:tcBorders>
            <w:vAlign w:val="center"/>
            <w:hideMark/>
          </w:tcPr>
          <w:p w14:paraId="45527E0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
        </w:tc>
        <w:tc>
          <w:tcPr>
            <w:tcW w:w="461" w:type="pct"/>
            <w:tcBorders>
              <w:top w:val="nil"/>
              <w:left w:val="nil"/>
              <w:bottom w:val="single" w:sz="4" w:space="0" w:color="auto"/>
              <w:right w:val="single" w:sz="4" w:space="0" w:color="auto"/>
            </w:tcBorders>
            <w:vAlign w:val="bottom"/>
            <w:hideMark/>
          </w:tcPr>
          <w:p w14:paraId="08BA571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FAB16A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44.200</w:t>
            </w:r>
          </w:p>
        </w:tc>
        <w:tc>
          <w:tcPr>
            <w:tcW w:w="678" w:type="pct"/>
            <w:tcBorders>
              <w:top w:val="nil"/>
              <w:left w:val="nil"/>
              <w:bottom w:val="single" w:sz="4" w:space="0" w:color="auto"/>
              <w:right w:val="single" w:sz="4" w:space="0" w:color="auto"/>
            </w:tcBorders>
            <w:vAlign w:val="center"/>
            <w:hideMark/>
          </w:tcPr>
          <w:p w14:paraId="119182C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18812.00</w:t>
            </w:r>
          </w:p>
        </w:tc>
        <w:tc>
          <w:tcPr>
            <w:tcW w:w="802" w:type="pct"/>
            <w:tcBorders>
              <w:top w:val="nil"/>
              <w:left w:val="nil"/>
              <w:bottom w:val="single" w:sz="4" w:space="0" w:color="auto"/>
              <w:right w:val="single" w:sz="4" w:space="0" w:color="auto"/>
            </w:tcBorders>
            <w:vAlign w:val="center"/>
            <w:hideMark/>
          </w:tcPr>
          <w:p w14:paraId="1651D77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831,490.40</w:t>
            </w:r>
          </w:p>
        </w:tc>
      </w:tr>
      <w:tr w:rsidR="0090345F" w:rsidRPr="00CD413F" w14:paraId="4B74C1E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4B24A7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27</w:t>
            </w:r>
          </w:p>
        </w:tc>
        <w:tc>
          <w:tcPr>
            <w:tcW w:w="2112" w:type="pct"/>
            <w:tcBorders>
              <w:top w:val="nil"/>
              <w:left w:val="nil"/>
              <w:bottom w:val="single" w:sz="4" w:space="0" w:color="auto"/>
              <w:right w:val="single" w:sz="4" w:space="0" w:color="auto"/>
            </w:tcBorders>
            <w:vAlign w:val="center"/>
            <w:hideMark/>
          </w:tcPr>
          <w:p w14:paraId="46E0ADD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proofErr w:type="gram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բեռնաթափում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47B25A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35FF86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110.000</w:t>
            </w:r>
          </w:p>
        </w:tc>
        <w:tc>
          <w:tcPr>
            <w:tcW w:w="678" w:type="pct"/>
            <w:tcBorders>
              <w:top w:val="nil"/>
              <w:left w:val="nil"/>
              <w:bottom w:val="single" w:sz="4" w:space="0" w:color="auto"/>
              <w:right w:val="single" w:sz="4" w:space="0" w:color="auto"/>
            </w:tcBorders>
            <w:vAlign w:val="center"/>
            <w:hideMark/>
          </w:tcPr>
          <w:p w14:paraId="43C9F3A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9650.00</w:t>
            </w:r>
          </w:p>
        </w:tc>
        <w:tc>
          <w:tcPr>
            <w:tcW w:w="802" w:type="pct"/>
            <w:tcBorders>
              <w:top w:val="nil"/>
              <w:left w:val="nil"/>
              <w:bottom w:val="single" w:sz="4" w:space="0" w:color="auto"/>
              <w:right w:val="single" w:sz="4" w:space="0" w:color="auto"/>
            </w:tcBorders>
            <w:vAlign w:val="center"/>
            <w:hideMark/>
          </w:tcPr>
          <w:p w14:paraId="3595B60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1,061,500.00</w:t>
            </w:r>
          </w:p>
        </w:tc>
      </w:tr>
      <w:tr w:rsidR="0090345F" w:rsidRPr="00CD413F" w14:paraId="7A0618F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94047F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28</w:t>
            </w:r>
          </w:p>
        </w:tc>
        <w:tc>
          <w:tcPr>
            <w:tcW w:w="2112" w:type="pct"/>
            <w:tcBorders>
              <w:top w:val="nil"/>
              <w:left w:val="nil"/>
              <w:bottom w:val="single" w:sz="4" w:space="0" w:color="auto"/>
              <w:right w:val="single" w:sz="4" w:space="0" w:color="auto"/>
            </w:tcBorders>
            <w:vAlign w:val="center"/>
            <w:hideMark/>
          </w:tcPr>
          <w:p w14:paraId="121672C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Տապաստների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
        </w:tc>
        <w:tc>
          <w:tcPr>
            <w:tcW w:w="461" w:type="pct"/>
            <w:tcBorders>
              <w:top w:val="nil"/>
              <w:left w:val="nil"/>
              <w:bottom w:val="single" w:sz="4" w:space="0" w:color="auto"/>
              <w:right w:val="single" w:sz="4" w:space="0" w:color="auto"/>
            </w:tcBorders>
            <w:vAlign w:val="bottom"/>
            <w:hideMark/>
          </w:tcPr>
          <w:p w14:paraId="023EFDA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596186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8.460</w:t>
            </w:r>
          </w:p>
        </w:tc>
        <w:tc>
          <w:tcPr>
            <w:tcW w:w="678" w:type="pct"/>
            <w:tcBorders>
              <w:top w:val="nil"/>
              <w:left w:val="nil"/>
              <w:bottom w:val="single" w:sz="4" w:space="0" w:color="auto"/>
              <w:right w:val="single" w:sz="4" w:space="0" w:color="auto"/>
            </w:tcBorders>
            <w:vAlign w:val="center"/>
            <w:hideMark/>
          </w:tcPr>
          <w:p w14:paraId="2A3329B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18812.00</w:t>
            </w:r>
          </w:p>
        </w:tc>
        <w:tc>
          <w:tcPr>
            <w:tcW w:w="802" w:type="pct"/>
            <w:tcBorders>
              <w:top w:val="nil"/>
              <w:left w:val="nil"/>
              <w:bottom w:val="single" w:sz="4" w:space="0" w:color="auto"/>
              <w:right w:val="single" w:sz="4" w:space="0" w:color="auto"/>
            </w:tcBorders>
            <w:vAlign w:val="center"/>
            <w:hideMark/>
          </w:tcPr>
          <w:p w14:paraId="07D463D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159,149.52</w:t>
            </w:r>
          </w:p>
        </w:tc>
      </w:tr>
      <w:tr w:rsidR="0090345F" w:rsidRPr="00CD413F" w14:paraId="24FD45E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6F7FBD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29</w:t>
            </w:r>
          </w:p>
        </w:tc>
        <w:tc>
          <w:tcPr>
            <w:tcW w:w="2112" w:type="pct"/>
            <w:tcBorders>
              <w:top w:val="nil"/>
              <w:left w:val="nil"/>
              <w:bottom w:val="single" w:sz="4" w:space="0" w:color="auto"/>
              <w:right w:val="single" w:sz="4" w:space="0" w:color="auto"/>
            </w:tcBorders>
            <w:vAlign w:val="center"/>
            <w:hideMark/>
          </w:tcPr>
          <w:p w14:paraId="02845D2B"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Տապաստների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AF6DEB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BCBC14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21.120</w:t>
            </w:r>
          </w:p>
        </w:tc>
        <w:tc>
          <w:tcPr>
            <w:tcW w:w="678" w:type="pct"/>
            <w:tcBorders>
              <w:top w:val="nil"/>
              <w:left w:val="nil"/>
              <w:bottom w:val="single" w:sz="4" w:space="0" w:color="auto"/>
              <w:right w:val="single" w:sz="4" w:space="0" w:color="auto"/>
            </w:tcBorders>
            <w:vAlign w:val="center"/>
            <w:hideMark/>
          </w:tcPr>
          <w:p w14:paraId="32C23EE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9650.00</w:t>
            </w:r>
          </w:p>
        </w:tc>
        <w:tc>
          <w:tcPr>
            <w:tcW w:w="802" w:type="pct"/>
            <w:tcBorders>
              <w:top w:val="nil"/>
              <w:left w:val="nil"/>
              <w:bottom w:val="single" w:sz="4" w:space="0" w:color="auto"/>
              <w:right w:val="single" w:sz="4" w:space="0" w:color="auto"/>
            </w:tcBorders>
            <w:vAlign w:val="center"/>
            <w:hideMark/>
          </w:tcPr>
          <w:p w14:paraId="60F4A8D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203,808.00</w:t>
            </w:r>
          </w:p>
        </w:tc>
      </w:tr>
      <w:tr w:rsidR="0090345F" w:rsidRPr="00CD413F" w14:paraId="2895A92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36F589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30</w:t>
            </w:r>
          </w:p>
        </w:tc>
        <w:tc>
          <w:tcPr>
            <w:tcW w:w="2112" w:type="pct"/>
            <w:tcBorders>
              <w:top w:val="nil"/>
              <w:left w:val="nil"/>
              <w:bottom w:val="single" w:sz="4" w:space="0" w:color="auto"/>
              <w:right w:val="single" w:sz="4" w:space="0" w:color="auto"/>
            </w:tcBorders>
            <w:vAlign w:val="center"/>
            <w:hideMark/>
          </w:tcPr>
          <w:p w14:paraId="01A5FF4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Հենարանների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խորանարդների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roofErr w:type="gramEnd"/>
          </w:p>
        </w:tc>
        <w:tc>
          <w:tcPr>
            <w:tcW w:w="461" w:type="pct"/>
            <w:tcBorders>
              <w:top w:val="nil"/>
              <w:left w:val="nil"/>
              <w:bottom w:val="single" w:sz="4" w:space="0" w:color="auto"/>
              <w:right w:val="single" w:sz="4" w:space="0" w:color="auto"/>
            </w:tcBorders>
            <w:vAlign w:val="bottom"/>
            <w:hideMark/>
          </w:tcPr>
          <w:p w14:paraId="58402F7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16B050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200.000</w:t>
            </w:r>
          </w:p>
        </w:tc>
        <w:tc>
          <w:tcPr>
            <w:tcW w:w="678" w:type="pct"/>
            <w:tcBorders>
              <w:top w:val="nil"/>
              <w:left w:val="nil"/>
              <w:bottom w:val="single" w:sz="4" w:space="0" w:color="auto"/>
              <w:right w:val="single" w:sz="4" w:space="0" w:color="auto"/>
            </w:tcBorders>
            <w:vAlign w:val="center"/>
            <w:hideMark/>
          </w:tcPr>
          <w:p w14:paraId="71AC1C4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18812.00</w:t>
            </w:r>
          </w:p>
        </w:tc>
        <w:tc>
          <w:tcPr>
            <w:tcW w:w="802" w:type="pct"/>
            <w:tcBorders>
              <w:top w:val="nil"/>
              <w:left w:val="nil"/>
              <w:bottom w:val="single" w:sz="4" w:space="0" w:color="auto"/>
              <w:right w:val="single" w:sz="4" w:space="0" w:color="auto"/>
            </w:tcBorders>
            <w:vAlign w:val="center"/>
            <w:hideMark/>
          </w:tcPr>
          <w:p w14:paraId="72C5C7F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3,762,400.00</w:t>
            </w:r>
          </w:p>
        </w:tc>
      </w:tr>
      <w:tr w:rsidR="0090345F" w:rsidRPr="00CD413F" w14:paraId="00D96FB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086DCD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31</w:t>
            </w:r>
          </w:p>
        </w:tc>
        <w:tc>
          <w:tcPr>
            <w:tcW w:w="2112" w:type="pct"/>
            <w:tcBorders>
              <w:top w:val="nil"/>
              <w:left w:val="nil"/>
              <w:bottom w:val="single" w:sz="4" w:space="0" w:color="auto"/>
              <w:right w:val="single" w:sz="4" w:space="0" w:color="auto"/>
            </w:tcBorders>
            <w:vAlign w:val="center"/>
            <w:hideMark/>
          </w:tcPr>
          <w:p w14:paraId="20D3DDC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խորանարդների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proofErr w:type="gram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բեռնաթափում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AEF1C4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21D21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500.000</w:t>
            </w:r>
          </w:p>
        </w:tc>
        <w:tc>
          <w:tcPr>
            <w:tcW w:w="678" w:type="pct"/>
            <w:tcBorders>
              <w:top w:val="nil"/>
              <w:left w:val="nil"/>
              <w:bottom w:val="single" w:sz="4" w:space="0" w:color="auto"/>
              <w:right w:val="single" w:sz="4" w:space="0" w:color="auto"/>
            </w:tcBorders>
            <w:vAlign w:val="center"/>
            <w:hideMark/>
          </w:tcPr>
          <w:p w14:paraId="72930E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9650.00</w:t>
            </w:r>
          </w:p>
        </w:tc>
        <w:tc>
          <w:tcPr>
            <w:tcW w:w="802" w:type="pct"/>
            <w:tcBorders>
              <w:top w:val="nil"/>
              <w:left w:val="nil"/>
              <w:bottom w:val="single" w:sz="4" w:space="0" w:color="auto"/>
              <w:right w:val="single" w:sz="4" w:space="0" w:color="auto"/>
            </w:tcBorders>
            <w:vAlign w:val="center"/>
            <w:hideMark/>
          </w:tcPr>
          <w:p w14:paraId="0EB2EA7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4,825,000.00</w:t>
            </w:r>
          </w:p>
        </w:tc>
      </w:tr>
      <w:tr w:rsidR="0090345F" w:rsidRPr="00CD413F" w14:paraId="75E5FEE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0A041F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32</w:t>
            </w:r>
          </w:p>
        </w:tc>
        <w:tc>
          <w:tcPr>
            <w:tcW w:w="2112" w:type="pct"/>
            <w:tcBorders>
              <w:top w:val="nil"/>
              <w:left w:val="nil"/>
              <w:bottom w:val="single" w:sz="4" w:space="0" w:color="auto"/>
              <w:right w:val="single" w:sz="4" w:space="0" w:color="auto"/>
            </w:tcBorders>
            <w:vAlign w:val="center"/>
            <w:hideMark/>
          </w:tcPr>
          <w:p w14:paraId="0F102D5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Հենարանների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միաձույլ</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տեղամասերի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r w:rsidRPr="00CD413F">
              <w:rPr>
                <w:rFonts w:ascii="Arial Armenian" w:hAnsi="Arial Armenian" w:cs="Arial"/>
                <w:sz w:val="18"/>
                <w:szCs w:val="18"/>
              </w:rPr>
              <w:t xml:space="preserve"> B15 </w:t>
            </w:r>
            <w:proofErr w:type="spellStart"/>
            <w:r w:rsidRPr="00CD413F">
              <w:rPr>
                <w:rFonts w:ascii="Sylfaen" w:hAnsi="Sylfaen" w:cs="Sylfaen"/>
                <w:sz w:val="18"/>
                <w:szCs w:val="18"/>
              </w:rPr>
              <w:t>դասի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AA89BA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167BE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114.000</w:t>
            </w:r>
          </w:p>
        </w:tc>
        <w:tc>
          <w:tcPr>
            <w:tcW w:w="678" w:type="pct"/>
            <w:tcBorders>
              <w:top w:val="nil"/>
              <w:left w:val="nil"/>
              <w:bottom w:val="single" w:sz="4" w:space="0" w:color="auto"/>
              <w:right w:val="single" w:sz="4" w:space="0" w:color="auto"/>
            </w:tcBorders>
            <w:vAlign w:val="center"/>
            <w:hideMark/>
          </w:tcPr>
          <w:p w14:paraId="740EB29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72E5D33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1,530,792.00</w:t>
            </w:r>
          </w:p>
        </w:tc>
      </w:tr>
      <w:tr w:rsidR="0090345F" w:rsidRPr="00CD413F" w14:paraId="7586577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371278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33</w:t>
            </w:r>
          </w:p>
        </w:tc>
        <w:tc>
          <w:tcPr>
            <w:tcW w:w="2112" w:type="pct"/>
            <w:tcBorders>
              <w:top w:val="nil"/>
              <w:left w:val="nil"/>
              <w:bottom w:val="single" w:sz="4" w:space="0" w:color="auto"/>
              <w:right w:val="single" w:sz="4" w:space="0" w:color="auto"/>
            </w:tcBorders>
            <w:vAlign w:val="center"/>
            <w:hideMark/>
          </w:tcPr>
          <w:p w14:paraId="7707569D"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0.5Ù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ինքնաթափերի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6F92B1A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9B748B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114.000</w:t>
            </w:r>
          </w:p>
        </w:tc>
        <w:tc>
          <w:tcPr>
            <w:tcW w:w="678" w:type="pct"/>
            <w:tcBorders>
              <w:top w:val="nil"/>
              <w:left w:val="nil"/>
              <w:bottom w:val="single" w:sz="4" w:space="0" w:color="auto"/>
              <w:right w:val="single" w:sz="4" w:space="0" w:color="auto"/>
            </w:tcBorders>
            <w:vAlign w:val="center"/>
            <w:hideMark/>
          </w:tcPr>
          <w:p w14:paraId="376E3D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1259.00</w:t>
            </w:r>
          </w:p>
        </w:tc>
        <w:tc>
          <w:tcPr>
            <w:tcW w:w="802" w:type="pct"/>
            <w:tcBorders>
              <w:top w:val="nil"/>
              <w:left w:val="nil"/>
              <w:bottom w:val="single" w:sz="4" w:space="0" w:color="auto"/>
              <w:right w:val="single" w:sz="4" w:space="0" w:color="auto"/>
            </w:tcBorders>
            <w:vAlign w:val="center"/>
            <w:hideMark/>
          </w:tcPr>
          <w:p w14:paraId="1B2BAC8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143,526.00</w:t>
            </w:r>
          </w:p>
        </w:tc>
      </w:tr>
      <w:tr w:rsidR="0090345F" w:rsidRPr="00CD413F" w14:paraId="76DDAC1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DD722D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34</w:t>
            </w:r>
          </w:p>
        </w:tc>
        <w:tc>
          <w:tcPr>
            <w:tcW w:w="2112" w:type="pct"/>
            <w:tcBorders>
              <w:top w:val="nil"/>
              <w:left w:val="nil"/>
              <w:bottom w:val="single" w:sz="4" w:space="0" w:color="auto"/>
              <w:right w:val="single" w:sz="4" w:space="0" w:color="auto"/>
            </w:tcBorders>
            <w:vAlign w:val="center"/>
            <w:hideMark/>
          </w:tcPr>
          <w:p w14:paraId="01605013"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6ECA4B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F7718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228.000</w:t>
            </w:r>
          </w:p>
        </w:tc>
        <w:tc>
          <w:tcPr>
            <w:tcW w:w="678" w:type="pct"/>
            <w:tcBorders>
              <w:top w:val="nil"/>
              <w:left w:val="nil"/>
              <w:bottom w:val="single" w:sz="4" w:space="0" w:color="auto"/>
              <w:right w:val="single" w:sz="4" w:space="0" w:color="auto"/>
            </w:tcBorders>
            <w:vAlign w:val="center"/>
            <w:hideMark/>
          </w:tcPr>
          <w:p w14:paraId="36F5E7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12B9A4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779,304.00</w:t>
            </w:r>
          </w:p>
        </w:tc>
      </w:tr>
      <w:tr w:rsidR="0090345F" w:rsidRPr="00CD413F" w14:paraId="4A304D3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120E87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35</w:t>
            </w:r>
          </w:p>
        </w:tc>
        <w:tc>
          <w:tcPr>
            <w:tcW w:w="2112" w:type="pct"/>
            <w:tcBorders>
              <w:top w:val="nil"/>
              <w:left w:val="nil"/>
              <w:bottom w:val="single" w:sz="4" w:space="0" w:color="auto"/>
              <w:right w:val="single" w:sz="4" w:space="0" w:color="auto"/>
            </w:tcBorders>
            <w:vAlign w:val="center"/>
            <w:hideMark/>
          </w:tcPr>
          <w:p w14:paraId="5682267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խորանարդների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
        </w:tc>
        <w:tc>
          <w:tcPr>
            <w:tcW w:w="461" w:type="pct"/>
            <w:tcBorders>
              <w:top w:val="nil"/>
              <w:left w:val="nil"/>
              <w:bottom w:val="single" w:sz="4" w:space="0" w:color="auto"/>
              <w:right w:val="single" w:sz="4" w:space="0" w:color="auto"/>
            </w:tcBorders>
            <w:vAlign w:val="bottom"/>
            <w:hideMark/>
          </w:tcPr>
          <w:p w14:paraId="5A0AA74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5BF446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54.000</w:t>
            </w:r>
          </w:p>
        </w:tc>
        <w:tc>
          <w:tcPr>
            <w:tcW w:w="678" w:type="pct"/>
            <w:tcBorders>
              <w:top w:val="nil"/>
              <w:left w:val="nil"/>
              <w:bottom w:val="single" w:sz="4" w:space="0" w:color="auto"/>
              <w:right w:val="single" w:sz="4" w:space="0" w:color="auto"/>
            </w:tcBorders>
            <w:vAlign w:val="center"/>
            <w:hideMark/>
          </w:tcPr>
          <w:p w14:paraId="75AFEA7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18812.00</w:t>
            </w:r>
          </w:p>
        </w:tc>
        <w:tc>
          <w:tcPr>
            <w:tcW w:w="802" w:type="pct"/>
            <w:tcBorders>
              <w:top w:val="nil"/>
              <w:left w:val="nil"/>
              <w:bottom w:val="single" w:sz="4" w:space="0" w:color="auto"/>
              <w:right w:val="single" w:sz="4" w:space="0" w:color="auto"/>
            </w:tcBorders>
            <w:vAlign w:val="center"/>
            <w:hideMark/>
          </w:tcPr>
          <w:p w14:paraId="78C21F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1,015,848.00</w:t>
            </w:r>
          </w:p>
        </w:tc>
      </w:tr>
      <w:tr w:rsidR="0090345F" w:rsidRPr="00CD413F" w14:paraId="49B16FD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A0EFAF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36</w:t>
            </w:r>
          </w:p>
        </w:tc>
        <w:tc>
          <w:tcPr>
            <w:tcW w:w="2112" w:type="pct"/>
            <w:tcBorders>
              <w:top w:val="nil"/>
              <w:left w:val="nil"/>
              <w:bottom w:val="single" w:sz="4" w:space="0" w:color="auto"/>
              <w:right w:val="single" w:sz="4" w:space="0" w:color="auto"/>
            </w:tcBorders>
            <w:vAlign w:val="center"/>
            <w:hideMark/>
          </w:tcPr>
          <w:p w14:paraId="6BBDBFB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խորանարդների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proofErr w:type="gram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բեռնաթափում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97103AE"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FA7249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135.000</w:t>
            </w:r>
          </w:p>
        </w:tc>
        <w:tc>
          <w:tcPr>
            <w:tcW w:w="678" w:type="pct"/>
            <w:tcBorders>
              <w:top w:val="nil"/>
              <w:left w:val="nil"/>
              <w:bottom w:val="single" w:sz="4" w:space="0" w:color="auto"/>
              <w:right w:val="single" w:sz="4" w:space="0" w:color="auto"/>
            </w:tcBorders>
            <w:vAlign w:val="center"/>
            <w:hideMark/>
          </w:tcPr>
          <w:p w14:paraId="3A32C04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9650.00</w:t>
            </w:r>
          </w:p>
        </w:tc>
        <w:tc>
          <w:tcPr>
            <w:tcW w:w="802" w:type="pct"/>
            <w:tcBorders>
              <w:top w:val="nil"/>
              <w:left w:val="nil"/>
              <w:bottom w:val="single" w:sz="4" w:space="0" w:color="auto"/>
              <w:right w:val="single" w:sz="4" w:space="0" w:color="auto"/>
            </w:tcBorders>
            <w:vAlign w:val="center"/>
            <w:hideMark/>
          </w:tcPr>
          <w:p w14:paraId="4806D8A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1,302,750.00</w:t>
            </w:r>
          </w:p>
        </w:tc>
      </w:tr>
      <w:tr w:rsidR="0090345F" w:rsidRPr="00CD413F" w14:paraId="1C0D800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371CF67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6D27AE6F"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`2.1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265BC08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28F6AE2D" w14:textId="1D776F27"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1A84BCBB" w14:textId="09EFFAAC"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7149173D"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22,825,296.46</w:t>
            </w:r>
          </w:p>
        </w:tc>
      </w:tr>
      <w:tr w:rsidR="00FD7A51" w:rsidRPr="00CD413F" w14:paraId="0B51EEEA"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4CF5C34B"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2.2 </w:t>
            </w:r>
            <w:r w:rsidRPr="00CD413F">
              <w:rPr>
                <w:rFonts w:ascii="Sylfaen" w:hAnsi="Sylfaen" w:cs="Sylfaen"/>
                <w:b/>
                <w:bCs/>
                <w:sz w:val="18"/>
                <w:szCs w:val="18"/>
              </w:rPr>
              <w:t>Թիվ</w:t>
            </w:r>
            <w:r w:rsidRPr="00CD413F">
              <w:rPr>
                <w:rFonts w:ascii="Arial Armenian" w:hAnsi="Arial Armenian" w:cs="Arial"/>
                <w:b/>
                <w:bCs/>
                <w:sz w:val="18"/>
                <w:szCs w:val="18"/>
              </w:rPr>
              <w:t>1/</w:t>
            </w:r>
            <w:proofErr w:type="spellStart"/>
            <w:r w:rsidRPr="00CD413F">
              <w:rPr>
                <w:rFonts w:ascii="Sylfaen" w:hAnsi="Sylfaen" w:cs="Sylfaen"/>
                <w:b/>
                <w:bCs/>
                <w:sz w:val="18"/>
                <w:szCs w:val="18"/>
              </w:rPr>
              <w:t>թիվ</w:t>
            </w:r>
            <w:proofErr w:type="spellEnd"/>
            <w:r w:rsidRPr="00CD413F">
              <w:rPr>
                <w:rFonts w:ascii="Arial Armenian" w:hAnsi="Arial Armenian" w:cs="Arial"/>
                <w:b/>
                <w:bCs/>
                <w:sz w:val="18"/>
                <w:szCs w:val="18"/>
              </w:rPr>
              <w:t xml:space="preserve"> 2 </w:t>
            </w:r>
            <w:proofErr w:type="spellStart"/>
            <w:r w:rsidRPr="00CD413F">
              <w:rPr>
                <w:rFonts w:ascii="Sylfaen" w:hAnsi="Sylfaen" w:cs="Sylfaen"/>
                <w:b/>
                <w:bCs/>
                <w:sz w:val="18"/>
                <w:szCs w:val="18"/>
              </w:rPr>
              <w:t>հենարանների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կառուցումը</w:t>
            </w:r>
            <w:proofErr w:type="spellEnd"/>
          </w:p>
        </w:tc>
      </w:tr>
      <w:tr w:rsidR="0090345F" w:rsidRPr="00CD413F" w14:paraId="375DA10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147323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37</w:t>
            </w:r>
          </w:p>
        </w:tc>
        <w:tc>
          <w:tcPr>
            <w:tcW w:w="2112" w:type="pct"/>
            <w:tcBorders>
              <w:top w:val="nil"/>
              <w:left w:val="nil"/>
              <w:bottom w:val="single" w:sz="4" w:space="0" w:color="auto"/>
              <w:right w:val="single" w:sz="4" w:space="0" w:color="auto"/>
            </w:tcBorders>
            <w:vAlign w:val="center"/>
            <w:hideMark/>
          </w:tcPr>
          <w:p w14:paraId="035F46F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Թիվ</w:t>
            </w:r>
            <w:proofErr w:type="spellEnd"/>
            <w:r w:rsidRPr="00CD413F">
              <w:rPr>
                <w:rFonts w:ascii="Arial Armenian" w:hAnsi="Arial Armenian" w:cs="Arial"/>
                <w:sz w:val="18"/>
                <w:szCs w:val="18"/>
              </w:rPr>
              <w:t xml:space="preserve"> 1</w:t>
            </w:r>
            <w:r w:rsidRPr="00CD413F">
              <w:rPr>
                <w:rFonts w:ascii="Sylfaen" w:hAnsi="Sylfaen" w:cs="Sylfaen"/>
                <w:sz w:val="18"/>
                <w:szCs w:val="18"/>
              </w:rPr>
              <w:t>և</w:t>
            </w:r>
            <w:r w:rsidRPr="00CD413F">
              <w:rPr>
                <w:rFonts w:ascii="Arial Armenian" w:hAnsi="Arial Armenian" w:cs="Arial"/>
                <w:sz w:val="18"/>
                <w:szCs w:val="18"/>
              </w:rPr>
              <w:t xml:space="preserve"> 2 </w:t>
            </w:r>
            <w:proofErr w:type="spellStart"/>
            <w:r w:rsidRPr="00CD413F">
              <w:rPr>
                <w:rFonts w:ascii="Sylfaen" w:hAnsi="Sylfaen" w:cs="Sylfaen"/>
                <w:sz w:val="18"/>
                <w:szCs w:val="18"/>
              </w:rPr>
              <w:t>հենարանների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փոսորակի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փորում</w:t>
            </w:r>
            <w:proofErr w:type="spellEnd"/>
            <w:proofErr w:type="gramEnd"/>
            <w:r w:rsidRPr="00CD413F">
              <w:rPr>
                <w:rFonts w:ascii="Arial Armenian" w:hAnsi="Arial Armenian" w:cs="Arial"/>
                <w:sz w:val="18"/>
                <w:szCs w:val="18"/>
              </w:rPr>
              <w:t xml:space="preserve">  0.4Ù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գրունտը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կուտակելով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եզրին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p>
        </w:tc>
        <w:tc>
          <w:tcPr>
            <w:tcW w:w="461" w:type="pct"/>
            <w:tcBorders>
              <w:top w:val="nil"/>
              <w:left w:val="nil"/>
              <w:bottom w:val="single" w:sz="4" w:space="0" w:color="auto"/>
              <w:right w:val="single" w:sz="4" w:space="0" w:color="auto"/>
            </w:tcBorders>
            <w:vAlign w:val="bottom"/>
            <w:hideMark/>
          </w:tcPr>
          <w:p w14:paraId="7931844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BABC9B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1715.000</w:t>
            </w:r>
          </w:p>
        </w:tc>
        <w:tc>
          <w:tcPr>
            <w:tcW w:w="678" w:type="pct"/>
            <w:tcBorders>
              <w:top w:val="nil"/>
              <w:left w:val="nil"/>
              <w:bottom w:val="single" w:sz="4" w:space="0" w:color="auto"/>
              <w:right w:val="single" w:sz="4" w:space="0" w:color="auto"/>
            </w:tcBorders>
            <w:vAlign w:val="center"/>
            <w:hideMark/>
          </w:tcPr>
          <w:p w14:paraId="0866677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835.00</w:t>
            </w:r>
          </w:p>
        </w:tc>
        <w:tc>
          <w:tcPr>
            <w:tcW w:w="802" w:type="pct"/>
            <w:tcBorders>
              <w:top w:val="nil"/>
              <w:left w:val="nil"/>
              <w:bottom w:val="single" w:sz="4" w:space="0" w:color="auto"/>
              <w:right w:val="single" w:sz="4" w:space="0" w:color="auto"/>
            </w:tcBorders>
            <w:vAlign w:val="center"/>
            <w:hideMark/>
          </w:tcPr>
          <w:p w14:paraId="5B9D29E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1,432,025.00</w:t>
            </w:r>
          </w:p>
        </w:tc>
      </w:tr>
      <w:tr w:rsidR="0090345F" w:rsidRPr="00CD413F" w14:paraId="4401044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DF6FA5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38</w:t>
            </w:r>
          </w:p>
        </w:tc>
        <w:tc>
          <w:tcPr>
            <w:tcW w:w="2112" w:type="pct"/>
            <w:tcBorders>
              <w:top w:val="nil"/>
              <w:left w:val="nil"/>
              <w:bottom w:val="single" w:sz="4" w:space="0" w:color="auto"/>
              <w:right w:val="single" w:sz="4" w:space="0" w:color="auto"/>
            </w:tcBorders>
            <w:vAlign w:val="center"/>
            <w:hideMark/>
          </w:tcPr>
          <w:p w14:paraId="26EE6D9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Թիվ</w:t>
            </w:r>
            <w:proofErr w:type="spellEnd"/>
            <w:r w:rsidRPr="00CD413F">
              <w:rPr>
                <w:rFonts w:ascii="Arial Armenian" w:hAnsi="Arial Armenian" w:cs="Arial"/>
                <w:sz w:val="18"/>
                <w:szCs w:val="18"/>
              </w:rPr>
              <w:t xml:space="preserve"> 1</w:t>
            </w:r>
            <w:r w:rsidRPr="00CD413F">
              <w:rPr>
                <w:rFonts w:ascii="Sylfaen" w:hAnsi="Sylfaen" w:cs="Sylfaen"/>
                <w:sz w:val="18"/>
                <w:szCs w:val="18"/>
              </w:rPr>
              <w:t>և</w:t>
            </w:r>
            <w:r w:rsidRPr="00CD413F">
              <w:rPr>
                <w:rFonts w:ascii="Arial Armenian" w:hAnsi="Arial Armenian" w:cs="Arial"/>
                <w:sz w:val="18"/>
                <w:szCs w:val="18"/>
              </w:rPr>
              <w:t xml:space="preserve"> 2 </w:t>
            </w:r>
            <w:proofErr w:type="spellStart"/>
            <w:proofErr w:type="gramStart"/>
            <w:r w:rsidRPr="00CD413F">
              <w:rPr>
                <w:rFonts w:ascii="Sylfaen" w:hAnsi="Sylfaen" w:cs="Sylfaen"/>
                <w:sz w:val="18"/>
                <w:szCs w:val="18"/>
              </w:rPr>
              <w:t>հենարանների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փոսորակի</w:t>
            </w:r>
            <w:proofErr w:type="spellEnd"/>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փորում</w:t>
            </w:r>
            <w:proofErr w:type="spellEnd"/>
            <w:r w:rsidRPr="00CD413F">
              <w:rPr>
                <w:rFonts w:ascii="Arial Armenian" w:hAnsi="Arial Armenian" w:cs="Arial"/>
                <w:sz w:val="18"/>
                <w:szCs w:val="18"/>
              </w:rPr>
              <w:t xml:space="preserve">  0.4Ù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գրունտը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լցնելով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տեղամասում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3EF041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37D803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435.000</w:t>
            </w:r>
          </w:p>
        </w:tc>
        <w:tc>
          <w:tcPr>
            <w:tcW w:w="678" w:type="pct"/>
            <w:tcBorders>
              <w:top w:val="nil"/>
              <w:left w:val="nil"/>
              <w:bottom w:val="single" w:sz="4" w:space="0" w:color="auto"/>
              <w:right w:val="single" w:sz="4" w:space="0" w:color="auto"/>
            </w:tcBorders>
            <w:vAlign w:val="center"/>
            <w:hideMark/>
          </w:tcPr>
          <w:p w14:paraId="20AD646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835.00</w:t>
            </w:r>
          </w:p>
        </w:tc>
        <w:tc>
          <w:tcPr>
            <w:tcW w:w="802" w:type="pct"/>
            <w:tcBorders>
              <w:top w:val="nil"/>
              <w:left w:val="nil"/>
              <w:bottom w:val="single" w:sz="4" w:space="0" w:color="auto"/>
              <w:right w:val="single" w:sz="4" w:space="0" w:color="auto"/>
            </w:tcBorders>
            <w:vAlign w:val="center"/>
            <w:hideMark/>
          </w:tcPr>
          <w:p w14:paraId="36F083E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363,225.00</w:t>
            </w:r>
          </w:p>
        </w:tc>
      </w:tr>
      <w:tr w:rsidR="0090345F" w:rsidRPr="00CD413F" w14:paraId="04FE3A9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60D8C4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39</w:t>
            </w:r>
          </w:p>
        </w:tc>
        <w:tc>
          <w:tcPr>
            <w:tcW w:w="2112" w:type="pct"/>
            <w:tcBorders>
              <w:top w:val="nil"/>
              <w:left w:val="nil"/>
              <w:bottom w:val="single" w:sz="4" w:space="0" w:color="auto"/>
              <w:right w:val="single" w:sz="4" w:space="0" w:color="auto"/>
            </w:tcBorders>
            <w:vAlign w:val="center"/>
            <w:hideMark/>
          </w:tcPr>
          <w:p w14:paraId="00CA748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Փոսորակների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հատակների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խտացում</w:t>
            </w:r>
            <w:proofErr w:type="spellEnd"/>
            <w:proofErr w:type="gramEnd"/>
            <w:r w:rsidRPr="00CD413F">
              <w:rPr>
                <w:rFonts w:ascii="Arial Armenian" w:hAnsi="Arial Armenian" w:cs="Arial"/>
                <w:sz w:val="18"/>
                <w:szCs w:val="18"/>
              </w:rPr>
              <w:t xml:space="preserve">  5</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մխրճում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խտացված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մեջ</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չափազատված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1E4391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B6E81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254.000</w:t>
            </w:r>
          </w:p>
        </w:tc>
        <w:tc>
          <w:tcPr>
            <w:tcW w:w="678" w:type="pct"/>
            <w:tcBorders>
              <w:top w:val="nil"/>
              <w:left w:val="nil"/>
              <w:bottom w:val="single" w:sz="4" w:space="0" w:color="auto"/>
              <w:right w:val="single" w:sz="4" w:space="0" w:color="auto"/>
            </w:tcBorders>
            <w:vAlign w:val="center"/>
            <w:hideMark/>
          </w:tcPr>
          <w:p w14:paraId="3962F52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14161.00</w:t>
            </w:r>
          </w:p>
        </w:tc>
        <w:tc>
          <w:tcPr>
            <w:tcW w:w="802" w:type="pct"/>
            <w:tcBorders>
              <w:top w:val="nil"/>
              <w:left w:val="nil"/>
              <w:bottom w:val="single" w:sz="4" w:space="0" w:color="auto"/>
              <w:right w:val="single" w:sz="4" w:space="0" w:color="auto"/>
            </w:tcBorders>
            <w:vAlign w:val="center"/>
            <w:hideMark/>
          </w:tcPr>
          <w:p w14:paraId="2462FFD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3,596,894.00</w:t>
            </w:r>
          </w:p>
        </w:tc>
      </w:tr>
      <w:tr w:rsidR="0090345F" w:rsidRPr="00CD413F" w14:paraId="5DD3C21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81B92D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40</w:t>
            </w:r>
          </w:p>
        </w:tc>
        <w:tc>
          <w:tcPr>
            <w:tcW w:w="2112" w:type="pct"/>
            <w:tcBorders>
              <w:top w:val="nil"/>
              <w:left w:val="nil"/>
              <w:bottom w:val="single" w:sz="4" w:space="0" w:color="auto"/>
              <w:right w:val="single" w:sz="4" w:space="0" w:color="auto"/>
            </w:tcBorders>
            <w:vAlign w:val="center"/>
            <w:hideMark/>
          </w:tcPr>
          <w:p w14:paraId="44DE35D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իրականացում</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խտացում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չափազատված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15</w:t>
            </w:r>
            <w:proofErr w:type="gramEnd"/>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p>
        </w:tc>
        <w:tc>
          <w:tcPr>
            <w:tcW w:w="461" w:type="pct"/>
            <w:tcBorders>
              <w:top w:val="nil"/>
              <w:left w:val="nil"/>
              <w:bottom w:val="single" w:sz="4" w:space="0" w:color="auto"/>
              <w:right w:val="single" w:sz="4" w:space="0" w:color="auto"/>
            </w:tcBorders>
            <w:vAlign w:val="bottom"/>
            <w:hideMark/>
          </w:tcPr>
          <w:p w14:paraId="1BC3BE1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F5F40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32.800</w:t>
            </w:r>
          </w:p>
        </w:tc>
        <w:tc>
          <w:tcPr>
            <w:tcW w:w="678" w:type="pct"/>
            <w:tcBorders>
              <w:top w:val="nil"/>
              <w:left w:val="nil"/>
              <w:bottom w:val="single" w:sz="4" w:space="0" w:color="auto"/>
              <w:right w:val="single" w:sz="4" w:space="0" w:color="auto"/>
            </w:tcBorders>
            <w:vAlign w:val="center"/>
            <w:hideMark/>
          </w:tcPr>
          <w:p w14:paraId="443C722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14161.00</w:t>
            </w:r>
          </w:p>
        </w:tc>
        <w:tc>
          <w:tcPr>
            <w:tcW w:w="802" w:type="pct"/>
            <w:tcBorders>
              <w:top w:val="nil"/>
              <w:left w:val="nil"/>
              <w:bottom w:val="single" w:sz="4" w:space="0" w:color="auto"/>
              <w:right w:val="single" w:sz="4" w:space="0" w:color="auto"/>
            </w:tcBorders>
            <w:vAlign w:val="center"/>
            <w:hideMark/>
          </w:tcPr>
          <w:p w14:paraId="5DF3676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464,480.80</w:t>
            </w:r>
          </w:p>
        </w:tc>
      </w:tr>
      <w:tr w:rsidR="0090345F" w:rsidRPr="00CD413F" w14:paraId="5AC9B95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FC927F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41</w:t>
            </w:r>
          </w:p>
        </w:tc>
        <w:tc>
          <w:tcPr>
            <w:tcW w:w="2112" w:type="pct"/>
            <w:tcBorders>
              <w:top w:val="nil"/>
              <w:left w:val="nil"/>
              <w:bottom w:val="single" w:sz="4" w:space="0" w:color="auto"/>
              <w:right w:val="single" w:sz="4" w:space="0" w:color="auto"/>
            </w:tcBorders>
            <w:vAlign w:val="center"/>
            <w:hideMark/>
          </w:tcPr>
          <w:p w14:paraId="030E4EF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B </w:t>
            </w:r>
            <w:proofErr w:type="gramStart"/>
            <w:r w:rsidRPr="00CD413F">
              <w:rPr>
                <w:rFonts w:ascii="Arial Armenian" w:hAnsi="Arial Armenian" w:cs="Arial"/>
                <w:sz w:val="18"/>
                <w:szCs w:val="18"/>
              </w:rPr>
              <w:t>10  ¹</w:t>
            </w:r>
            <w:proofErr w:type="gramEnd"/>
            <w:r w:rsidRPr="00CD413F">
              <w:rPr>
                <w:rFonts w:ascii="Arial Armenian" w:hAnsi="Arial Armenian" w:cs="Arial"/>
                <w:sz w:val="18"/>
                <w:szCs w:val="18"/>
              </w:rPr>
              <w:t>³ëÇ µ»</w:t>
            </w:r>
            <w:proofErr w:type="spellStart"/>
            <w:proofErr w:type="gramStart"/>
            <w:r w:rsidRPr="00CD413F">
              <w:rPr>
                <w:rFonts w:ascii="Arial Armenian" w:hAnsi="Arial Armenian" w:cs="Arial"/>
                <w:sz w:val="18"/>
                <w:szCs w:val="18"/>
              </w:rPr>
              <w:t>ïáÝÇó</w:t>
            </w:r>
            <w:proofErr w:type="spellEnd"/>
            <w:r w:rsidRPr="00CD413F">
              <w:rPr>
                <w:rFonts w:ascii="Arial Armenian" w:hAnsi="Arial Armenian" w:cs="Arial"/>
                <w:sz w:val="18"/>
                <w:szCs w:val="18"/>
              </w:rPr>
              <w:t xml:space="preserve">  Ý</w:t>
            </w:r>
            <w:proofErr w:type="gramEnd"/>
            <w:r w:rsidRPr="00CD413F">
              <w:rPr>
                <w:rFonts w:ascii="Arial Armenian" w:hAnsi="Arial Armenian" w:cs="Arial"/>
                <w:sz w:val="18"/>
                <w:szCs w:val="18"/>
              </w:rPr>
              <w:t>³Ë³å³ïñ³ëï³Ï³</w:t>
            </w:r>
            <w:proofErr w:type="gramStart"/>
            <w:r w:rsidRPr="00CD413F">
              <w:rPr>
                <w:rFonts w:ascii="Arial Armenian" w:hAnsi="Arial Armenian" w:cs="Arial"/>
                <w:sz w:val="18"/>
                <w:szCs w:val="18"/>
              </w:rPr>
              <w:t xml:space="preserve">Ý  </w:t>
            </w:r>
            <w:proofErr w:type="spellStart"/>
            <w:r w:rsidRPr="00CD413F">
              <w:rPr>
                <w:rFonts w:ascii="Arial Armenian" w:hAnsi="Arial Armenian" w:cs="Arial"/>
                <w:sz w:val="18"/>
                <w:szCs w:val="18"/>
              </w:rPr>
              <w:t>ß</w:t>
            </w:r>
            <w:proofErr w:type="gramEnd"/>
            <w:r w:rsidRPr="00CD413F">
              <w:rPr>
                <w:rFonts w:ascii="Arial Armenian" w:hAnsi="Arial Armenian" w:cs="Arial"/>
                <w:sz w:val="18"/>
                <w:szCs w:val="18"/>
              </w:rPr>
              <w:t>»ñïÇ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6F87B0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5957E5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19.400</w:t>
            </w:r>
          </w:p>
        </w:tc>
        <w:tc>
          <w:tcPr>
            <w:tcW w:w="678" w:type="pct"/>
            <w:tcBorders>
              <w:top w:val="nil"/>
              <w:left w:val="nil"/>
              <w:bottom w:val="single" w:sz="4" w:space="0" w:color="auto"/>
              <w:right w:val="single" w:sz="4" w:space="0" w:color="auto"/>
            </w:tcBorders>
            <w:vAlign w:val="center"/>
            <w:hideMark/>
          </w:tcPr>
          <w:p w14:paraId="231C873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40310.00</w:t>
            </w:r>
          </w:p>
        </w:tc>
        <w:tc>
          <w:tcPr>
            <w:tcW w:w="802" w:type="pct"/>
            <w:tcBorders>
              <w:top w:val="nil"/>
              <w:left w:val="nil"/>
              <w:bottom w:val="single" w:sz="4" w:space="0" w:color="auto"/>
              <w:right w:val="single" w:sz="4" w:space="0" w:color="auto"/>
            </w:tcBorders>
            <w:vAlign w:val="center"/>
            <w:hideMark/>
          </w:tcPr>
          <w:p w14:paraId="187BA73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782,014.00</w:t>
            </w:r>
          </w:p>
        </w:tc>
      </w:tr>
      <w:tr w:rsidR="0090345F" w:rsidRPr="00CD413F" w14:paraId="13BEBC1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7D86E2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42</w:t>
            </w:r>
          </w:p>
        </w:tc>
        <w:tc>
          <w:tcPr>
            <w:tcW w:w="2112" w:type="pct"/>
            <w:tcBorders>
              <w:top w:val="nil"/>
              <w:left w:val="nil"/>
              <w:bottom w:val="single" w:sz="4" w:space="0" w:color="auto"/>
              <w:right w:val="single" w:sz="4" w:space="0" w:color="auto"/>
            </w:tcBorders>
            <w:vAlign w:val="center"/>
            <w:hideMark/>
          </w:tcPr>
          <w:p w14:paraId="15070B24"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իրանների</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պահարանային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տուփերի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ֆերմատակերի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ամրանաձողերի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պարուրաձև</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ամրանի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A431B4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B7B2DC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16.960</w:t>
            </w:r>
          </w:p>
        </w:tc>
        <w:tc>
          <w:tcPr>
            <w:tcW w:w="678" w:type="pct"/>
            <w:tcBorders>
              <w:top w:val="nil"/>
              <w:left w:val="nil"/>
              <w:bottom w:val="single" w:sz="4" w:space="0" w:color="auto"/>
              <w:right w:val="single" w:sz="4" w:space="0" w:color="auto"/>
            </w:tcBorders>
            <w:vAlign w:val="center"/>
            <w:hideMark/>
          </w:tcPr>
          <w:p w14:paraId="0F988FE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240167.00</w:t>
            </w:r>
          </w:p>
        </w:tc>
        <w:tc>
          <w:tcPr>
            <w:tcW w:w="802" w:type="pct"/>
            <w:tcBorders>
              <w:top w:val="nil"/>
              <w:left w:val="nil"/>
              <w:bottom w:val="single" w:sz="4" w:space="0" w:color="auto"/>
              <w:right w:val="single" w:sz="4" w:space="0" w:color="auto"/>
            </w:tcBorders>
            <w:vAlign w:val="center"/>
            <w:hideMark/>
          </w:tcPr>
          <w:p w14:paraId="6AD54B8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4,073,232.32</w:t>
            </w:r>
          </w:p>
        </w:tc>
      </w:tr>
      <w:tr w:rsidR="0090345F" w:rsidRPr="00CD413F" w14:paraId="178B06E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7421CD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43</w:t>
            </w:r>
          </w:p>
        </w:tc>
        <w:tc>
          <w:tcPr>
            <w:tcW w:w="2112" w:type="pct"/>
            <w:tcBorders>
              <w:top w:val="nil"/>
              <w:left w:val="nil"/>
              <w:bottom w:val="single" w:sz="4" w:space="0" w:color="auto"/>
              <w:right w:val="single" w:sz="4" w:space="0" w:color="auto"/>
            </w:tcBorders>
            <w:vAlign w:val="center"/>
            <w:hideMark/>
          </w:tcPr>
          <w:p w14:paraId="5E5A1CB4"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500C</w:t>
            </w:r>
          </w:p>
        </w:tc>
        <w:tc>
          <w:tcPr>
            <w:tcW w:w="461" w:type="pct"/>
            <w:tcBorders>
              <w:top w:val="nil"/>
              <w:left w:val="nil"/>
              <w:bottom w:val="single" w:sz="4" w:space="0" w:color="auto"/>
              <w:right w:val="single" w:sz="4" w:space="0" w:color="auto"/>
            </w:tcBorders>
            <w:vAlign w:val="bottom"/>
            <w:hideMark/>
          </w:tcPr>
          <w:p w14:paraId="420C1E1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5EB96D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16.499</w:t>
            </w:r>
          </w:p>
        </w:tc>
        <w:tc>
          <w:tcPr>
            <w:tcW w:w="678" w:type="pct"/>
            <w:tcBorders>
              <w:top w:val="nil"/>
              <w:left w:val="nil"/>
              <w:bottom w:val="single" w:sz="4" w:space="0" w:color="auto"/>
              <w:right w:val="single" w:sz="4" w:space="0" w:color="auto"/>
            </w:tcBorders>
            <w:vAlign w:val="center"/>
            <w:hideMark/>
          </w:tcPr>
          <w:p w14:paraId="1A05EC2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411072.00</w:t>
            </w:r>
          </w:p>
        </w:tc>
        <w:tc>
          <w:tcPr>
            <w:tcW w:w="802" w:type="pct"/>
            <w:tcBorders>
              <w:top w:val="nil"/>
              <w:left w:val="nil"/>
              <w:bottom w:val="single" w:sz="4" w:space="0" w:color="auto"/>
              <w:right w:val="single" w:sz="4" w:space="0" w:color="auto"/>
            </w:tcBorders>
            <w:vAlign w:val="center"/>
            <w:hideMark/>
          </w:tcPr>
          <w:p w14:paraId="7041634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6,782,276.93</w:t>
            </w:r>
          </w:p>
        </w:tc>
      </w:tr>
      <w:tr w:rsidR="0090345F" w:rsidRPr="00CD413F" w14:paraId="17E506C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B94402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44</w:t>
            </w:r>
          </w:p>
        </w:tc>
        <w:tc>
          <w:tcPr>
            <w:tcW w:w="2112" w:type="pct"/>
            <w:tcBorders>
              <w:top w:val="nil"/>
              <w:left w:val="nil"/>
              <w:bottom w:val="single" w:sz="4" w:space="0" w:color="auto"/>
              <w:right w:val="single" w:sz="4" w:space="0" w:color="auto"/>
            </w:tcBorders>
            <w:vAlign w:val="center"/>
            <w:hideMark/>
          </w:tcPr>
          <w:p w14:paraId="116E0484"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240</w:t>
            </w:r>
          </w:p>
        </w:tc>
        <w:tc>
          <w:tcPr>
            <w:tcW w:w="461" w:type="pct"/>
            <w:tcBorders>
              <w:top w:val="nil"/>
              <w:left w:val="nil"/>
              <w:bottom w:val="single" w:sz="4" w:space="0" w:color="auto"/>
              <w:right w:val="single" w:sz="4" w:space="0" w:color="auto"/>
            </w:tcBorders>
            <w:vAlign w:val="bottom"/>
            <w:hideMark/>
          </w:tcPr>
          <w:p w14:paraId="44B0087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041357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0.461</w:t>
            </w:r>
          </w:p>
        </w:tc>
        <w:tc>
          <w:tcPr>
            <w:tcW w:w="678" w:type="pct"/>
            <w:tcBorders>
              <w:top w:val="nil"/>
              <w:left w:val="nil"/>
              <w:bottom w:val="single" w:sz="4" w:space="0" w:color="auto"/>
              <w:right w:val="single" w:sz="4" w:space="0" w:color="auto"/>
            </w:tcBorders>
            <w:vAlign w:val="center"/>
            <w:hideMark/>
          </w:tcPr>
          <w:p w14:paraId="50ABE7B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321250.00</w:t>
            </w:r>
          </w:p>
        </w:tc>
        <w:tc>
          <w:tcPr>
            <w:tcW w:w="802" w:type="pct"/>
            <w:tcBorders>
              <w:top w:val="nil"/>
              <w:left w:val="nil"/>
              <w:bottom w:val="single" w:sz="4" w:space="0" w:color="auto"/>
              <w:right w:val="single" w:sz="4" w:space="0" w:color="auto"/>
            </w:tcBorders>
            <w:vAlign w:val="center"/>
            <w:hideMark/>
          </w:tcPr>
          <w:p w14:paraId="6DE57C7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148,096.25</w:t>
            </w:r>
          </w:p>
        </w:tc>
      </w:tr>
      <w:tr w:rsidR="0090345F" w:rsidRPr="00CD413F" w14:paraId="60F0AA55"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4840B0A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45</w:t>
            </w:r>
          </w:p>
        </w:tc>
        <w:tc>
          <w:tcPr>
            <w:tcW w:w="2112" w:type="pct"/>
            <w:tcBorders>
              <w:top w:val="nil"/>
              <w:left w:val="nil"/>
              <w:bottom w:val="nil"/>
              <w:right w:val="single" w:sz="4" w:space="0" w:color="auto"/>
            </w:tcBorders>
            <w:vAlign w:val="center"/>
            <w:hideMark/>
          </w:tcPr>
          <w:p w14:paraId="74C65D7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Հենարանների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իրանի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բետոնացում</w:t>
            </w:r>
            <w:proofErr w:type="spellEnd"/>
            <w:proofErr w:type="gramEnd"/>
            <w:r w:rsidRPr="00CD413F">
              <w:rPr>
                <w:rFonts w:ascii="Arial Armenian" w:hAnsi="Arial Armenian" w:cs="Arial"/>
                <w:sz w:val="18"/>
                <w:szCs w:val="18"/>
              </w:rPr>
              <w:t xml:space="preserve">   B25 ¹³ëÇ </w:t>
            </w:r>
            <w:proofErr w:type="spell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հիդրոտեխնիկական</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µ»</w:t>
            </w:r>
            <w:proofErr w:type="spellStart"/>
            <w:r w:rsidRPr="00CD413F">
              <w:rPr>
                <w:rFonts w:ascii="Arial Armenian" w:hAnsi="Arial Armenian" w:cs="Arial Armenian"/>
                <w:sz w:val="18"/>
                <w:szCs w:val="18"/>
              </w:rPr>
              <w:t>ïáÝ</w:t>
            </w:r>
            <w:r w:rsidRPr="00CD413F">
              <w:rPr>
                <w:rFonts w:ascii="Sylfaen" w:hAnsi="Sylfaen" w:cs="Sylfaen"/>
                <w:sz w:val="18"/>
                <w:szCs w:val="18"/>
              </w:rPr>
              <w:t>ով</w:t>
            </w:r>
            <w:proofErr w:type="spellEnd"/>
          </w:p>
        </w:tc>
        <w:tc>
          <w:tcPr>
            <w:tcW w:w="461" w:type="pct"/>
            <w:tcBorders>
              <w:top w:val="nil"/>
              <w:left w:val="nil"/>
              <w:bottom w:val="nil"/>
              <w:right w:val="single" w:sz="4" w:space="0" w:color="auto"/>
            </w:tcBorders>
            <w:vAlign w:val="bottom"/>
            <w:hideMark/>
          </w:tcPr>
          <w:p w14:paraId="78FBC9A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6E73495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286.600</w:t>
            </w:r>
          </w:p>
        </w:tc>
        <w:tc>
          <w:tcPr>
            <w:tcW w:w="678" w:type="pct"/>
            <w:tcBorders>
              <w:top w:val="nil"/>
              <w:left w:val="nil"/>
              <w:bottom w:val="single" w:sz="4" w:space="0" w:color="auto"/>
              <w:right w:val="single" w:sz="4" w:space="0" w:color="auto"/>
            </w:tcBorders>
            <w:vAlign w:val="center"/>
            <w:hideMark/>
          </w:tcPr>
          <w:p w14:paraId="57D20B7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115689.00</w:t>
            </w:r>
          </w:p>
        </w:tc>
        <w:tc>
          <w:tcPr>
            <w:tcW w:w="802" w:type="pct"/>
            <w:tcBorders>
              <w:top w:val="nil"/>
              <w:left w:val="nil"/>
              <w:bottom w:val="single" w:sz="4" w:space="0" w:color="auto"/>
              <w:right w:val="single" w:sz="4" w:space="0" w:color="auto"/>
            </w:tcBorders>
            <w:vAlign w:val="center"/>
            <w:hideMark/>
          </w:tcPr>
          <w:p w14:paraId="300F95C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33,156,467.40</w:t>
            </w:r>
          </w:p>
        </w:tc>
      </w:tr>
      <w:tr w:rsidR="0090345F" w:rsidRPr="00CD413F" w14:paraId="7E71D480"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0BC378F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46</w:t>
            </w:r>
          </w:p>
        </w:tc>
        <w:tc>
          <w:tcPr>
            <w:tcW w:w="2112" w:type="pct"/>
            <w:tcBorders>
              <w:top w:val="single" w:sz="4" w:space="0" w:color="auto"/>
              <w:left w:val="nil"/>
              <w:bottom w:val="single" w:sz="4" w:space="0" w:color="auto"/>
              <w:right w:val="single" w:sz="4" w:space="0" w:color="auto"/>
            </w:tcBorders>
            <w:vAlign w:val="center"/>
            <w:hideMark/>
          </w:tcPr>
          <w:p w14:paraId="650364E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շփվող</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տեղամասերի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ջրամեկուսացում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երկշերտ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մածուկով</w:t>
            </w:r>
            <w:proofErr w:type="spellEnd"/>
          </w:p>
        </w:tc>
        <w:tc>
          <w:tcPr>
            <w:tcW w:w="461" w:type="pct"/>
            <w:tcBorders>
              <w:top w:val="single" w:sz="4" w:space="0" w:color="auto"/>
              <w:left w:val="nil"/>
              <w:bottom w:val="single" w:sz="4" w:space="0" w:color="auto"/>
              <w:right w:val="single" w:sz="4" w:space="0" w:color="auto"/>
            </w:tcBorders>
            <w:vAlign w:val="bottom"/>
            <w:hideMark/>
          </w:tcPr>
          <w:p w14:paraId="4E42EA5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single" w:sz="4" w:space="0" w:color="auto"/>
              <w:right w:val="single" w:sz="4" w:space="0" w:color="auto"/>
            </w:tcBorders>
            <w:vAlign w:val="center"/>
            <w:hideMark/>
          </w:tcPr>
          <w:p w14:paraId="78246E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654.000</w:t>
            </w:r>
          </w:p>
        </w:tc>
        <w:tc>
          <w:tcPr>
            <w:tcW w:w="678" w:type="pct"/>
            <w:tcBorders>
              <w:top w:val="nil"/>
              <w:left w:val="nil"/>
              <w:bottom w:val="single" w:sz="4" w:space="0" w:color="auto"/>
              <w:right w:val="single" w:sz="4" w:space="0" w:color="auto"/>
            </w:tcBorders>
            <w:vAlign w:val="center"/>
            <w:hideMark/>
          </w:tcPr>
          <w:p w14:paraId="28AB859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1092.00</w:t>
            </w:r>
          </w:p>
        </w:tc>
        <w:tc>
          <w:tcPr>
            <w:tcW w:w="802" w:type="pct"/>
            <w:tcBorders>
              <w:top w:val="nil"/>
              <w:left w:val="nil"/>
              <w:bottom w:val="single" w:sz="4" w:space="0" w:color="auto"/>
              <w:right w:val="single" w:sz="4" w:space="0" w:color="auto"/>
            </w:tcBorders>
            <w:vAlign w:val="center"/>
            <w:hideMark/>
          </w:tcPr>
          <w:p w14:paraId="5730993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714,168.00</w:t>
            </w:r>
          </w:p>
        </w:tc>
      </w:tr>
      <w:tr w:rsidR="0090345F" w:rsidRPr="00CD413F" w14:paraId="5579F9B0"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6FF21B5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47</w:t>
            </w:r>
          </w:p>
        </w:tc>
        <w:tc>
          <w:tcPr>
            <w:tcW w:w="2112" w:type="pct"/>
            <w:tcBorders>
              <w:top w:val="nil"/>
              <w:left w:val="nil"/>
              <w:bottom w:val="nil"/>
              <w:right w:val="single" w:sz="4" w:space="0" w:color="auto"/>
            </w:tcBorders>
            <w:vAlign w:val="center"/>
            <w:hideMark/>
          </w:tcPr>
          <w:p w14:paraId="360F1D7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Ջրամեկուսացված</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մակերեսներին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ջրամեկուսիչի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պաշտպանիչ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nil"/>
              <w:left w:val="nil"/>
              <w:bottom w:val="nil"/>
              <w:right w:val="single" w:sz="4" w:space="0" w:color="auto"/>
            </w:tcBorders>
            <w:vAlign w:val="bottom"/>
            <w:hideMark/>
          </w:tcPr>
          <w:p w14:paraId="7CEB124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6128639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654.000</w:t>
            </w:r>
          </w:p>
        </w:tc>
        <w:tc>
          <w:tcPr>
            <w:tcW w:w="678" w:type="pct"/>
            <w:tcBorders>
              <w:top w:val="nil"/>
              <w:left w:val="nil"/>
              <w:bottom w:val="single" w:sz="4" w:space="0" w:color="auto"/>
              <w:right w:val="single" w:sz="4" w:space="0" w:color="auto"/>
            </w:tcBorders>
            <w:vAlign w:val="center"/>
            <w:hideMark/>
          </w:tcPr>
          <w:p w14:paraId="65825EC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5217.00</w:t>
            </w:r>
          </w:p>
        </w:tc>
        <w:tc>
          <w:tcPr>
            <w:tcW w:w="802" w:type="pct"/>
            <w:tcBorders>
              <w:top w:val="nil"/>
              <w:left w:val="nil"/>
              <w:bottom w:val="single" w:sz="4" w:space="0" w:color="auto"/>
              <w:right w:val="single" w:sz="4" w:space="0" w:color="auto"/>
            </w:tcBorders>
            <w:vAlign w:val="center"/>
            <w:hideMark/>
          </w:tcPr>
          <w:p w14:paraId="557A722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3,411,918.00</w:t>
            </w:r>
          </w:p>
        </w:tc>
      </w:tr>
      <w:tr w:rsidR="0090345F" w:rsidRPr="00CD413F" w14:paraId="148DB8CB"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436CC5A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48</w:t>
            </w:r>
          </w:p>
        </w:tc>
        <w:tc>
          <w:tcPr>
            <w:tcW w:w="2112" w:type="pct"/>
            <w:tcBorders>
              <w:top w:val="single" w:sz="4" w:space="0" w:color="auto"/>
              <w:left w:val="nil"/>
              <w:bottom w:val="single" w:sz="4" w:space="0" w:color="auto"/>
              <w:right w:val="single" w:sz="4" w:space="0" w:color="auto"/>
            </w:tcBorders>
            <w:vAlign w:val="center"/>
            <w:hideMark/>
          </w:tcPr>
          <w:p w14:paraId="3EE6928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խտացումով</w:t>
            </w:r>
            <w:proofErr w:type="spellEnd"/>
            <w:r w:rsidRPr="00CD413F">
              <w:rPr>
                <w:rFonts w:ascii="Arial Armenian" w:hAnsi="Arial Armenian" w:cs="Arial"/>
                <w:sz w:val="18"/>
                <w:szCs w:val="18"/>
              </w:rPr>
              <w:t xml:space="preserve">  </w:t>
            </w:r>
          </w:p>
        </w:tc>
        <w:tc>
          <w:tcPr>
            <w:tcW w:w="461" w:type="pct"/>
            <w:tcBorders>
              <w:top w:val="single" w:sz="4" w:space="0" w:color="auto"/>
              <w:left w:val="nil"/>
              <w:bottom w:val="single" w:sz="4" w:space="0" w:color="auto"/>
              <w:right w:val="single" w:sz="4" w:space="0" w:color="auto"/>
            </w:tcBorders>
            <w:vAlign w:val="bottom"/>
            <w:hideMark/>
          </w:tcPr>
          <w:p w14:paraId="2E8FDAC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single" w:sz="4" w:space="0" w:color="auto"/>
              <w:right w:val="single" w:sz="4" w:space="0" w:color="auto"/>
            </w:tcBorders>
            <w:vAlign w:val="center"/>
            <w:hideMark/>
          </w:tcPr>
          <w:p w14:paraId="5FC8AB5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2150.000</w:t>
            </w:r>
          </w:p>
        </w:tc>
        <w:tc>
          <w:tcPr>
            <w:tcW w:w="678" w:type="pct"/>
            <w:tcBorders>
              <w:top w:val="nil"/>
              <w:left w:val="nil"/>
              <w:bottom w:val="single" w:sz="4" w:space="0" w:color="auto"/>
              <w:right w:val="single" w:sz="4" w:space="0" w:color="auto"/>
            </w:tcBorders>
            <w:vAlign w:val="center"/>
            <w:hideMark/>
          </w:tcPr>
          <w:p w14:paraId="3061A7B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129.00</w:t>
            </w:r>
          </w:p>
        </w:tc>
        <w:tc>
          <w:tcPr>
            <w:tcW w:w="802" w:type="pct"/>
            <w:tcBorders>
              <w:top w:val="nil"/>
              <w:left w:val="nil"/>
              <w:bottom w:val="single" w:sz="4" w:space="0" w:color="auto"/>
              <w:right w:val="single" w:sz="4" w:space="0" w:color="auto"/>
            </w:tcBorders>
            <w:vAlign w:val="center"/>
            <w:hideMark/>
          </w:tcPr>
          <w:p w14:paraId="2D6B9DB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277,350.00</w:t>
            </w:r>
          </w:p>
        </w:tc>
      </w:tr>
      <w:tr w:rsidR="0090345F" w:rsidRPr="00CD413F" w14:paraId="345F42E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1BF6F24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6BB95FE9"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`2.2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41A170D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6972EA67" w14:textId="5670583F"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78976CBF" w14:textId="2EF658D5"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6433DAD6"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55,202,147.70</w:t>
            </w:r>
          </w:p>
        </w:tc>
      </w:tr>
      <w:tr w:rsidR="00FD7A51" w:rsidRPr="00F37AC9" w14:paraId="2D7EC56A"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45962E65" w14:textId="3BBAA517" w:rsidR="00FD7A51" w:rsidRPr="00F37AC9" w:rsidRDefault="00FD7A51" w:rsidP="00566E23">
            <w:pPr>
              <w:jc w:val="center"/>
              <w:rPr>
                <w:rFonts w:ascii="Arial Armenian" w:hAnsi="Arial Armenian" w:cs="Arial"/>
                <w:b/>
                <w:bCs/>
                <w:sz w:val="18"/>
                <w:szCs w:val="18"/>
              </w:rPr>
            </w:pPr>
            <w:r w:rsidRPr="00F37AC9">
              <w:rPr>
                <w:rFonts w:ascii="Arial Armenian" w:hAnsi="Arial Armenian" w:cs="Arial"/>
                <w:b/>
                <w:bCs/>
                <w:sz w:val="18"/>
                <w:szCs w:val="18"/>
              </w:rPr>
              <w:t xml:space="preserve">2.3. </w:t>
            </w:r>
            <w:proofErr w:type="spellStart"/>
            <w:r w:rsidRPr="00CD413F">
              <w:rPr>
                <w:rFonts w:ascii="Sylfaen" w:hAnsi="Sylfaen" w:cs="Sylfaen"/>
                <w:b/>
                <w:bCs/>
                <w:sz w:val="18"/>
                <w:szCs w:val="18"/>
              </w:rPr>
              <w:t>Թիվ</w:t>
            </w:r>
            <w:proofErr w:type="spellEnd"/>
            <w:r w:rsidRPr="00F37AC9">
              <w:rPr>
                <w:rFonts w:ascii="Arial Armenian" w:hAnsi="Arial Armenian" w:cs="Arial"/>
                <w:b/>
                <w:bCs/>
                <w:sz w:val="18"/>
                <w:szCs w:val="18"/>
              </w:rPr>
              <w:t xml:space="preserve"> 1 </w:t>
            </w:r>
            <w:r w:rsidRPr="00CD413F">
              <w:rPr>
                <w:rFonts w:ascii="Sylfaen" w:hAnsi="Sylfaen" w:cs="Sylfaen"/>
                <w:b/>
                <w:bCs/>
                <w:sz w:val="18"/>
                <w:szCs w:val="18"/>
              </w:rPr>
              <w:t>և</w:t>
            </w:r>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թիվ</w:t>
            </w:r>
            <w:proofErr w:type="spellEnd"/>
            <w:r w:rsidRPr="00F37AC9">
              <w:rPr>
                <w:rFonts w:ascii="Arial Armenian" w:hAnsi="Arial Armenian" w:cs="Arial"/>
                <w:b/>
                <w:bCs/>
                <w:sz w:val="18"/>
                <w:szCs w:val="18"/>
              </w:rPr>
              <w:t xml:space="preserve"> 2 </w:t>
            </w:r>
            <w:proofErr w:type="spellStart"/>
            <w:r w:rsidRPr="00CD413F">
              <w:rPr>
                <w:rFonts w:ascii="Sylfaen" w:hAnsi="Sylfaen" w:cs="Sylfaen"/>
                <w:b/>
                <w:bCs/>
                <w:sz w:val="18"/>
                <w:szCs w:val="18"/>
              </w:rPr>
              <w:t>հենարանների</w:t>
            </w:r>
            <w:proofErr w:type="spell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լծորդումների</w:t>
            </w:r>
            <w:proofErr w:type="spell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ճանապարհի</w:t>
            </w:r>
            <w:proofErr w:type="spellEnd"/>
            <w:r w:rsidRPr="00F37AC9">
              <w:rPr>
                <w:rFonts w:ascii="Arial Armenian" w:hAnsi="Arial Armenian" w:cs="Arial"/>
                <w:b/>
                <w:bCs/>
                <w:sz w:val="18"/>
                <w:szCs w:val="18"/>
              </w:rPr>
              <w:t xml:space="preserve"> </w:t>
            </w:r>
            <w:proofErr w:type="spellStart"/>
            <w:r w:rsidRPr="00CD413F">
              <w:rPr>
                <w:rFonts w:ascii="Sylfaen" w:hAnsi="Sylfaen" w:cs="Sylfaen"/>
                <w:b/>
                <w:bCs/>
                <w:sz w:val="18"/>
                <w:szCs w:val="18"/>
              </w:rPr>
              <w:t>հետ</w:t>
            </w:r>
            <w:proofErr w:type="spellEnd"/>
          </w:p>
        </w:tc>
      </w:tr>
      <w:tr w:rsidR="0090345F" w:rsidRPr="00CD413F" w14:paraId="7AD78DB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3683C7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49</w:t>
            </w:r>
          </w:p>
        </w:tc>
        <w:tc>
          <w:tcPr>
            <w:tcW w:w="2112" w:type="pct"/>
            <w:tcBorders>
              <w:top w:val="nil"/>
              <w:left w:val="nil"/>
              <w:bottom w:val="single" w:sz="4" w:space="0" w:color="auto"/>
              <w:right w:val="single" w:sz="4" w:space="0" w:color="auto"/>
            </w:tcBorders>
            <w:vAlign w:val="center"/>
            <w:hideMark/>
          </w:tcPr>
          <w:p w14:paraId="00E55E1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տապաստների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մշակում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ï»Õ³÷áË</w:t>
            </w:r>
            <w:r w:rsidRPr="00CD413F">
              <w:rPr>
                <w:rFonts w:ascii="Sylfaen" w:hAnsi="Sylfaen" w:cs="Sylfaen"/>
                <w:sz w:val="18"/>
                <w:szCs w:val="18"/>
              </w:rPr>
              <w:t>ելով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15Ù </w:t>
            </w:r>
          </w:p>
        </w:tc>
        <w:tc>
          <w:tcPr>
            <w:tcW w:w="461" w:type="pct"/>
            <w:tcBorders>
              <w:top w:val="nil"/>
              <w:left w:val="nil"/>
              <w:bottom w:val="single" w:sz="4" w:space="0" w:color="auto"/>
              <w:right w:val="single" w:sz="4" w:space="0" w:color="auto"/>
            </w:tcBorders>
            <w:vAlign w:val="bottom"/>
            <w:hideMark/>
          </w:tcPr>
          <w:p w14:paraId="7A57EB6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9EFA89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260.000</w:t>
            </w:r>
          </w:p>
        </w:tc>
        <w:tc>
          <w:tcPr>
            <w:tcW w:w="678" w:type="pct"/>
            <w:tcBorders>
              <w:top w:val="nil"/>
              <w:left w:val="nil"/>
              <w:bottom w:val="single" w:sz="4" w:space="0" w:color="auto"/>
              <w:right w:val="single" w:sz="4" w:space="0" w:color="auto"/>
            </w:tcBorders>
            <w:vAlign w:val="center"/>
            <w:hideMark/>
          </w:tcPr>
          <w:p w14:paraId="1A236EC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206.00</w:t>
            </w:r>
          </w:p>
        </w:tc>
        <w:tc>
          <w:tcPr>
            <w:tcW w:w="802" w:type="pct"/>
            <w:tcBorders>
              <w:top w:val="nil"/>
              <w:left w:val="nil"/>
              <w:bottom w:val="single" w:sz="4" w:space="0" w:color="auto"/>
              <w:right w:val="single" w:sz="4" w:space="0" w:color="auto"/>
            </w:tcBorders>
            <w:vAlign w:val="center"/>
            <w:hideMark/>
          </w:tcPr>
          <w:p w14:paraId="5C5D1AB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53,560.00</w:t>
            </w:r>
          </w:p>
        </w:tc>
      </w:tr>
      <w:tr w:rsidR="0090345F" w:rsidRPr="00CD413F" w14:paraId="08E54ED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A64832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50</w:t>
            </w:r>
          </w:p>
        </w:tc>
        <w:tc>
          <w:tcPr>
            <w:tcW w:w="2112" w:type="pct"/>
            <w:tcBorders>
              <w:top w:val="nil"/>
              <w:left w:val="nil"/>
              <w:bottom w:val="single" w:sz="4" w:space="0" w:color="auto"/>
              <w:right w:val="single" w:sz="4" w:space="0" w:color="auto"/>
            </w:tcBorders>
            <w:vAlign w:val="center"/>
            <w:hideMark/>
          </w:tcPr>
          <w:p w14:paraId="3D07D80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Նույնը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0F6E66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AF2965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25.000</w:t>
            </w:r>
          </w:p>
        </w:tc>
        <w:tc>
          <w:tcPr>
            <w:tcW w:w="678" w:type="pct"/>
            <w:tcBorders>
              <w:top w:val="nil"/>
              <w:left w:val="nil"/>
              <w:bottom w:val="single" w:sz="4" w:space="0" w:color="auto"/>
              <w:right w:val="single" w:sz="4" w:space="0" w:color="auto"/>
            </w:tcBorders>
            <w:vAlign w:val="center"/>
            <w:hideMark/>
          </w:tcPr>
          <w:p w14:paraId="577DC6F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0F45EEC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87,375.00</w:t>
            </w:r>
          </w:p>
        </w:tc>
      </w:tr>
      <w:tr w:rsidR="0090345F" w:rsidRPr="00CD413F" w14:paraId="43B25CC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00E30B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51</w:t>
            </w:r>
          </w:p>
        </w:tc>
        <w:tc>
          <w:tcPr>
            <w:tcW w:w="2112" w:type="pct"/>
            <w:tcBorders>
              <w:top w:val="nil"/>
              <w:left w:val="nil"/>
              <w:bottom w:val="single" w:sz="4" w:space="0" w:color="auto"/>
              <w:right w:val="single" w:sz="4" w:space="0" w:color="auto"/>
            </w:tcBorders>
            <w:vAlign w:val="center"/>
            <w:hideMark/>
          </w:tcPr>
          <w:p w14:paraId="1B6FFFE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հարթեցում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տապաստի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տեղում</w:t>
            </w:r>
            <w:proofErr w:type="spellEnd"/>
          </w:p>
        </w:tc>
        <w:tc>
          <w:tcPr>
            <w:tcW w:w="461" w:type="pct"/>
            <w:tcBorders>
              <w:top w:val="nil"/>
              <w:left w:val="nil"/>
              <w:bottom w:val="single" w:sz="4" w:space="0" w:color="auto"/>
              <w:right w:val="single" w:sz="4" w:space="0" w:color="auto"/>
            </w:tcBorders>
            <w:vAlign w:val="bottom"/>
            <w:hideMark/>
          </w:tcPr>
          <w:p w14:paraId="32B8FA7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Ù2</w:t>
            </w:r>
          </w:p>
        </w:tc>
        <w:tc>
          <w:tcPr>
            <w:tcW w:w="624" w:type="pct"/>
            <w:tcBorders>
              <w:top w:val="nil"/>
              <w:left w:val="nil"/>
              <w:bottom w:val="single" w:sz="4" w:space="0" w:color="auto"/>
              <w:right w:val="single" w:sz="4" w:space="0" w:color="auto"/>
            </w:tcBorders>
            <w:vAlign w:val="center"/>
            <w:hideMark/>
          </w:tcPr>
          <w:p w14:paraId="7D6D6DE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230.000</w:t>
            </w:r>
          </w:p>
        </w:tc>
        <w:tc>
          <w:tcPr>
            <w:tcW w:w="678" w:type="pct"/>
            <w:tcBorders>
              <w:top w:val="nil"/>
              <w:left w:val="nil"/>
              <w:bottom w:val="single" w:sz="4" w:space="0" w:color="auto"/>
              <w:right w:val="single" w:sz="4" w:space="0" w:color="auto"/>
            </w:tcBorders>
            <w:vAlign w:val="center"/>
            <w:hideMark/>
          </w:tcPr>
          <w:p w14:paraId="6A1D825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321.00</w:t>
            </w:r>
          </w:p>
        </w:tc>
        <w:tc>
          <w:tcPr>
            <w:tcW w:w="802" w:type="pct"/>
            <w:tcBorders>
              <w:top w:val="nil"/>
              <w:left w:val="nil"/>
              <w:bottom w:val="single" w:sz="4" w:space="0" w:color="auto"/>
              <w:right w:val="single" w:sz="4" w:space="0" w:color="auto"/>
            </w:tcBorders>
            <w:vAlign w:val="center"/>
            <w:hideMark/>
          </w:tcPr>
          <w:p w14:paraId="091D4A2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73,830.00</w:t>
            </w:r>
          </w:p>
        </w:tc>
      </w:tr>
      <w:tr w:rsidR="0090345F" w:rsidRPr="00CD413F" w14:paraId="3E221B3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C9E61B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52</w:t>
            </w:r>
          </w:p>
        </w:tc>
        <w:tc>
          <w:tcPr>
            <w:tcW w:w="2112" w:type="pct"/>
            <w:tcBorders>
              <w:top w:val="nil"/>
              <w:left w:val="nil"/>
              <w:bottom w:val="single" w:sz="4" w:space="0" w:color="auto"/>
              <w:right w:val="single" w:sz="4" w:space="0" w:color="auto"/>
            </w:tcBorders>
            <w:vAlign w:val="center"/>
            <w:hideMark/>
          </w:tcPr>
          <w:p w14:paraId="5317630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Տապաստի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խճային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տեղում</w:t>
            </w:r>
            <w:proofErr w:type="spellEnd"/>
            <w:r w:rsidRPr="00CD413F">
              <w:rPr>
                <w:rFonts w:ascii="Arial Armenian" w:hAnsi="Arial Armenian" w:cs="Arial"/>
                <w:sz w:val="18"/>
                <w:szCs w:val="18"/>
              </w:rPr>
              <w:t xml:space="preserve"> 5</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մխրճում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խտացված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մեջ</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չափազատված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33ECA3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ADFEB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11.100</w:t>
            </w:r>
          </w:p>
        </w:tc>
        <w:tc>
          <w:tcPr>
            <w:tcW w:w="678" w:type="pct"/>
            <w:tcBorders>
              <w:top w:val="nil"/>
              <w:left w:val="nil"/>
              <w:bottom w:val="single" w:sz="4" w:space="0" w:color="auto"/>
              <w:right w:val="single" w:sz="4" w:space="0" w:color="auto"/>
            </w:tcBorders>
            <w:vAlign w:val="center"/>
            <w:hideMark/>
          </w:tcPr>
          <w:p w14:paraId="5B55D4C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14161.00</w:t>
            </w:r>
          </w:p>
        </w:tc>
        <w:tc>
          <w:tcPr>
            <w:tcW w:w="802" w:type="pct"/>
            <w:tcBorders>
              <w:top w:val="nil"/>
              <w:left w:val="nil"/>
              <w:bottom w:val="single" w:sz="4" w:space="0" w:color="auto"/>
              <w:right w:val="single" w:sz="4" w:space="0" w:color="auto"/>
            </w:tcBorders>
            <w:vAlign w:val="center"/>
            <w:hideMark/>
          </w:tcPr>
          <w:p w14:paraId="06D1EA9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157,187.10</w:t>
            </w:r>
          </w:p>
        </w:tc>
      </w:tr>
      <w:tr w:rsidR="0090345F" w:rsidRPr="00CD413F" w14:paraId="10BBA74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D7BF8A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53</w:t>
            </w:r>
          </w:p>
        </w:tc>
        <w:tc>
          <w:tcPr>
            <w:tcW w:w="2112" w:type="pct"/>
            <w:tcBorders>
              <w:top w:val="nil"/>
              <w:left w:val="nil"/>
              <w:bottom w:val="nil"/>
              <w:right w:val="single" w:sz="4" w:space="0" w:color="auto"/>
            </w:tcBorders>
            <w:vAlign w:val="center"/>
            <w:hideMark/>
          </w:tcPr>
          <w:p w14:paraId="58001F4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Գեոտեքստիլի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փռում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տակ</w:t>
            </w:r>
            <w:proofErr w:type="spellEnd"/>
          </w:p>
        </w:tc>
        <w:tc>
          <w:tcPr>
            <w:tcW w:w="461" w:type="pct"/>
            <w:tcBorders>
              <w:top w:val="nil"/>
              <w:left w:val="nil"/>
              <w:bottom w:val="nil"/>
              <w:right w:val="single" w:sz="4" w:space="0" w:color="auto"/>
            </w:tcBorders>
            <w:vAlign w:val="bottom"/>
            <w:hideMark/>
          </w:tcPr>
          <w:p w14:paraId="17BCA82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3B8AE2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250.000</w:t>
            </w:r>
          </w:p>
        </w:tc>
        <w:tc>
          <w:tcPr>
            <w:tcW w:w="678" w:type="pct"/>
            <w:tcBorders>
              <w:top w:val="nil"/>
              <w:left w:val="nil"/>
              <w:bottom w:val="single" w:sz="4" w:space="0" w:color="auto"/>
              <w:right w:val="single" w:sz="4" w:space="0" w:color="auto"/>
            </w:tcBorders>
            <w:vAlign w:val="center"/>
            <w:hideMark/>
          </w:tcPr>
          <w:p w14:paraId="5A2C23D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5217.00</w:t>
            </w:r>
          </w:p>
        </w:tc>
        <w:tc>
          <w:tcPr>
            <w:tcW w:w="802" w:type="pct"/>
            <w:tcBorders>
              <w:top w:val="nil"/>
              <w:left w:val="nil"/>
              <w:bottom w:val="single" w:sz="4" w:space="0" w:color="auto"/>
              <w:right w:val="single" w:sz="4" w:space="0" w:color="auto"/>
            </w:tcBorders>
            <w:vAlign w:val="center"/>
            <w:hideMark/>
          </w:tcPr>
          <w:p w14:paraId="6A671C7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1,304,250.00</w:t>
            </w:r>
          </w:p>
        </w:tc>
      </w:tr>
      <w:tr w:rsidR="0090345F" w:rsidRPr="00CD413F" w14:paraId="01A3F20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A0DCC9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54</w:t>
            </w:r>
          </w:p>
        </w:tc>
        <w:tc>
          <w:tcPr>
            <w:tcW w:w="2112" w:type="pct"/>
            <w:tcBorders>
              <w:top w:val="single" w:sz="4" w:space="0" w:color="auto"/>
              <w:left w:val="nil"/>
              <w:bottom w:val="single" w:sz="4" w:space="0" w:color="auto"/>
              <w:right w:val="single" w:sz="4" w:space="0" w:color="auto"/>
            </w:tcBorders>
            <w:vAlign w:val="center"/>
            <w:hideMark/>
          </w:tcPr>
          <w:p w14:paraId="4E6E058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Տապաստի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խճային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չափազատված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խտացումով</w:t>
            </w:r>
            <w:proofErr w:type="spellEnd"/>
            <w:r w:rsidRPr="00CD413F">
              <w:rPr>
                <w:rFonts w:ascii="Arial Armenian" w:hAnsi="Arial Armenian" w:cs="Arial"/>
                <w:sz w:val="18"/>
                <w:szCs w:val="18"/>
              </w:rPr>
              <w:t xml:space="preserve">  40</w:t>
            </w:r>
            <w:proofErr w:type="gramEnd"/>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p>
        </w:tc>
        <w:tc>
          <w:tcPr>
            <w:tcW w:w="461" w:type="pct"/>
            <w:tcBorders>
              <w:top w:val="single" w:sz="4" w:space="0" w:color="auto"/>
              <w:left w:val="nil"/>
              <w:bottom w:val="single" w:sz="4" w:space="0" w:color="auto"/>
              <w:right w:val="single" w:sz="4" w:space="0" w:color="auto"/>
            </w:tcBorders>
            <w:vAlign w:val="bottom"/>
            <w:hideMark/>
          </w:tcPr>
          <w:p w14:paraId="6DD816D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single" w:sz="4" w:space="0" w:color="auto"/>
              <w:right w:val="single" w:sz="4" w:space="0" w:color="auto"/>
            </w:tcBorders>
            <w:vAlign w:val="center"/>
            <w:hideMark/>
          </w:tcPr>
          <w:p w14:paraId="15F112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30.600</w:t>
            </w:r>
          </w:p>
        </w:tc>
        <w:tc>
          <w:tcPr>
            <w:tcW w:w="678" w:type="pct"/>
            <w:tcBorders>
              <w:top w:val="nil"/>
              <w:left w:val="nil"/>
              <w:bottom w:val="single" w:sz="4" w:space="0" w:color="auto"/>
              <w:right w:val="single" w:sz="4" w:space="0" w:color="auto"/>
            </w:tcBorders>
            <w:vAlign w:val="center"/>
            <w:hideMark/>
          </w:tcPr>
          <w:p w14:paraId="5C5C645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14161.00</w:t>
            </w:r>
          </w:p>
        </w:tc>
        <w:tc>
          <w:tcPr>
            <w:tcW w:w="802" w:type="pct"/>
            <w:tcBorders>
              <w:top w:val="nil"/>
              <w:left w:val="nil"/>
              <w:bottom w:val="single" w:sz="4" w:space="0" w:color="auto"/>
              <w:right w:val="single" w:sz="4" w:space="0" w:color="auto"/>
            </w:tcBorders>
            <w:vAlign w:val="center"/>
            <w:hideMark/>
          </w:tcPr>
          <w:p w14:paraId="5F8162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433,326.60</w:t>
            </w:r>
          </w:p>
        </w:tc>
      </w:tr>
      <w:tr w:rsidR="0090345F" w:rsidRPr="00CD413F" w14:paraId="69C1DF3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988747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55</w:t>
            </w:r>
          </w:p>
        </w:tc>
        <w:tc>
          <w:tcPr>
            <w:tcW w:w="2112" w:type="pct"/>
            <w:tcBorders>
              <w:top w:val="nil"/>
              <w:left w:val="nil"/>
              <w:bottom w:val="single" w:sz="4" w:space="0" w:color="auto"/>
              <w:right w:val="single" w:sz="4" w:space="0" w:color="auto"/>
            </w:tcBorders>
            <w:vAlign w:val="center"/>
            <w:hideMark/>
          </w:tcPr>
          <w:p w14:paraId="52E80FF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տապաստների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r w:rsidRPr="00CD413F">
              <w:rPr>
                <w:rFonts w:ascii="Sylfaen" w:hAnsi="Sylfaen" w:cs="Sylfaen"/>
                <w:sz w:val="18"/>
                <w:szCs w:val="18"/>
              </w:rPr>
              <w:t>ՏՊ</w:t>
            </w:r>
            <w:r w:rsidRPr="00CD413F">
              <w:rPr>
                <w:rFonts w:ascii="Arial Armenian" w:hAnsi="Arial Armenian" w:cs="Arial"/>
                <w:sz w:val="18"/>
                <w:szCs w:val="18"/>
              </w:rPr>
              <w:t>-</w:t>
            </w:r>
            <w:proofErr w:type="gramStart"/>
            <w:r w:rsidRPr="00CD413F">
              <w:rPr>
                <w:rFonts w:ascii="Arial Armenian" w:hAnsi="Arial Armenian" w:cs="Arial"/>
                <w:sz w:val="18"/>
                <w:szCs w:val="18"/>
              </w:rPr>
              <w:t>2,L</w:t>
            </w:r>
            <w:proofErr w:type="gramEnd"/>
            <w:r w:rsidRPr="00CD413F">
              <w:rPr>
                <w:rFonts w:ascii="Arial Armenian" w:hAnsi="Arial Armenian" w:cs="Arial"/>
                <w:sz w:val="18"/>
                <w:szCs w:val="18"/>
              </w:rPr>
              <w:t>=4.65</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BB9077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460B0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4.600</w:t>
            </w:r>
          </w:p>
        </w:tc>
        <w:tc>
          <w:tcPr>
            <w:tcW w:w="678" w:type="pct"/>
            <w:tcBorders>
              <w:top w:val="nil"/>
              <w:left w:val="nil"/>
              <w:bottom w:val="single" w:sz="4" w:space="0" w:color="auto"/>
              <w:right w:val="single" w:sz="4" w:space="0" w:color="auto"/>
            </w:tcBorders>
            <w:vAlign w:val="center"/>
            <w:hideMark/>
          </w:tcPr>
          <w:p w14:paraId="3C6CA93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23516.00</w:t>
            </w:r>
          </w:p>
        </w:tc>
        <w:tc>
          <w:tcPr>
            <w:tcW w:w="802" w:type="pct"/>
            <w:tcBorders>
              <w:top w:val="nil"/>
              <w:left w:val="nil"/>
              <w:bottom w:val="single" w:sz="4" w:space="0" w:color="auto"/>
              <w:right w:val="single" w:sz="4" w:space="0" w:color="auto"/>
            </w:tcBorders>
            <w:vAlign w:val="center"/>
            <w:hideMark/>
          </w:tcPr>
          <w:p w14:paraId="2FA50BC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108,173.60</w:t>
            </w:r>
          </w:p>
        </w:tc>
      </w:tr>
      <w:tr w:rsidR="0090345F" w:rsidRPr="00CD413F" w14:paraId="15312AC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D9CCF2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56</w:t>
            </w:r>
          </w:p>
        </w:tc>
        <w:tc>
          <w:tcPr>
            <w:tcW w:w="2112" w:type="pct"/>
            <w:tcBorders>
              <w:top w:val="nil"/>
              <w:left w:val="nil"/>
              <w:bottom w:val="single" w:sz="4" w:space="0" w:color="auto"/>
              <w:right w:val="single" w:sz="4" w:space="0" w:color="auto"/>
            </w:tcBorders>
            <w:vAlign w:val="center"/>
            <w:hideMark/>
          </w:tcPr>
          <w:p w14:paraId="13C37E9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տապաստներ</w:t>
            </w:r>
            <w:proofErr w:type="spellEnd"/>
            <w:r w:rsidRPr="00CD413F">
              <w:rPr>
                <w:rFonts w:ascii="Arial Armenian" w:hAnsi="Arial Armenian" w:cs="Arial"/>
                <w:sz w:val="18"/>
                <w:szCs w:val="18"/>
              </w:rPr>
              <w:t xml:space="preserve"> </w:t>
            </w:r>
            <w:r w:rsidRPr="00CD413F">
              <w:rPr>
                <w:rFonts w:ascii="Sylfaen" w:hAnsi="Sylfaen" w:cs="Sylfaen"/>
                <w:sz w:val="18"/>
                <w:szCs w:val="18"/>
              </w:rPr>
              <w:t>ՏՊ</w:t>
            </w:r>
            <w:r w:rsidRPr="00CD413F">
              <w:rPr>
                <w:rFonts w:ascii="Arial Armenian" w:hAnsi="Arial Armenian" w:cs="Arial"/>
                <w:sz w:val="18"/>
                <w:szCs w:val="18"/>
              </w:rPr>
              <w:t xml:space="preserve">-2 </w:t>
            </w:r>
          </w:p>
        </w:tc>
        <w:tc>
          <w:tcPr>
            <w:tcW w:w="461" w:type="pct"/>
            <w:tcBorders>
              <w:top w:val="nil"/>
              <w:left w:val="nil"/>
              <w:bottom w:val="single" w:sz="4" w:space="0" w:color="auto"/>
              <w:right w:val="single" w:sz="4" w:space="0" w:color="auto"/>
            </w:tcBorders>
            <w:vAlign w:val="bottom"/>
            <w:hideMark/>
          </w:tcPr>
          <w:p w14:paraId="4DDBE030"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073464E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000FFF7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224785.00</w:t>
            </w:r>
          </w:p>
        </w:tc>
        <w:tc>
          <w:tcPr>
            <w:tcW w:w="802" w:type="pct"/>
            <w:tcBorders>
              <w:top w:val="nil"/>
              <w:left w:val="nil"/>
              <w:bottom w:val="single" w:sz="4" w:space="0" w:color="auto"/>
              <w:right w:val="single" w:sz="4" w:space="0" w:color="auto"/>
            </w:tcBorders>
            <w:vAlign w:val="center"/>
            <w:hideMark/>
          </w:tcPr>
          <w:p w14:paraId="00C809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899,140.00</w:t>
            </w:r>
          </w:p>
        </w:tc>
      </w:tr>
      <w:tr w:rsidR="0090345F" w:rsidRPr="00CD413F" w14:paraId="71E2D7D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A41FFF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57</w:t>
            </w:r>
          </w:p>
        </w:tc>
        <w:tc>
          <w:tcPr>
            <w:tcW w:w="2112" w:type="pct"/>
            <w:tcBorders>
              <w:top w:val="nil"/>
              <w:left w:val="nil"/>
              <w:bottom w:val="single" w:sz="4" w:space="0" w:color="auto"/>
              <w:right w:val="single" w:sz="4" w:space="0" w:color="auto"/>
            </w:tcBorders>
            <w:vAlign w:val="center"/>
            <w:hideMark/>
          </w:tcPr>
          <w:p w14:paraId="71050D5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տապաստների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r w:rsidRPr="00CD413F">
              <w:rPr>
                <w:rFonts w:ascii="Sylfaen" w:hAnsi="Sylfaen" w:cs="Sylfaen"/>
                <w:sz w:val="18"/>
                <w:szCs w:val="18"/>
              </w:rPr>
              <w:t>ՏՊ</w:t>
            </w:r>
            <w:r w:rsidRPr="00CD413F">
              <w:rPr>
                <w:rFonts w:ascii="Arial Armenian" w:hAnsi="Arial Armenian" w:cs="Arial"/>
                <w:sz w:val="18"/>
                <w:szCs w:val="18"/>
              </w:rPr>
              <w:t>-</w:t>
            </w:r>
            <w:proofErr w:type="gramStart"/>
            <w:r w:rsidRPr="00CD413F">
              <w:rPr>
                <w:rFonts w:ascii="Arial Armenian" w:hAnsi="Arial Armenian" w:cs="Arial"/>
                <w:sz w:val="18"/>
                <w:szCs w:val="18"/>
              </w:rPr>
              <w:t>1,L</w:t>
            </w:r>
            <w:proofErr w:type="gramEnd"/>
            <w:r w:rsidRPr="00CD413F">
              <w:rPr>
                <w:rFonts w:ascii="Arial Armenian" w:hAnsi="Arial Armenian" w:cs="Arial"/>
                <w:sz w:val="18"/>
                <w:szCs w:val="18"/>
              </w:rPr>
              <w:t>=6.35</w:t>
            </w:r>
            <w:r w:rsidRPr="00CD413F">
              <w:rPr>
                <w:rFonts w:ascii="Sylfaen" w:hAnsi="Sylfaen" w:cs="Sylfaen"/>
                <w:sz w:val="18"/>
                <w:szCs w:val="18"/>
              </w:rPr>
              <w:t>մ</w:t>
            </w:r>
          </w:p>
        </w:tc>
        <w:tc>
          <w:tcPr>
            <w:tcW w:w="461" w:type="pct"/>
            <w:tcBorders>
              <w:top w:val="nil"/>
              <w:left w:val="nil"/>
              <w:bottom w:val="single" w:sz="4" w:space="0" w:color="auto"/>
              <w:right w:val="single" w:sz="4" w:space="0" w:color="auto"/>
            </w:tcBorders>
            <w:vAlign w:val="bottom"/>
            <w:hideMark/>
          </w:tcPr>
          <w:p w14:paraId="69DEA98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E1B52B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8.460</w:t>
            </w:r>
          </w:p>
        </w:tc>
        <w:tc>
          <w:tcPr>
            <w:tcW w:w="678" w:type="pct"/>
            <w:tcBorders>
              <w:top w:val="nil"/>
              <w:left w:val="nil"/>
              <w:bottom w:val="single" w:sz="4" w:space="0" w:color="auto"/>
              <w:right w:val="single" w:sz="4" w:space="0" w:color="auto"/>
            </w:tcBorders>
            <w:vAlign w:val="center"/>
            <w:hideMark/>
          </w:tcPr>
          <w:p w14:paraId="19416E8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19609.00</w:t>
            </w:r>
          </w:p>
        </w:tc>
        <w:tc>
          <w:tcPr>
            <w:tcW w:w="802" w:type="pct"/>
            <w:tcBorders>
              <w:top w:val="nil"/>
              <w:left w:val="nil"/>
              <w:bottom w:val="single" w:sz="4" w:space="0" w:color="auto"/>
              <w:right w:val="single" w:sz="4" w:space="0" w:color="auto"/>
            </w:tcBorders>
            <w:vAlign w:val="center"/>
            <w:hideMark/>
          </w:tcPr>
          <w:p w14:paraId="7E3928E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165,892.14</w:t>
            </w:r>
          </w:p>
        </w:tc>
      </w:tr>
      <w:tr w:rsidR="0090345F" w:rsidRPr="00CD413F" w14:paraId="2868C19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67E6C3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58</w:t>
            </w:r>
          </w:p>
        </w:tc>
        <w:tc>
          <w:tcPr>
            <w:tcW w:w="2112" w:type="pct"/>
            <w:tcBorders>
              <w:top w:val="nil"/>
              <w:left w:val="nil"/>
              <w:bottom w:val="single" w:sz="4" w:space="0" w:color="auto"/>
              <w:right w:val="single" w:sz="4" w:space="0" w:color="auto"/>
            </w:tcBorders>
            <w:vAlign w:val="center"/>
            <w:hideMark/>
          </w:tcPr>
          <w:p w14:paraId="5B0ADE4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տապաստներ</w:t>
            </w:r>
            <w:proofErr w:type="spellEnd"/>
            <w:r w:rsidRPr="00CD413F">
              <w:rPr>
                <w:rFonts w:ascii="Arial Armenian" w:hAnsi="Arial Armenian" w:cs="Arial"/>
                <w:sz w:val="18"/>
                <w:szCs w:val="18"/>
              </w:rPr>
              <w:t xml:space="preserve"> </w:t>
            </w:r>
            <w:r w:rsidRPr="00CD413F">
              <w:rPr>
                <w:rFonts w:ascii="Sylfaen" w:hAnsi="Sylfaen" w:cs="Sylfaen"/>
                <w:sz w:val="18"/>
                <w:szCs w:val="18"/>
              </w:rPr>
              <w:t>ՏՊ</w:t>
            </w:r>
            <w:r w:rsidRPr="00CD413F">
              <w:rPr>
                <w:rFonts w:ascii="Arial Armenian" w:hAnsi="Arial Armenian" w:cs="Arial"/>
                <w:sz w:val="18"/>
                <w:szCs w:val="18"/>
              </w:rPr>
              <w:t xml:space="preserve">-1 </w:t>
            </w:r>
          </w:p>
        </w:tc>
        <w:tc>
          <w:tcPr>
            <w:tcW w:w="461" w:type="pct"/>
            <w:tcBorders>
              <w:top w:val="nil"/>
              <w:left w:val="nil"/>
              <w:bottom w:val="single" w:sz="4" w:space="0" w:color="auto"/>
              <w:right w:val="single" w:sz="4" w:space="0" w:color="auto"/>
            </w:tcBorders>
            <w:vAlign w:val="bottom"/>
            <w:hideMark/>
          </w:tcPr>
          <w:p w14:paraId="4AFE81F7"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20CCCC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6.000</w:t>
            </w:r>
          </w:p>
        </w:tc>
        <w:tc>
          <w:tcPr>
            <w:tcW w:w="678" w:type="pct"/>
            <w:tcBorders>
              <w:top w:val="nil"/>
              <w:left w:val="nil"/>
              <w:bottom w:val="single" w:sz="4" w:space="0" w:color="auto"/>
              <w:right w:val="single" w:sz="4" w:space="0" w:color="auto"/>
            </w:tcBorders>
            <w:vAlign w:val="center"/>
            <w:hideMark/>
          </w:tcPr>
          <w:p w14:paraId="6BD5E56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338713.00</w:t>
            </w:r>
          </w:p>
        </w:tc>
        <w:tc>
          <w:tcPr>
            <w:tcW w:w="802" w:type="pct"/>
            <w:tcBorders>
              <w:top w:val="nil"/>
              <w:left w:val="nil"/>
              <w:bottom w:val="single" w:sz="4" w:space="0" w:color="auto"/>
              <w:right w:val="single" w:sz="4" w:space="0" w:color="auto"/>
            </w:tcBorders>
            <w:vAlign w:val="center"/>
            <w:hideMark/>
          </w:tcPr>
          <w:p w14:paraId="07CEED0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2,032,278.00</w:t>
            </w:r>
          </w:p>
        </w:tc>
      </w:tr>
      <w:tr w:rsidR="0090345F" w:rsidRPr="00CD413F" w14:paraId="23FE372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5D7D50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59</w:t>
            </w:r>
          </w:p>
        </w:tc>
        <w:tc>
          <w:tcPr>
            <w:tcW w:w="2112" w:type="pct"/>
            <w:tcBorders>
              <w:top w:val="nil"/>
              <w:left w:val="nil"/>
              <w:bottom w:val="nil"/>
              <w:right w:val="single" w:sz="4" w:space="0" w:color="auto"/>
            </w:tcBorders>
            <w:vAlign w:val="center"/>
            <w:hideMark/>
          </w:tcPr>
          <w:p w14:paraId="54158F6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Տապաստների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մոնոլիթացման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w:t>
            </w:r>
            <w:proofErr w:type="spellEnd"/>
            <w:r w:rsidRPr="00CD413F">
              <w:rPr>
                <w:rFonts w:ascii="Arial Armenian" w:hAnsi="Arial Armenian" w:cs="Arial"/>
                <w:sz w:val="18"/>
                <w:szCs w:val="18"/>
              </w:rPr>
              <w:t xml:space="preserve"> B25 </w:t>
            </w:r>
            <w:r w:rsidRPr="00CD413F">
              <w:rPr>
                <w:rFonts w:ascii="Arial Armenian" w:hAnsi="Arial Armenian" w:cs="Arial Armenian"/>
                <w:sz w:val="18"/>
                <w:szCs w:val="18"/>
              </w:rPr>
              <w:t>¹³ëÇ</w:t>
            </w:r>
            <w:r w:rsidRPr="00CD413F">
              <w:rPr>
                <w:rFonts w:ascii="Arial Armenian" w:hAnsi="Arial Armenian" w:cs="Arial"/>
                <w:sz w:val="18"/>
                <w:szCs w:val="18"/>
              </w:rPr>
              <w:t xml:space="preserve"> </w:t>
            </w:r>
            <w:proofErr w:type="spell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µ»</w:t>
            </w:r>
            <w:proofErr w:type="spellStart"/>
            <w:r w:rsidRPr="00CD413F">
              <w:rPr>
                <w:rFonts w:ascii="Arial Armenian" w:hAnsi="Arial Armenian" w:cs="Arial"/>
                <w:sz w:val="18"/>
                <w:szCs w:val="18"/>
              </w:rPr>
              <w:t>ïáÝ</w:t>
            </w:r>
            <w:proofErr w:type="spellEnd"/>
          </w:p>
        </w:tc>
        <w:tc>
          <w:tcPr>
            <w:tcW w:w="461" w:type="pct"/>
            <w:tcBorders>
              <w:top w:val="nil"/>
              <w:left w:val="nil"/>
              <w:bottom w:val="nil"/>
              <w:right w:val="single" w:sz="4" w:space="0" w:color="auto"/>
            </w:tcBorders>
            <w:vAlign w:val="bottom"/>
            <w:hideMark/>
          </w:tcPr>
          <w:p w14:paraId="5A2BD61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5EC0D82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0.520</w:t>
            </w:r>
          </w:p>
        </w:tc>
        <w:tc>
          <w:tcPr>
            <w:tcW w:w="678" w:type="pct"/>
            <w:tcBorders>
              <w:top w:val="nil"/>
              <w:left w:val="nil"/>
              <w:bottom w:val="single" w:sz="4" w:space="0" w:color="auto"/>
              <w:right w:val="single" w:sz="4" w:space="0" w:color="auto"/>
            </w:tcBorders>
            <w:vAlign w:val="center"/>
            <w:hideMark/>
          </w:tcPr>
          <w:p w14:paraId="2730C83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83332.00</w:t>
            </w:r>
          </w:p>
        </w:tc>
        <w:tc>
          <w:tcPr>
            <w:tcW w:w="802" w:type="pct"/>
            <w:tcBorders>
              <w:top w:val="nil"/>
              <w:left w:val="nil"/>
              <w:bottom w:val="single" w:sz="4" w:space="0" w:color="auto"/>
              <w:right w:val="single" w:sz="4" w:space="0" w:color="auto"/>
            </w:tcBorders>
            <w:vAlign w:val="center"/>
            <w:hideMark/>
          </w:tcPr>
          <w:p w14:paraId="157E292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43,332.64</w:t>
            </w:r>
          </w:p>
        </w:tc>
      </w:tr>
      <w:tr w:rsidR="0090345F" w:rsidRPr="00CD413F" w14:paraId="78348F2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A95C50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60</w:t>
            </w:r>
          </w:p>
        </w:tc>
        <w:tc>
          <w:tcPr>
            <w:tcW w:w="2112" w:type="pct"/>
            <w:tcBorders>
              <w:top w:val="single" w:sz="4" w:space="0" w:color="auto"/>
              <w:left w:val="nil"/>
              <w:bottom w:val="single" w:sz="4" w:space="0" w:color="auto"/>
              <w:right w:val="single" w:sz="4" w:space="0" w:color="auto"/>
            </w:tcBorders>
            <w:vAlign w:val="center"/>
            <w:hideMark/>
          </w:tcPr>
          <w:p w14:paraId="0EB487CB"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240</w:t>
            </w:r>
            <w:proofErr w:type="gramStart"/>
            <w:r w:rsidRPr="00CD413F">
              <w:rPr>
                <w:rFonts w:ascii="Arial Armenian" w:hAnsi="Arial Armenian" w:cs="Arial"/>
                <w:sz w:val="18"/>
                <w:szCs w:val="18"/>
              </w:rPr>
              <w:t>C ,</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անուրներ</w:t>
            </w:r>
            <w:proofErr w:type="spellEnd"/>
          </w:p>
        </w:tc>
        <w:tc>
          <w:tcPr>
            <w:tcW w:w="461" w:type="pct"/>
            <w:tcBorders>
              <w:top w:val="single" w:sz="4" w:space="0" w:color="auto"/>
              <w:left w:val="nil"/>
              <w:bottom w:val="single" w:sz="4" w:space="0" w:color="auto"/>
              <w:right w:val="single" w:sz="4" w:space="0" w:color="auto"/>
            </w:tcBorders>
            <w:vAlign w:val="bottom"/>
            <w:hideMark/>
          </w:tcPr>
          <w:p w14:paraId="3ECA3FF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single" w:sz="4" w:space="0" w:color="auto"/>
              <w:left w:val="nil"/>
              <w:bottom w:val="single" w:sz="4" w:space="0" w:color="auto"/>
              <w:right w:val="single" w:sz="4" w:space="0" w:color="auto"/>
            </w:tcBorders>
            <w:vAlign w:val="center"/>
            <w:hideMark/>
          </w:tcPr>
          <w:p w14:paraId="700438D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0.018</w:t>
            </w:r>
          </w:p>
        </w:tc>
        <w:tc>
          <w:tcPr>
            <w:tcW w:w="678" w:type="pct"/>
            <w:tcBorders>
              <w:top w:val="nil"/>
              <w:left w:val="nil"/>
              <w:bottom w:val="single" w:sz="4" w:space="0" w:color="auto"/>
              <w:right w:val="single" w:sz="4" w:space="0" w:color="auto"/>
            </w:tcBorders>
            <w:vAlign w:val="center"/>
            <w:hideMark/>
          </w:tcPr>
          <w:p w14:paraId="6D06BC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406189.00</w:t>
            </w:r>
          </w:p>
        </w:tc>
        <w:tc>
          <w:tcPr>
            <w:tcW w:w="802" w:type="pct"/>
            <w:tcBorders>
              <w:top w:val="nil"/>
              <w:left w:val="nil"/>
              <w:bottom w:val="single" w:sz="4" w:space="0" w:color="auto"/>
              <w:right w:val="single" w:sz="4" w:space="0" w:color="auto"/>
            </w:tcBorders>
            <w:vAlign w:val="center"/>
            <w:hideMark/>
          </w:tcPr>
          <w:p w14:paraId="368A719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7,311.40</w:t>
            </w:r>
          </w:p>
        </w:tc>
      </w:tr>
      <w:tr w:rsidR="0090345F" w:rsidRPr="00CD413F" w14:paraId="2A0B4F3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365FC6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61</w:t>
            </w:r>
          </w:p>
        </w:tc>
        <w:tc>
          <w:tcPr>
            <w:tcW w:w="2112" w:type="pct"/>
            <w:tcBorders>
              <w:top w:val="nil"/>
              <w:left w:val="nil"/>
              <w:bottom w:val="single" w:sz="4" w:space="0" w:color="auto"/>
              <w:right w:val="single" w:sz="4" w:space="0" w:color="auto"/>
            </w:tcBorders>
            <w:vAlign w:val="center"/>
            <w:hideMark/>
          </w:tcPr>
          <w:p w14:paraId="4A90DED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2C2061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870A9B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34.000</w:t>
            </w:r>
          </w:p>
        </w:tc>
        <w:tc>
          <w:tcPr>
            <w:tcW w:w="678" w:type="pct"/>
            <w:tcBorders>
              <w:top w:val="nil"/>
              <w:left w:val="nil"/>
              <w:bottom w:val="single" w:sz="4" w:space="0" w:color="auto"/>
              <w:right w:val="single" w:sz="4" w:space="0" w:color="auto"/>
            </w:tcBorders>
            <w:vAlign w:val="center"/>
            <w:hideMark/>
          </w:tcPr>
          <w:p w14:paraId="752B0FD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19609.00</w:t>
            </w:r>
          </w:p>
        </w:tc>
        <w:tc>
          <w:tcPr>
            <w:tcW w:w="802" w:type="pct"/>
            <w:tcBorders>
              <w:top w:val="nil"/>
              <w:left w:val="nil"/>
              <w:bottom w:val="single" w:sz="4" w:space="0" w:color="auto"/>
              <w:right w:val="single" w:sz="4" w:space="0" w:color="auto"/>
            </w:tcBorders>
            <w:vAlign w:val="center"/>
            <w:hideMark/>
          </w:tcPr>
          <w:p w14:paraId="100BA6D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666,706.00</w:t>
            </w:r>
          </w:p>
        </w:tc>
      </w:tr>
      <w:tr w:rsidR="0090345F" w:rsidRPr="00CD413F" w14:paraId="12ACFA2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EEA6F5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62</w:t>
            </w:r>
          </w:p>
        </w:tc>
        <w:tc>
          <w:tcPr>
            <w:tcW w:w="2112" w:type="pct"/>
            <w:tcBorders>
              <w:top w:val="nil"/>
              <w:left w:val="nil"/>
              <w:bottom w:val="single" w:sz="4" w:space="0" w:color="auto"/>
              <w:right w:val="single" w:sz="4" w:space="0" w:color="auto"/>
            </w:tcBorders>
            <w:vAlign w:val="center"/>
            <w:hideMark/>
          </w:tcPr>
          <w:p w14:paraId="52BDE9D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w:t>
            </w:r>
            <w:proofErr w:type="spellEnd"/>
          </w:p>
        </w:tc>
        <w:tc>
          <w:tcPr>
            <w:tcW w:w="461" w:type="pct"/>
            <w:tcBorders>
              <w:top w:val="nil"/>
              <w:left w:val="nil"/>
              <w:bottom w:val="single" w:sz="4" w:space="0" w:color="auto"/>
              <w:right w:val="single" w:sz="4" w:space="0" w:color="auto"/>
            </w:tcBorders>
            <w:vAlign w:val="bottom"/>
            <w:hideMark/>
          </w:tcPr>
          <w:p w14:paraId="5AC1C94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5752BA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w:t>
            </w:r>
          </w:p>
        </w:tc>
        <w:tc>
          <w:tcPr>
            <w:tcW w:w="678" w:type="pct"/>
            <w:tcBorders>
              <w:top w:val="nil"/>
              <w:left w:val="nil"/>
              <w:bottom w:val="single" w:sz="4" w:space="0" w:color="auto"/>
              <w:right w:val="single" w:sz="4" w:space="0" w:color="auto"/>
            </w:tcBorders>
            <w:vAlign w:val="center"/>
            <w:hideMark/>
          </w:tcPr>
          <w:p w14:paraId="1BBB2C9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338713.00</w:t>
            </w:r>
          </w:p>
        </w:tc>
        <w:tc>
          <w:tcPr>
            <w:tcW w:w="802" w:type="pct"/>
            <w:tcBorders>
              <w:top w:val="nil"/>
              <w:left w:val="nil"/>
              <w:bottom w:val="single" w:sz="4" w:space="0" w:color="auto"/>
              <w:right w:val="single" w:sz="4" w:space="0" w:color="auto"/>
            </w:tcBorders>
            <w:vAlign w:val="center"/>
            <w:hideMark/>
          </w:tcPr>
          <w:p w14:paraId="76AAD4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6,774,260.00</w:t>
            </w:r>
          </w:p>
        </w:tc>
      </w:tr>
      <w:tr w:rsidR="0090345F" w:rsidRPr="00CD413F" w14:paraId="0C5820B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105DB8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63</w:t>
            </w:r>
          </w:p>
        </w:tc>
        <w:tc>
          <w:tcPr>
            <w:tcW w:w="2112" w:type="pct"/>
            <w:tcBorders>
              <w:top w:val="nil"/>
              <w:left w:val="nil"/>
              <w:bottom w:val="nil"/>
              <w:right w:val="single" w:sz="4" w:space="0" w:color="auto"/>
            </w:tcBorders>
            <w:vAlign w:val="center"/>
            <w:hideMark/>
          </w:tcPr>
          <w:p w14:paraId="28C37B5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միմիանց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միաձուլման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w:t>
            </w:r>
            <w:proofErr w:type="spellEnd"/>
            <w:r w:rsidRPr="00CD413F">
              <w:rPr>
                <w:rFonts w:ascii="Arial Armenian" w:hAnsi="Arial Armenian" w:cs="Arial"/>
                <w:sz w:val="18"/>
                <w:szCs w:val="18"/>
              </w:rPr>
              <w:t xml:space="preserve"> B25 </w:t>
            </w:r>
            <w:r w:rsidRPr="00CD413F">
              <w:rPr>
                <w:rFonts w:ascii="Arial Armenian" w:hAnsi="Arial Armenian" w:cs="Arial Armenian"/>
                <w:sz w:val="18"/>
                <w:szCs w:val="18"/>
              </w:rPr>
              <w:t>¹³ëÇ</w:t>
            </w:r>
            <w:r w:rsidRPr="00CD413F">
              <w:rPr>
                <w:rFonts w:ascii="Arial Armenian" w:hAnsi="Arial Armenian" w:cs="Arial"/>
                <w:sz w:val="18"/>
                <w:szCs w:val="18"/>
              </w:rPr>
              <w:t xml:space="preserve"> </w:t>
            </w:r>
          </w:p>
        </w:tc>
        <w:tc>
          <w:tcPr>
            <w:tcW w:w="461" w:type="pct"/>
            <w:tcBorders>
              <w:top w:val="nil"/>
              <w:left w:val="nil"/>
              <w:bottom w:val="nil"/>
              <w:right w:val="single" w:sz="4" w:space="0" w:color="auto"/>
            </w:tcBorders>
            <w:vAlign w:val="bottom"/>
            <w:hideMark/>
          </w:tcPr>
          <w:p w14:paraId="6E5FCCB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6C3E4C7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2.940</w:t>
            </w:r>
          </w:p>
        </w:tc>
        <w:tc>
          <w:tcPr>
            <w:tcW w:w="678" w:type="pct"/>
            <w:tcBorders>
              <w:top w:val="nil"/>
              <w:left w:val="nil"/>
              <w:bottom w:val="single" w:sz="4" w:space="0" w:color="auto"/>
              <w:right w:val="single" w:sz="4" w:space="0" w:color="auto"/>
            </w:tcBorders>
            <w:vAlign w:val="center"/>
            <w:hideMark/>
          </w:tcPr>
          <w:p w14:paraId="2D08815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83332.00</w:t>
            </w:r>
          </w:p>
        </w:tc>
        <w:tc>
          <w:tcPr>
            <w:tcW w:w="802" w:type="pct"/>
            <w:tcBorders>
              <w:top w:val="nil"/>
              <w:left w:val="nil"/>
              <w:bottom w:val="single" w:sz="4" w:space="0" w:color="auto"/>
              <w:right w:val="single" w:sz="4" w:space="0" w:color="auto"/>
            </w:tcBorders>
            <w:vAlign w:val="center"/>
            <w:hideMark/>
          </w:tcPr>
          <w:p w14:paraId="3A55E5A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244,996.08</w:t>
            </w:r>
          </w:p>
        </w:tc>
      </w:tr>
      <w:tr w:rsidR="0090345F" w:rsidRPr="00CD413F" w14:paraId="22FEDA7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BEBFFA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64</w:t>
            </w:r>
          </w:p>
        </w:tc>
        <w:tc>
          <w:tcPr>
            <w:tcW w:w="2112" w:type="pct"/>
            <w:tcBorders>
              <w:top w:val="single" w:sz="4" w:space="0" w:color="auto"/>
              <w:left w:val="nil"/>
              <w:bottom w:val="single" w:sz="4" w:space="0" w:color="auto"/>
              <w:right w:val="single" w:sz="4" w:space="0" w:color="auto"/>
            </w:tcBorders>
            <w:vAlign w:val="center"/>
            <w:hideMark/>
          </w:tcPr>
          <w:p w14:paraId="17BB3DC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Զսպականավոր</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240</w:t>
            </w:r>
            <w:proofErr w:type="gramStart"/>
            <w:r w:rsidRPr="00CD413F">
              <w:rPr>
                <w:rFonts w:ascii="Arial Armenian" w:hAnsi="Arial Armenian" w:cs="Arial"/>
                <w:sz w:val="18"/>
                <w:szCs w:val="18"/>
              </w:rPr>
              <w:t>C ,</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անուրներ</w:t>
            </w:r>
            <w:proofErr w:type="spellEnd"/>
          </w:p>
        </w:tc>
        <w:tc>
          <w:tcPr>
            <w:tcW w:w="461" w:type="pct"/>
            <w:tcBorders>
              <w:top w:val="single" w:sz="4" w:space="0" w:color="auto"/>
              <w:left w:val="nil"/>
              <w:bottom w:val="single" w:sz="4" w:space="0" w:color="auto"/>
              <w:right w:val="single" w:sz="4" w:space="0" w:color="auto"/>
            </w:tcBorders>
            <w:vAlign w:val="bottom"/>
            <w:hideMark/>
          </w:tcPr>
          <w:p w14:paraId="053CBC4E"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single" w:sz="4" w:space="0" w:color="auto"/>
              <w:left w:val="nil"/>
              <w:bottom w:val="single" w:sz="4" w:space="0" w:color="auto"/>
              <w:right w:val="single" w:sz="4" w:space="0" w:color="auto"/>
            </w:tcBorders>
            <w:vAlign w:val="center"/>
            <w:hideMark/>
          </w:tcPr>
          <w:p w14:paraId="0610AFB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0.032</w:t>
            </w:r>
          </w:p>
        </w:tc>
        <w:tc>
          <w:tcPr>
            <w:tcW w:w="678" w:type="pct"/>
            <w:tcBorders>
              <w:top w:val="nil"/>
              <w:left w:val="nil"/>
              <w:bottom w:val="single" w:sz="4" w:space="0" w:color="auto"/>
              <w:right w:val="single" w:sz="4" w:space="0" w:color="auto"/>
            </w:tcBorders>
            <w:vAlign w:val="center"/>
            <w:hideMark/>
          </w:tcPr>
          <w:p w14:paraId="4932B0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321250.00</w:t>
            </w:r>
          </w:p>
        </w:tc>
        <w:tc>
          <w:tcPr>
            <w:tcW w:w="802" w:type="pct"/>
            <w:tcBorders>
              <w:top w:val="nil"/>
              <w:left w:val="nil"/>
              <w:bottom w:val="single" w:sz="4" w:space="0" w:color="auto"/>
              <w:right w:val="single" w:sz="4" w:space="0" w:color="auto"/>
            </w:tcBorders>
            <w:vAlign w:val="center"/>
            <w:hideMark/>
          </w:tcPr>
          <w:p w14:paraId="38A4BD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10,280.00</w:t>
            </w:r>
          </w:p>
        </w:tc>
      </w:tr>
      <w:tr w:rsidR="0090345F" w:rsidRPr="00CD413F" w14:paraId="0AF3C7E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60FB02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65</w:t>
            </w:r>
          </w:p>
        </w:tc>
        <w:tc>
          <w:tcPr>
            <w:tcW w:w="2112" w:type="pct"/>
            <w:tcBorders>
              <w:top w:val="nil"/>
              <w:left w:val="nil"/>
              <w:bottom w:val="single" w:sz="4" w:space="0" w:color="auto"/>
              <w:right w:val="single" w:sz="4" w:space="0" w:color="auto"/>
            </w:tcBorders>
            <w:vAlign w:val="center"/>
            <w:hideMark/>
          </w:tcPr>
          <w:p w14:paraId="42E535A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ցեմենտաավազային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շաղախ</w:t>
            </w:r>
            <w:proofErr w:type="spellEnd"/>
            <w:r w:rsidRPr="00CD413F">
              <w:rPr>
                <w:rFonts w:ascii="Arial Armenian" w:hAnsi="Arial Armenian" w:cs="Arial"/>
                <w:sz w:val="18"/>
                <w:szCs w:val="18"/>
              </w:rPr>
              <w:t xml:space="preserve"> 35</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M200</w:t>
            </w:r>
          </w:p>
        </w:tc>
        <w:tc>
          <w:tcPr>
            <w:tcW w:w="461" w:type="pct"/>
            <w:tcBorders>
              <w:top w:val="nil"/>
              <w:left w:val="nil"/>
              <w:bottom w:val="single" w:sz="4" w:space="0" w:color="auto"/>
              <w:right w:val="single" w:sz="4" w:space="0" w:color="auto"/>
            </w:tcBorders>
            <w:vAlign w:val="bottom"/>
            <w:hideMark/>
          </w:tcPr>
          <w:p w14:paraId="6E48736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C801C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1.130</w:t>
            </w:r>
          </w:p>
        </w:tc>
        <w:tc>
          <w:tcPr>
            <w:tcW w:w="678" w:type="pct"/>
            <w:tcBorders>
              <w:top w:val="nil"/>
              <w:left w:val="nil"/>
              <w:bottom w:val="single" w:sz="4" w:space="0" w:color="auto"/>
              <w:right w:val="single" w:sz="4" w:space="0" w:color="auto"/>
            </w:tcBorders>
            <w:vAlign w:val="center"/>
            <w:hideMark/>
          </w:tcPr>
          <w:p w14:paraId="09D3F08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37522.00</w:t>
            </w:r>
          </w:p>
        </w:tc>
        <w:tc>
          <w:tcPr>
            <w:tcW w:w="802" w:type="pct"/>
            <w:tcBorders>
              <w:top w:val="nil"/>
              <w:left w:val="nil"/>
              <w:bottom w:val="single" w:sz="4" w:space="0" w:color="auto"/>
              <w:right w:val="single" w:sz="4" w:space="0" w:color="auto"/>
            </w:tcBorders>
            <w:vAlign w:val="center"/>
            <w:hideMark/>
          </w:tcPr>
          <w:p w14:paraId="22BEC0B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42,399.86</w:t>
            </w:r>
          </w:p>
        </w:tc>
      </w:tr>
      <w:tr w:rsidR="0090345F" w:rsidRPr="00CD413F" w14:paraId="1AE6533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548D53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66</w:t>
            </w:r>
          </w:p>
        </w:tc>
        <w:tc>
          <w:tcPr>
            <w:tcW w:w="2112" w:type="pct"/>
            <w:tcBorders>
              <w:top w:val="nil"/>
              <w:left w:val="nil"/>
              <w:bottom w:val="single" w:sz="4" w:space="0" w:color="auto"/>
              <w:right w:val="single" w:sz="4" w:space="0" w:color="auto"/>
            </w:tcBorders>
            <w:vAlign w:val="center"/>
            <w:hideMark/>
          </w:tcPr>
          <w:p w14:paraId="16277E5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խիճ</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գեոտեքստիլի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0426724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1FBAB4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18.200</w:t>
            </w:r>
          </w:p>
        </w:tc>
        <w:tc>
          <w:tcPr>
            <w:tcW w:w="678" w:type="pct"/>
            <w:tcBorders>
              <w:top w:val="nil"/>
              <w:left w:val="nil"/>
              <w:bottom w:val="single" w:sz="4" w:space="0" w:color="auto"/>
              <w:right w:val="single" w:sz="4" w:space="0" w:color="auto"/>
            </w:tcBorders>
            <w:vAlign w:val="center"/>
            <w:hideMark/>
          </w:tcPr>
          <w:p w14:paraId="3EE651D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14161.00</w:t>
            </w:r>
          </w:p>
        </w:tc>
        <w:tc>
          <w:tcPr>
            <w:tcW w:w="802" w:type="pct"/>
            <w:tcBorders>
              <w:top w:val="nil"/>
              <w:left w:val="nil"/>
              <w:bottom w:val="single" w:sz="4" w:space="0" w:color="auto"/>
              <w:right w:val="single" w:sz="4" w:space="0" w:color="auto"/>
            </w:tcBorders>
            <w:vAlign w:val="center"/>
            <w:hideMark/>
          </w:tcPr>
          <w:p w14:paraId="24DF059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257,730.20</w:t>
            </w:r>
          </w:p>
        </w:tc>
      </w:tr>
      <w:tr w:rsidR="0090345F" w:rsidRPr="00CD413F" w14:paraId="0BC0D9C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112306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67</w:t>
            </w:r>
          </w:p>
        </w:tc>
        <w:tc>
          <w:tcPr>
            <w:tcW w:w="2112" w:type="pct"/>
            <w:tcBorders>
              <w:top w:val="nil"/>
              <w:left w:val="nil"/>
              <w:bottom w:val="single" w:sz="4" w:space="0" w:color="auto"/>
              <w:right w:val="single" w:sz="4" w:space="0" w:color="auto"/>
            </w:tcBorders>
            <w:vAlign w:val="center"/>
            <w:hideMark/>
          </w:tcPr>
          <w:p w14:paraId="01D7C2B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յի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ցեմենտաավազային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հարթեցնող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կառուցում</w:t>
            </w:r>
            <w:proofErr w:type="spellEnd"/>
            <w:r w:rsidRPr="00CD413F">
              <w:rPr>
                <w:rFonts w:ascii="Arial Armenian" w:hAnsi="Arial Armenian" w:cs="Arial"/>
                <w:sz w:val="18"/>
                <w:szCs w:val="18"/>
              </w:rPr>
              <w:t xml:space="preserve"> 30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D551A5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54E0D9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183.000</w:t>
            </w:r>
          </w:p>
        </w:tc>
        <w:tc>
          <w:tcPr>
            <w:tcW w:w="678" w:type="pct"/>
            <w:tcBorders>
              <w:top w:val="nil"/>
              <w:left w:val="nil"/>
              <w:bottom w:val="single" w:sz="4" w:space="0" w:color="auto"/>
              <w:right w:val="single" w:sz="4" w:space="0" w:color="auto"/>
            </w:tcBorders>
            <w:vAlign w:val="center"/>
            <w:hideMark/>
          </w:tcPr>
          <w:p w14:paraId="5114FA7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1452.00</w:t>
            </w:r>
          </w:p>
        </w:tc>
        <w:tc>
          <w:tcPr>
            <w:tcW w:w="802" w:type="pct"/>
            <w:tcBorders>
              <w:top w:val="nil"/>
              <w:left w:val="nil"/>
              <w:bottom w:val="single" w:sz="4" w:space="0" w:color="auto"/>
              <w:right w:val="single" w:sz="4" w:space="0" w:color="auto"/>
            </w:tcBorders>
            <w:vAlign w:val="center"/>
            <w:hideMark/>
          </w:tcPr>
          <w:p w14:paraId="2CD8945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265,716.00</w:t>
            </w:r>
          </w:p>
        </w:tc>
      </w:tr>
      <w:tr w:rsidR="0090345F" w:rsidRPr="00CD413F" w14:paraId="040BC17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06E816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68</w:t>
            </w:r>
          </w:p>
        </w:tc>
        <w:tc>
          <w:tcPr>
            <w:tcW w:w="2112" w:type="pct"/>
            <w:tcBorders>
              <w:top w:val="nil"/>
              <w:left w:val="nil"/>
              <w:bottom w:val="single" w:sz="4" w:space="0" w:color="auto"/>
              <w:right w:val="single" w:sz="4" w:space="0" w:color="auto"/>
            </w:tcBorders>
            <w:vAlign w:val="center"/>
            <w:hideMark/>
          </w:tcPr>
          <w:p w14:paraId="2A67206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տապաստի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շփվող</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ջրամեկուսացում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երկշերտ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մածուկով</w:t>
            </w:r>
            <w:proofErr w:type="spellEnd"/>
          </w:p>
        </w:tc>
        <w:tc>
          <w:tcPr>
            <w:tcW w:w="461" w:type="pct"/>
            <w:tcBorders>
              <w:top w:val="nil"/>
              <w:left w:val="nil"/>
              <w:bottom w:val="single" w:sz="4" w:space="0" w:color="auto"/>
              <w:right w:val="single" w:sz="4" w:space="0" w:color="auto"/>
            </w:tcBorders>
            <w:vAlign w:val="bottom"/>
            <w:hideMark/>
          </w:tcPr>
          <w:p w14:paraId="51534DB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03DA18B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223.800</w:t>
            </w:r>
          </w:p>
        </w:tc>
        <w:tc>
          <w:tcPr>
            <w:tcW w:w="678" w:type="pct"/>
            <w:tcBorders>
              <w:top w:val="nil"/>
              <w:left w:val="nil"/>
              <w:bottom w:val="single" w:sz="4" w:space="0" w:color="auto"/>
              <w:right w:val="single" w:sz="4" w:space="0" w:color="auto"/>
            </w:tcBorders>
            <w:vAlign w:val="center"/>
            <w:hideMark/>
          </w:tcPr>
          <w:p w14:paraId="60F3574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1092.00</w:t>
            </w:r>
          </w:p>
        </w:tc>
        <w:tc>
          <w:tcPr>
            <w:tcW w:w="802" w:type="pct"/>
            <w:tcBorders>
              <w:top w:val="nil"/>
              <w:left w:val="nil"/>
              <w:bottom w:val="single" w:sz="4" w:space="0" w:color="auto"/>
              <w:right w:val="single" w:sz="4" w:space="0" w:color="auto"/>
            </w:tcBorders>
            <w:vAlign w:val="center"/>
            <w:hideMark/>
          </w:tcPr>
          <w:p w14:paraId="726767F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244,389.60</w:t>
            </w:r>
          </w:p>
        </w:tc>
      </w:tr>
      <w:tr w:rsidR="0090345F" w:rsidRPr="00CD413F" w14:paraId="7CF04B0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20A23E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69</w:t>
            </w:r>
          </w:p>
        </w:tc>
        <w:tc>
          <w:tcPr>
            <w:tcW w:w="2112" w:type="pct"/>
            <w:tcBorders>
              <w:top w:val="nil"/>
              <w:left w:val="nil"/>
              <w:bottom w:val="nil"/>
              <w:right w:val="single" w:sz="4" w:space="0" w:color="auto"/>
            </w:tcBorders>
            <w:vAlign w:val="center"/>
            <w:hideMark/>
          </w:tcPr>
          <w:p w14:paraId="6A0F88A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Ջրամեկուսացված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ջրամեկուսիչի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պաշտպանիչ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nil"/>
              <w:left w:val="nil"/>
              <w:bottom w:val="nil"/>
              <w:right w:val="single" w:sz="4" w:space="0" w:color="auto"/>
            </w:tcBorders>
            <w:vAlign w:val="bottom"/>
            <w:hideMark/>
          </w:tcPr>
          <w:p w14:paraId="70F9D8D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3C01759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223.800</w:t>
            </w:r>
          </w:p>
        </w:tc>
        <w:tc>
          <w:tcPr>
            <w:tcW w:w="678" w:type="pct"/>
            <w:tcBorders>
              <w:top w:val="nil"/>
              <w:left w:val="nil"/>
              <w:bottom w:val="single" w:sz="4" w:space="0" w:color="auto"/>
              <w:right w:val="single" w:sz="4" w:space="0" w:color="auto"/>
            </w:tcBorders>
            <w:vAlign w:val="center"/>
            <w:hideMark/>
          </w:tcPr>
          <w:p w14:paraId="1F0923D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5217.00</w:t>
            </w:r>
          </w:p>
        </w:tc>
        <w:tc>
          <w:tcPr>
            <w:tcW w:w="802" w:type="pct"/>
            <w:tcBorders>
              <w:top w:val="nil"/>
              <w:left w:val="nil"/>
              <w:bottom w:val="single" w:sz="4" w:space="0" w:color="auto"/>
              <w:right w:val="single" w:sz="4" w:space="0" w:color="auto"/>
            </w:tcBorders>
            <w:vAlign w:val="center"/>
            <w:hideMark/>
          </w:tcPr>
          <w:p w14:paraId="3CB1680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1,167,564.60</w:t>
            </w:r>
          </w:p>
        </w:tc>
      </w:tr>
      <w:tr w:rsidR="0090345F" w:rsidRPr="00CD413F" w14:paraId="7DE5A9D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97B22C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70</w:t>
            </w:r>
          </w:p>
        </w:tc>
        <w:tc>
          <w:tcPr>
            <w:tcW w:w="2112" w:type="pct"/>
            <w:tcBorders>
              <w:top w:val="single" w:sz="4" w:space="0" w:color="auto"/>
              <w:left w:val="nil"/>
              <w:bottom w:val="nil"/>
              <w:right w:val="single" w:sz="4" w:space="0" w:color="auto"/>
            </w:tcBorders>
            <w:vAlign w:val="center"/>
            <w:hideMark/>
          </w:tcPr>
          <w:p w14:paraId="73F156CC"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r w:rsidRPr="00CD413F">
              <w:rPr>
                <w:rFonts w:ascii="Sylfaen" w:hAnsi="Sylfaen" w:cs="Sylfaen"/>
                <w:sz w:val="18"/>
                <w:szCs w:val="18"/>
              </w:rPr>
              <w:t>շերտ</w:t>
            </w:r>
            <w:r w:rsidRPr="00CD413F">
              <w:rPr>
                <w:rFonts w:ascii="Arial Armenian" w:hAnsi="Arial Armenian" w:cs="Arial"/>
                <w:sz w:val="18"/>
                <w:szCs w:val="18"/>
              </w:rPr>
              <w:t xml:space="preserve"> </w:t>
            </w:r>
            <w:proofErr w:type="spellStart"/>
            <w:r w:rsidRPr="00CD413F">
              <w:rPr>
                <w:rFonts w:ascii="Sylfaen" w:hAnsi="Sylfaen" w:cs="Sylfaen"/>
                <w:sz w:val="18"/>
                <w:szCs w:val="18"/>
              </w:rPr>
              <w:t>իզոգամի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հանգույցում</w:t>
            </w:r>
            <w:proofErr w:type="spellEnd"/>
          </w:p>
        </w:tc>
        <w:tc>
          <w:tcPr>
            <w:tcW w:w="461" w:type="pct"/>
            <w:tcBorders>
              <w:top w:val="single" w:sz="4" w:space="0" w:color="auto"/>
              <w:left w:val="nil"/>
              <w:bottom w:val="nil"/>
              <w:right w:val="single" w:sz="4" w:space="0" w:color="auto"/>
            </w:tcBorders>
            <w:vAlign w:val="bottom"/>
            <w:hideMark/>
          </w:tcPr>
          <w:p w14:paraId="0C9BC6A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4F208F9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24.600</w:t>
            </w:r>
          </w:p>
        </w:tc>
        <w:tc>
          <w:tcPr>
            <w:tcW w:w="678" w:type="pct"/>
            <w:tcBorders>
              <w:top w:val="nil"/>
              <w:left w:val="nil"/>
              <w:bottom w:val="single" w:sz="4" w:space="0" w:color="auto"/>
              <w:right w:val="single" w:sz="4" w:space="0" w:color="auto"/>
            </w:tcBorders>
            <w:vAlign w:val="center"/>
            <w:hideMark/>
          </w:tcPr>
          <w:p w14:paraId="2F308F8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10100.00</w:t>
            </w:r>
          </w:p>
        </w:tc>
        <w:tc>
          <w:tcPr>
            <w:tcW w:w="802" w:type="pct"/>
            <w:tcBorders>
              <w:top w:val="nil"/>
              <w:left w:val="nil"/>
              <w:bottom w:val="single" w:sz="4" w:space="0" w:color="auto"/>
              <w:right w:val="single" w:sz="4" w:space="0" w:color="auto"/>
            </w:tcBorders>
            <w:vAlign w:val="center"/>
            <w:hideMark/>
          </w:tcPr>
          <w:p w14:paraId="74FF36C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248,460.00</w:t>
            </w:r>
          </w:p>
        </w:tc>
      </w:tr>
      <w:tr w:rsidR="0090345F" w:rsidRPr="00CD413F" w14:paraId="2ED8714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EB086D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71</w:t>
            </w:r>
          </w:p>
        </w:tc>
        <w:tc>
          <w:tcPr>
            <w:tcW w:w="2112" w:type="pct"/>
            <w:tcBorders>
              <w:top w:val="single" w:sz="4" w:space="0" w:color="auto"/>
              <w:left w:val="nil"/>
              <w:bottom w:val="nil"/>
              <w:right w:val="single" w:sz="4" w:space="0" w:color="auto"/>
            </w:tcBorders>
            <w:vAlign w:val="center"/>
            <w:hideMark/>
          </w:tcPr>
          <w:p w14:paraId="0533120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Ուղեանցի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մոտեցումների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հատվածներում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ավազակոպճային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w:t>
            </w:r>
            <w:proofErr w:type="gramEnd"/>
            <w:r w:rsidRPr="00CD413F">
              <w:rPr>
                <w:rFonts w:ascii="Arial Armenian" w:hAnsi="Arial Armenian" w:cs="Arial"/>
                <w:sz w:val="18"/>
                <w:szCs w:val="18"/>
              </w:rPr>
              <w:t xml:space="preserve">=25ëÙ </w:t>
            </w:r>
          </w:p>
        </w:tc>
        <w:tc>
          <w:tcPr>
            <w:tcW w:w="461" w:type="pct"/>
            <w:tcBorders>
              <w:top w:val="single" w:sz="4" w:space="0" w:color="auto"/>
              <w:left w:val="nil"/>
              <w:bottom w:val="nil"/>
              <w:right w:val="single" w:sz="4" w:space="0" w:color="auto"/>
            </w:tcBorders>
            <w:vAlign w:val="bottom"/>
            <w:hideMark/>
          </w:tcPr>
          <w:p w14:paraId="1347312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2D351E6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146.000</w:t>
            </w:r>
          </w:p>
        </w:tc>
        <w:tc>
          <w:tcPr>
            <w:tcW w:w="678" w:type="pct"/>
            <w:tcBorders>
              <w:top w:val="nil"/>
              <w:left w:val="nil"/>
              <w:bottom w:val="single" w:sz="4" w:space="0" w:color="auto"/>
              <w:right w:val="single" w:sz="4" w:space="0" w:color="auto"/>
            </w:tcBorders>
            <w:vAlign w:val="center"/>
            <w:hideMark/>
          </w:tcPr>
          <w:p w14:paraId="69DD081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9727.00</w:t>
            </w:r>
          </w:p>
        </w:tc>
        <w:tc>
          <w:tcPr>
            <w:tcW w:w="802" w:type="pct"/>
            <w:tcBorders>
              <w:top w:val="nil"/>
              <w:left w:val="nil"/>
              <w:bottom w:val="single" w:sz="4" w:space="0" w:color="auto"/>
              <w:right w:val="single" w:sz="4" w:space="0" w:color="auto"/>
            </w:tcBorders>
            <w:vAlign w:val="center"/>
            <w:hideMark/>
          </w:tcPr>
          <w:p w14:paraId="5F8C92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1,420,142.00</w:t>
            </w:r>
          </w:p>
        </w:tc>
      </w:tr>
      <w:tr w:rsidR="0090345F" w:rsidRPr="00CD413F" w14:paraId="24CDDF7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07E62B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72</w:t>
            </w:r>
          </w:p>
        </w:tc>
        <w:tc>
          <w:tcPr>
            <w:tcW w:w="2112" w:type="pct"/>
            <w:tcBorders>
              <w:top w:val="single" w:sz="4" w:space="0" w:color="auto"/>
              <w:left w:val="nil"/>
              <w:bottom w:val="nil"/>
              <w:right w:val="single" w:sz="4" w:space="0" w:color="auto"/>
            </w:tcBorders>
            <w:vAlign w:val="center"/>
            <w:hideMark/>
          </w:tcPr>
          <w:p w14:paraId="4B9D1F7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վերին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h=4ëÙ Ñ³ëïáõÃÛ³Ùµ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տարածումով</w:t>
            </w:r>
            <w:proofErr w:type="spellEnd"/>
            <w:r w:rsidRPr="00CD413F">
              <w:rPr>
                <w:rFonts w:ascii="Arial Armenian" w:hAnsi="Arial Armenian" w:cs="Arial"/>
                <w:sz w:val="18"/>
                <w:szCs w:val="18"/>
              </w:rPr>
              <w:t xml:space="preserve"> 4.12</w:t>
            </w:r>
            <w:r w:rsidRPr="00CD413F">
              <w:rPr>
                <w:rFonts w:ascii="Sylfaen" w:hAnsi="Sylfaen" w:cs="Sylfaen"/>
                <w:sz w:val="18"/>
                <w:szCs w:val="18"/>
              </w:rPr>
              <w:t>տն</w:t>
            </w:r>
            <w:r w:rsidRPr="00CD413F">
              <w:rPr>
                <w:rFonts w:ascii="Arial Armenian" w:hAnsi="Arial Armenian" w:cs="Arial"/>
                <w:sz w:val="18"/>
                <w:szCs w:val="18"/>
              </w:rPr>
              <w:t>/1000</w:t>
            </w:r>
            <w:r w:rsidRPr="00CD413F">
              <w:rPr>
                <w:rFonts w:ascii="Sylfaen" w:hAnsi="Sylfaen" w:cs="Sylfaen"/>
                <w:sz w:val="18"/>
                <w:szCs w:val="18"/>
              </w:rPr>
              <w:t>մ</w:t>
            </w:r>
            <w:r w:rsidRPr="00CD413F">
              <w:rPr>
                <w:rFonts w:ascii="Arial Armenian" w:hAnsi="Arial Armenian" w:cs="Arial"/>
                <w:sz w:val="18"/>
                <w:szCs w:val="18"/>
                <w:vertAlign w:val="superscript"/>
              </w:rPr>
              <w:t>2</w:t>
            </w:r>
            <w:r w:rsidRPr="00CD413F">
              <w:rPr>
                <w:rFonts w:ascii="Arial Armenian" w:hAnsi="Arial Armenian" w:cs="Arial"/>
                <w:sz w:val="18"/>
                <w:szCs w:val="18"/>
              </w:rPr>
              <w:t xml:space="preserve"> </w:t>
            </w:r>
          </w:p>
        </w:tc>
        <w:tc>
          <w:tcPr>
            <w:tcW w:w="461" w:type="pct"/>
            <w:tcBorders>
              <w:top w:val="single" w:sz="4" w:space="0" w:color="auto"/>
              <w:left w:val="nil"/>
              <w:bottom w:val="nil"/>
              <w:right w:val="single" w:sz="4" w:space="0" w:color="auto"/>
            </w:tcBorders>
            <w:vAlign w:val="bottom"/>
            <w:hideMark/>
          </w:tcPr>
          <w:p w14:paraId="65CC885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729784B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336.000</w:t>
            </w:r>
          </w:p>
        </w:tc>
        <w:tc>
          <w:tcPr>
            <w:tcW w:w="678" w:type="pct"/>
            <w:tcBorders>
              <w:top w:val="nil"/>
              <w:left w:val="nil"/>
              <w:bottom w:val="single" w:sz="4" w:space="0" w:color="auto"/>
              <w:right w:val="single" w:sz="4" w:space="0" w:color="auto"/>
            </w:tcBorders>
            <w:vAlign w:val="center"/>
            <w:hideMark/>
          </w:tcPr>
          <w:p w14:paraId="39CA434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1593.00</w:t>
            </w:r>
          </w:p>
        </w:tc>
        <w:tc>
          <w:tcPr>
            <w:tcW w:w="802" w:type="pct"/>
            <w:tcBorders>
              <w:top w:val="nil"/>
              <w:left w:val="nil"/>
              <w:bottom w:val="single" w:sz="4" w:space="0" w:color="auto"/>
              <w:right w:val="single" w:sz="4" w:space="0" w:color="auto"/>
            </w:tcBorders>
            <w:vAlign w:val="center"/>
            <w:hideMark/>
          </w:tcPr>
          <w:p w14:paraId="1F83F80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535,248.00</w:t>
            </w:r>
          </w:p>
        </w:tc>
      </w:tr>
      <w:tr w:rsidR="0090345F" w:rsidRPr="00CD413F" w14:paraId="70F8BEC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903567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73</w:t>
            </w:r>
          </w:p>
        </w:tc>
        <w:tc>
          <w:tcPr>
            <w:tcW w:w="2112" w:type="pct"/>
            <w:tcBorders>
              <w:top w:val="single" w:sz="4" w:space="0" w:color="auto"/>
              <w:left w:val="nil"/>
              <w:bottom w:val="single" w:sz="4" w:space="0" w:color="auto"/>
              <w:right w:val="single" w:sz="4" w:space="0" w:color="auto"/>
            </w:tcBorders>
            <w:vAlign w:val="center"/>
            <w:hideMark/>
          </w:tcPr>
          <w:p w14:paraId="6018D27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Զոդված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ցանց</w:t>
            </w:r>
            <w:proofErr w:type="spellEnd"/>
            <w:r w:rsidRPr="00CD413F">
              <w:rPr>
                <w:rFonts w:ascii="Arial Armenian" w:hAnsi="Arial Armenian" w:cs="Arial"/>
                <w:sz w:val="18"/>
                <w:szCs w:val="18"/>
              </w:rPr>
              <w:t xml:space="preserve"> 100*100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բջիջներով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 xml:space="preserve">6 B-1 </w:t>
            </w:r>
            <w:proofErr w:type="spellStart"/>
            <w:r w:rsidRPr="00CD413F">
              <w:rPr>
                <w:rFonts w:ascii="Sylfaen" w:hAnsi="Sylfaen" w:cs="Sylfaen"/>
                <w:sz w:val="18"/>
                <w:szCs w:val="18"/>
              </w:rPr>
              <w:t>ամրանից</w:t>
            </w:r>
            <w:proofErr w:type="spellEnd"/>
            <w:r w:rsidRPr="00CD413F">
              <w:rPr>
                <w:rFonts w:ascii="Arial Armenian" w:hAnsi="Arial Armenian" w:cs="Arial"/>
                <w:sz w:val="18"/>
                <w:szCs w:val="18"/>
              </w:rPr>
              <w:t xml:space="preserve"> </w:t>
            </w:r>
          </w:p>
        </w:tc>
        <w:tc>
          <w:tcPr>
            <w:tcW w:w="461" w:type="pct"/>
            <w:tcBorders>
              <w:top w:val="single" w:sz="4" w:space="0" w:color="auto"/>
              <w:left w:val="nil"/>
              <w:bottom w:val="single" w:sz="4" w:space="0" w:color="auto"/>
              <w:right w:val="single" w:sz="4" w:space="0" w:color="auto"/>
            </w:tcBorders>
            <w:vAlign w:val="bottom"/>
            <w:hideMark/>
          </w:tcPr>
          <w:p w14:paraId="334F2B1F"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2</w:t>
            </w:r>
          </w:p>
        </w:tc>
        <w:tc>
          <w:tcPr>
            <w:tcW w:w="624" w:type="pct"/>
            <w:tcBorders>
              <w:top w:val="single" w:sz="4" w:space="0" w:color="auto"/>
              <w:left w:val="nil"/>
              <w:bottom w:val="single" w:sz="4" w:space="0" w:color="auto"/>
              <w:right w:val="single" w:sz="4" w:space="0" w:color="auto"/>
            </w:tcBorders>
            <w:vAlign w:val="center"/>
            <w:hideMark/>
          </w:tcPr>
          <w:p w14:paraId="7F3622D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28.800</w:t>
            </w:r>
          </w:p>
        </w:tc>
        <w:tc>
          <w:tcPr>
            <w:tcW w:w="678" w:type="pct"/>
            <w:tcBorders>
              <w:top w:val="nil"/>
              <w:left w:val="nil"/>
              <w:bottom w:val="single" w:sz="4" w:space="0" w:color="auto"/>
              <w:right w:val="single" w:sz="4" w:space="0" w:color="auto"/>
            </w:tcBorders>
            <w:vAlign w:val="center"/>
            <w:hideMark/>
          </w:tcPr>
          <w:p w14:paraId="5AE2B4F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1028.00</w:t>
            </w:r>
          </w:p>
        </w:tc>
        <w:tc>
          <w:tcPr>
            <w:tcW w:w="802" w:type="pct"/>
            <w:tcBorders>
              <w:top w:val="nil"/>
              <w:left w:val="nil"/>
              <w:bottom w:val="single" w:sz="4" w:space="0" w:color="auto"/>
              <w:right w:val="single" w:sz="4" w:space="0" w:color="auto"/>
            </w:tcBorders>
            <w:vAlign w:val="center"/>
            <w:hideMark/>
          </w:tcPr>
          <w:p w14:paraId="464570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29,606.40</w:t>
            </w:r>
          </w:p>
        </w:tc>
      </w:tr>
      <w:tr w:rsidR="0090345F" w:rsidRPr="00CD413F" w14:paraId="643E619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1BAC21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74</w:t>
            </w:r>
          </w:p>
        </w:tc>
        <w:tc>
          <w:tcPr>
            <w:tcW w:w="2112" w:type="pct"/>
            <w:tcBorders>
              <w:top w:val="nil"/>
              <w:left w:val="nil"/>
              <w:bottom w:val="single" w:sz="4" w:space="0" w:color="auto"/>
              <w:right w:val="single" w:sz="4" w:space="0" w:color="auto"/>
            </w:tcBorders>
            <w:vAlign w:val="center"/>
            <w:hideMark/>
          </w:tcPr>
          <w:p w14:paraId="44B3B27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Ներդիր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էլեմենտների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CD219C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332E67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0.029</w:t>
            </w:r>
          </w:p>
        </w:tc>
        <w:tc>
          <w:tcPr>
            <w:tcW w:w="678" w:type="pct"/>
            <w:tcBorders>
              <w:top w:val="nil"/>
              <w:left w:val="nil"/>
              <w:bottom w:val="single" w:sz="4" w:space="0" w:color="auto"/>
              <w:right w:val="single" w:sz="4" w:space="0" w:color="auto"/>
            </w:tcBorders>
            <w:vAlign w:val="center"/>
            <w:hideMark/>
          </w:tcPr>
          <w:p w14:paraId="32C1406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635304.00</w:t>
            </w:r>
          </w:p>
        </w:tc>
        <w:tc>
          <w:tcPr>
            <w:tcW w:w="802" w:type="pct"/>
            <w:tcBorders>
              <w:top w:val="nil"/>
              <w:left w:val="nil"/>
              <w:bottom w:val="single" w:sz="4" w:space="0" w:color="auto"/>
              <w:right w:val="single" w:sz="4" w:space="0" w:color="auto"/>
            </w:tcBorders>
            <w:vAlign w:val="center"/>
            <w:hideMark/>
          </w:tcPr>
          <w:p w14:paraId="3AD04D9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18,423.82</w:t>
            </w:r>
          </w:p>
        </w:tc>
      </w:tr>
      <w:tr w:rsidR="0090345F" w:rsidRPr="00CD413F" w14:paraId="54183FD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4832CAB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5F98187C"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`2.3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68F041D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641B7594" w14:textId="025C48AA"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0C7A94BF" w14:textId="295C450D"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55A91F07"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17,291,579.04</w:t>
            </w:r>
          </w:p>
        </w:tc>
      </w:tr>
      <w:tr w:rsidR="00FD7A51" w:rsidRPr="00CD413F" w14:paraId="37FC7C05"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4156BF7A"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2.4. </w:t>
            </w:r>
            <w:proofErr w:type="spellStart"/>
            <w:r w:rsidRPr="00CD413F">
              <w:rPr>
                <w:rFonts w:ascii="Sylfaen" w:hAnsi="Sylfaen" w:cs="Sylfaen"/>
                <w:b/>
                <w:bCs/>
                <w:sz w:val="18"/>
                <w:szCs w:val="18"/>
              </w:rPr>
              <w:t>Թռիչքային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կառույցի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պատրաստում</w:t>
            </w:r>
            <w:proofErr w:type="spellEnd"/>
          </w:p>
        </w:tc>
      </w:tr>
      <w:tr w:rsidR="0090345F" w:rsidRPr="00CD413F" w14:paraId="45672F85"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6C2E975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75</w:t>
            </w:r>
          </w:p>
        </w:tc>
        <w:tc>
          <w:tcPr>
            <w:tcW w:w="2112" w:type="pct"/>
            <w:tcBorders>
              <w:top w:val="nil"/>
              <w:left w:val="nil"/>
              <w:bottom w:val="nil"/>
              <w:right w:val="single" w:sz="4" w:space="0" w:color="auto"/>
            </w:tcBorders>
            <w:vAlign w:val="center"/>
            <w:hideMark/>
          </w:tcPr>
          <w:p w14:paraId="5270E867"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4</w:t>
            </w:r>
            <w:r w:rsidRPr="00CD413F">
              <w:rPr>
                <w:rFonts w:ascii="Sylfaen" w:hAnsi="Sylfaen" w:cs="Sylfaen"/>
                <w:sz w:val="18"/>
                <w:szCs w:val="18"/>
              </w:rPr>
              <w:t>շերտ</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իզոգամի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հանգույցում</w:t>
            </w:r>
            <w:proofErr w:type="spellEnd"/>
          </w:p>
        </w:tc>
        <w:tc>
          <w:tcPr>
            <w:tcW w:w="461" w:type="pct"/>
            <w:tcBorders>
              <w:top w:val="nil"/>
              <w:left w:val="nil"/>
              <w:bottom w:val="nil"/>
              <w:right w:val="single" w:sz="4" w:space="0" w:color="auto"/>
            </w:tcBorders>
            <w:vAlign w:val="bottom"/>
            <w:hideMark/>
          </w:tcPr>
          <w:p w14:paraId="5090A4B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580CC10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14.560</w:t>
            </w:r>
          </w:p>
        </w:tc>
        <w:tc>
          <w:tcPr>
            <w:tcW w:w="678" w:type="pct"/>
            <w:tcBorders>
              <w:top w:val="nil"/>
              <w:left w:val="nil"/>
              <w:bottom w:val="single" w:sz="4" w:space="0" w:color="auto"/>
              <w:right w:val="single" w:sz="4" w:space="0" w:color="auto"/>
            </w:tcBorders>
            <w:vAlign w:val="center"/>
            <w:hideMark/>
          </w:tcPr>
          <w:p w14:paraId="7C55DF4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32215.00</w:t>
            </w:r>
          </w:p>
        </w:tc>
        <w:tc>
          <w:tcPr>
            <w:tcW w:w="802" w:type="pct"/>
            <w:tcBorders>
              <w:top w:val="nil"/>
              <w:left w:val="nil"/>
              <w:bottom w:val="single" w:sz="4" w:space="0" w:color="auto"/>
              <w:right w:val="single" w:sz="4" w:space="0" w:color="auto"/>
            </w:tcBorders>
            <w:vAlign w:val="center"/>
            <w:hideMark/>
          </w:tcPr>
          <w:p w14:paraId="0563169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469,050.40</w:t>
            </w:r>
          </w:p>
        </w:tc>
      </w:tr>
      <w:tr w:rsidR="0090345F" w:rsidRPr="00CD413F" w14:paraId="74B6FA97"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2296DAC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76</w:t>
            </w:r>
          </w:p>
        </w:tc>
        <w:tc>
          <w:tcPr>
            <w:tcW w:w="2112" w:type="pct"/>
            <w:tcBorders>
              <w:top w:val="single" w:sz="4" w:space="0" w:color="auto"/>
              <w:left w:val="nil"/>
              <w:bottom w:val="nil"/>
              <w:right w:val="single" w:sz="4" w:space="0" w:color="auto"/>
            </w:tcBorders>
            <w:vAlign w:val="center"/>
            <w:hideMark/>
          </w:tcPr>
          <w:p w14:paraId="1053FFDA"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6</w:t>
            </w:r>
            <w:r w:rsidRPr="00CD413F">
              <w:rPr>
                <w:rFonts w:ascii="Sylfaen" w:hAnsi="Sylfaen" w:cs="Sylfaen"/>
                <w:sz w:val="18"/>
                <w:szCs w:val="18"/>
              </w:rPr>
              <w:t>շերտ</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իզոգամի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հանգույցում</w:t>
            </w:r>
            <w:proofErr w:type="spellEnd"/>
          </w:p>
        </w:tc>
        <w:tc>
          <w:tcPr>
            <w:tcW w:w="461" w:type="pct"/>
            <w:tcBorders>
              <w:top w:val="single" w:sz="4" w:space="0" w:color="auto"/>
              <w:left w:val="nil"/>
              <w:bottom w:val="nil"/>
              <w:right w:val="single" w:sz="4" w:space="0" w:color="auto"/>
            </w:tcBorders>
            <w:vAlign w:val="bottom"/>
            <w:hideMark/>
          </w:tcPr>
          <w:p w14:paraId="018B15D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4FD1325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0.850</w:t>
            </w:r>
          </w:p>
        </w:tc>
        <w:tc>
          <w:tcPr>
            <w:tcW w:w="678" w:type="pct"/>
            <w:tcBorders>
              <w:top w:val="nil"/>
              <w:left w:val="nil"/>
              <w:bottom w:val="single" w:sz="4" w:space="0" w:color="auto"/>
              <w:right w:val="single" w:sz="4" w:space="0" w:color="auto"/>
            </w:tcBorders>
            <w:vAlign w:val="center"/>
            <w:hideMark/>
          </w:tcPr>
          <w:p w14:paraId="27861D8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39270.00</w:t>
            </w:r>
          </w:p>
        </w:tc>
        <w:tc>
          <w:tcPr>
            <w:tcW w:w="802" w:type="pct"/>
            <w:tcBorders>
              <w:top w:val="nil"/>
              <w:left w:val="nil"/>
              <w:bottom w:val="single" w:sz="4" w:space="0" w:color="auto"/>
              <w:right w:val="single" w:sz="4" w:space="0" w:color="auto"/>
            </w:tcBorders>
            <w:vAlign w:val="center"/>
            <w:hideMark/>
          </w:tcPr>
          <w:p w14:paraId="5F26F5F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33,379.50</w:t>
            </w:r>
          </w:p>
        </w:tc>
      </w:tr>
      <w:tr w:rsidR="0090345F" w:rsidRPr="00CD413F" w14:paraId="36247EC5"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2AB8685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77</w:t>
            </w:r>
          </w:p>
        </w:tc>
        <w:tc>
          <w:tcPr>
            <w:tcW w:w="2112" w:type="pct"/>
            <w:tcBorders>
              <w:top w:val="single" w:sz="4" w:space="0" w:color="auto"/>
              <w:left w:val="nil"/>
              <w:bottom w:val="single" w:sz="4" w:space="0" w:color="auto"/>
              <w:right w:val="single" w:sz="4" w:space="0" w:color="auto"/>
            </w:tcBorders>
            <w:vAlign w:val="center"/>
            <w:hideMark/>
          </w:tcPr>
          <w:p w14:paraId="7F87CA9C"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L=9</w:t>
            </w:r>
            <w:r w:rsidRPr="00CD413F">
              <w:rPr>
                <w:rFonts w:ascii="Sylfaen" w:hAnsi="Sylfaen" w:cs="Sylfaen"/>
                <w:sz w:val="18"/>
                <w:szCs w:val="18"/>
              </w:rPr>
              <w:t>մ</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երկարությամբ</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թռիչքային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կառույցի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single" w:sz="4" w:space="0" w:color="auto"/>
              <w:left w:val="nil"/>
              <w:bottom w:val="single" w:sz="4" w:space="0" w:color="auto"/>
              <w:right w:val="single" w:sz="4" w:space="0" w:color="auto"/>
            </w:tcBorders>
            <w:vAlign w:val="bottom"/>
            <w:hideMark/>
          </w:tcPr>
          <w:p w14:paraId="1774D04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single" w:sz="4" w:space="0" w:color="auto"/>
              <w:left w:val="nil"/>
              <w:bottom w:val="single" w:sz="4" w:space="0" w:color="auto"/>
              <w:right w:val="single" w:sz="4" w:space="0" w:color="auto"/>
            </w:tcBorders>
            <w:vAlign w:val="center"/>
            <w:hideMark/>
          </w:tcPr>
          <w:p w14:paraId="7767660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w:t>
            </w:r>
          </w:p>
        </w:tc>
        <w:tc>
          <w:tcPr>
            <w:tcW w:w="678" w:type="pct"/>
            <w:tcBorders>
              <w:top w:val="nil"/>
              <w:left w:val="nil"/>
              <w:bottom w:val="single" w:sz="4" w:space="0" w:color="auto"/>
              <w:right w:val="single" w:sz="4" w:space="0" w:color="auto"/>
            </w:tcBorders>
            <w:vAlign w:val="center"/>
            <w:hideMark/>
          </w:tcPr>
          <w:p w14:paraId="54C2B8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1158042.00</w:t>
            </w:r>
          </w:p>
        </w:tc>
        <w:tc>
          <w:tcPr>
            <w:tcW w:w="802" w:type="pct"/>
            <w:tcBorders>
              <w:top w:val="nil"/>
              <w:left w:val="nil"/>
              <w:bottom w:val="single" w:sz="4" w:space="0" w:color="auto"/>
              <w:right w:val="single" w:sz="4" w:space="0" w:color="auto"/>
            </w:tcBorders>
            <w:vAlign w:val="center"/>
            <w:hideMark/>
          </w:tcPr>
          <w:p w14:paraId="4D3CF23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23,160,840.00</w:t>
            </w:r>
          </w:p>
        </w:tc>
      </w:tr>
      <w:tr w:rsidR="0090345F" w:rsidRPr="00CD413F" w14:paraId="6F70B71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120292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78</w:t>
            </w:r>
          </w:p>
        </w:tc>
        <w:tc>
          <w:tcPr>
            <w:tcW w:w="2112" w:type="pct"/>
            <w:tcBorders>
              <w:top w:val="nil"/>
              <w:left w:val="nil"/>
              <w:bottom w:val="single" w:sz="4" w:space="0" w:color="auto"/>
              <w:right w:val="single" w:sz="4" w:space="0" w:color="auto"/>
            </w:tcBorders>
            <w:vAlign w:val="center"/>
            <w:hideMark/>
          </w:tcPr>
          <w:p w14:paraId="39D791F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Ներդիր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էլեմենտների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E08621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2A6E0C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0.988</w:t>
            </w:r>
          </w:p>
        </w:tc>
        <w:tc>
          <w:tcPr>
            <w:tcW w:w="678" w:type="pct"/>
            <w:tcBorders>
              <w:top w:val="nil"/>
              <w:left w:val="nil"/>
              <w:bottom w:val="single" w:sz="4" w:space="0" w:color="auto"/>
              <w:right w:val="single" w:sz="4" w:space="0" w:color="auto"/>
            </w:tcBorders>
            <w:vAlign w:val="center"/>
            <w:hideMark/>
          </w:tcPr>
          <w:p w14:paraId="1709C10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553835.00</w:t>
            </w:r>
          </w:p>
        </w:tc>
        <w:tc>
          <w:tcPr>
            <w:tcW w:w="802" w:type="pct"/>
            <w:tcBorders>
              <w:top w:val="nil"/>
              <w:left w:val="nil"/>
              <w:bottom w:val="single" w:sz="4" w:space="0" w:color="auto"/>
              <w:right w:val="single" w:sz="4" w:space="0" w:color="auto"/>
            </w:tcBorders>
            <w:vAlign w:val="center"/>
            <w:hideMark/>
          </w:tcPr>
          <w:p w14:paraId="6C40079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547,188.98</w:t>
            </w:r>
          </w:p>
        </w:tc>
      </w:tr>
      <w:tr w:rsidR="0090345F" w:rsidRPr="00CD413F" w14:paraId="02CF9847"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522E1D2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79</w:t>
            </w:r>
          </w:p>
        </w:tc>
        <w:tc>
          <w:tcPr>
            <w:tcW w:w="2112" w:type="pct"/>
            <w:tcBorders>
              <w:top w:val="nil"/>
              <w:left w:val="nil"/>
              <w:bottom w:val="nil"/>
              <w:right w:val="single" w:sz="4" w:space="0" w:color="auto"/>
            </w:tcBorders>
            <w:vAlign w:val="center"/>
            <w:hideMark/>
          </w:tcPr>
          <w:p w14:paraId="4E21CCA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Թռիչքային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կառուցվածքի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միավորման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մոնոլիտացման</w:t>
            </w:r>
            <w:proofErr w:type="spellEnd"/>
            <w:r w:rsidRPr="00CD413F">
              <w:rPr>
                <w:rFonts w:ascii="Arial Armenian" w:hAnsi="Arial Armenian" w:cs="Arial"/>
                <w:sz w:val="18"/>
                <w:szCs w:val="18"/>
              </w:rPr>
              <w:t xml:space="preserve"> /   </w:t>
            </w:r>
            <w:proofErr w:type="spellStart"/>
            <w:r w:rsidRPr="00CD413F">
              <w:rPr>
                <w:rFonts w:ascii="Sylfaen" w:hAnsi="Sylfaen" w:cs="Sylfaen"/>
                <w:sz w:val="18"/>
                <w:szCs w:val="18"/>
              </w:rPr>
              <w:t>բետոնացում</w:t>
            </w:r>
            <w:proofErr w:type="spellEnd"/>
            <w:r w:rsidRPr="00CD413F">
              <w:rPr>
                <w:rFonts w:ascii="Arial Armenian" w:hAnsi="Arial Armenian" w:cs="Arial"/>
                <w:sz w:val="18"/>
                <w:szCs w:val="18"/>
              </w:rPr>
              <w:t xml:space="preserve">   B30 ¹³ëÇ </w:t>
            </w:r>
            <w:proofErr w:type="spell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µ»</w:t>
            </w:r>
            <w:proofErr w:type="spellStart"/>
            <w:r w:rsidRPr="00CD413F">
              <w:rPr>
                <w:rFonts w:ascii="Arial Armenian" w:hAnsi="Arial Armenian" w:cs="Arial"/>
                <w:sz w:val="18"/>
                <w:szCs w:val="18"/>
              </w:rPr>
              <w:t>ïáÝ</w:t>
            </w:r>
            <w:r w:rsidRPr="00CD413F">
              <w:rPr>
                <w:rFonts w:ascii="Sylfaen" w:hAnsi="Sylfaen" w:cs="Sylfaen"/>
                <w:sz w:val="18"/>
                <w:szCs w:val="18"/>
              </w:rPr>
              <w:t>ով</w:t>
            </w:r>
            <w:proofErr w:type="spellEnd"/>
          </w:p>
        </w:tc>
        <w:tc>
          <w:tcPr>
            <w:tcW w:w="461" w:type="pct"/>
            <w:tcBorders>
              <w:top w:val="nil"/>
              <w:left w:val="nil"/>
              <w:bottom w:val="nil"/>
              <w:right w:val="single" w:sz="4" w:space="0" w:color="auto"/>
            </w:tcBorders>
            <w:vAlign w:val="bottom"/>
            <w:hideMark/>
          </w:tcPr>
          <w:p w14:paraId="01B591F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2DAE76E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9.120</w:t>
            </w:r>
          </w:p>
        </w:tc>
        <w:tc>
          <w:tcPr>
            <w:tcW w:w="678" w:type="pct"/>
            <w:tcBorders>
              <w:top w:val="nil"/>
              <w:left w:val="nil"/>
              <w:bottom w:val="single" w:sz="4" w:space="0" w:color="auto"/>
              <w:right w:val="single" w:sz="4" w:space="0" w:color="auto"/>
            </w:tcBorders>
            <w:vAlign w:val="center"/>
            <w:hideMark/>
          </w:tcPr>
          <w:p w14:paraId="1913FCD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87753.00</w:t>
            </w:r>
          </w:p>
        </w:tc>
        <w:tc>
          <w:tcPr>
            <w:tcW w:w="802" w:type="pct"/>
            <w:tcBorders>
              <w:top w:val="nil"/>
              <w:left w:val="nil"/>
              <w:bottom w:val="single" w:sz="4" w:space="0" w:color="auto"/>
              <w:right w:val="single" w:sz="4" w:space="0" w:color="auto"/>
            </w:tcBorders>
            <w:vAlign w:val="center"/>
            <w:hideMark/>
          </w:tcPr>
          <w:p w14:paraId="2ED6D5A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800,307.36</w:t>
            </w:r>
          </w:p>
        </w:tc>
      </w:tr>
      <w:tr w:rsidR="0090345F" w:rsidRPr="00CD413F" w14:paraId="18F50641"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7111942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80</w:t>
            </w:r>
          </w:p>
        </w:tc>
        <w:tc>
          <w:tcPr>
            <w:tcW w:w="2112" w:type="pct"/>
            <w:tcBorders>
              <w:top w:val="single" w:sz="4" w:space="0" w:color="auto"/>
              <w:left w:val="nil"/>
              <w:bottom w:val="single" w:sz="4" w:space="0" w:color="auto"/>
              <w:right w:val="single" w:sz="4" w:space="0" w:color="auto"/>
            </w:tcBorders>
            <w:vAlign w:val="center"/>
            <w:hideMark/>
          </w:tcPr>
          <w:p w14:paraId="4A6CF356"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 xml:space="preserve">240 </w:t>
            </w:r>
            <w:proofErr w:type="spell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պարուրաձև</w:t>
            </w:r>
            <w:proofErr w:type="spellEnd"/>
          </w:p>
        </w:tc>
        <w:tc>
          <w:tcPr>
            <w:tcW w:w="461" w:type="pct"/>
            <w:tcBorders>
              <w:top w:val="single" w:sz="4" w:space="0" w:color="auto"/>
              <w:left w:val="nil"/>
              <w:bottom w:val="single" w:sz="4" w:space="0" w:color="auto"/>
              <w:right w:val="single" w:sz="4" w:space="0" w:color="auto"/>
            </w:tcBorders>
            <w:vAlign w:val="bottom"/>
            <w:hideMark/>
          </w:tcPr>
          <w:p w14:paraId="50BFF4F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single" w:sz="4" w:space="0" w:color="auto"/>
              <w:left w:val="nil"/>
              <w:bottom w:val="single" w:sz="4" w:space="0" w:color="auto"/>
              <w:right w:val="single" w:sz="4" w:space="0" w:color="auto"/>
            </w:tcBorders>
            <w:vAlign w:val="center"/>
            <w:hideMark/>
          </w:tcPr>
          <w:p w14:paraId="6F24C5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0.162</w:t>
            </w:r>
          </w:p>
        </w:tc>
        <w:tc>
          <w:tcPr>
            <w:tcW w:w="678" w:type="pct"/>
            <w:tcBorders>
              <w:top w:val="nil"/>
              <w:left w:val="nil"/>
              <w:bottom w:val="single" w:sz="4" w:space="0" w:color="auto"/>
              <w:right w:val="single" w:sz="4" w:space="0" w:color="auto"/>
            </w:tcBorders>
            <w:vAlign w:val="center"/>
            <w:hideMark/>
          </w:tcPr>
          <w:p w14:paraId="70B6B47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321250.00</w:t>
            </w:r>
          </w:p>
        </w:tc>
        <w:tc>
          <w:tcPr>
            <w:tcW w:w="802" w:type="pct"/>
            <w:tcBorders>
              <w:top w:val="nil"/>
              <w:left w:val="nil"/>
              <w:bottom w:val="single" w:sz="4" w:space="0" w:color="auto"/>
              <w:right w:val="single" w:sz="4" w:space="0" w:color="auto"/>
            </w:tcBorders>
            <w:vAlign w:val="center"/>
            <w:hideMark/>
          </w:tcPr>
          <w:p w14:paraId="2C356F2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52,042.50</w:t>
            </w:r>
          </w:p>
        </w:tc>
      </w:tr>
      <w:tr w:rsidR="0090345F" w:rsidRPr="00CD413F" w14:paraId="2ABFFC1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AFDA71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81</w:t>
            </w:r>
          </w:p>
        </w:tc>
        <w:tc>
          <w:tcPr>
            <w:tcW w:w="2112" w:type="pct"/>
            <w:tcBorders>
              <w:top w:val="nil"/>
              <w:left w:val="nil"/>
              <w:bottom w:val="single" w:sz="4" w:space="0" w:color="auto"/>
              <w:right w:val="single" w:sz="4" w:space="0" w:color="auto"/>
            </w:tcBorders>
            <w:vAlign w:val="center"/>
            <w:hideMark/>
          </w:tcPr>
          <w:p w14:paraId="4000993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Ռետինե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հենման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անցքում</w:t>
            </w:r>
            <w:proofErr w:type="spellEnd"/>
          </w:p>
        </w:tc>
        <w:tc>
          <w:tcPr>
            <w:tcW w:w="461" w:type="pct"/>
            <w:tcBorders>
              <w:top w:val="nil"/>
              <w:left w:val="nil"/>
              <w:bottom w:val="single" w:sz="4" w:space="0" w:color="auto"/>
              <w:right w:val="single" w:sz="4" w:space="0" w:color="auto"/>
            </w:tcBorders>
            <w:vAlign w:val="bottom"/>
            <w:hideMark/>
          </w:tcPr>
          <w:p w14:paraId="7201B33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4645D4B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w:t>
            </w:r>
          </w:p>
        </w:tc>
        <w:tc>
          <w:tcPr>
            <w:tcW w:w="678" w:type="pct"/>
            <w:tcBorders>
              <w:top w:val="nil"/>
              <w:left w:val="nil"/>
              <w:bottom w:val="single" w:sz="4" w:space="0" w:color="auto"/>
              <w:right w:val="single" w:sz="4" w:space="0" w:color="auto"/>
            </w:tcBorders>
            <w:vAlign w:val="center"/>
            <w:hideMark/>
          </w:tcPr>
          <w:p w14:paraId="7FFF76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62451.00</w:t>
            </w:r>
          </w:p>
        </w:tc>
        <w:tc>
          <w:tcPr>
            <w:tcW w:w="802" w:type="pct"/>
            <w:tcBorders>
              <w:top w:val="nil"/>
              <w:left w:val="nil"/>
              <w:bottom w:val="single" w:sz="4" w:space="0" w:color="auto"/>
              <w:right w:val="single" w:sz="4" w:space="0" w:color="auto"/>
            </w:tcBorders>
            <w:vAlign w:val="center"/>
            <w:hideMark/>
          </w:tcPr>
          <w:p w14:paraId="065FF82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1,249,020.00</w:t>
            </w:r>
          </w:p>
        </w:tc>
      </w:tr>
      <w:tr w:rsidR="0090345F" w:rsidRPr="00CD413F" w14:paraId="3AEF55F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2235AA0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7FC7F167"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`2.4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3485051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6E2102D1" w14:textId="53D1CC68"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0376065D" w14:textId="329B839B"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61DEC9C4"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26,311,828.74</w:t>
            </w:r>
          </w:p>
        </w:tc>
      </w:tr>
      <w:tr w:rsidR="00FD7A51" w:rsidRPr="00CD413F" w14:paraId="276D55A2"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0AC0F46B" w14:textId="13149246"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2.5 </w:t>
            </w:r>
            <w:proofErr w:type="spellStart"/>
            <w:r w:rsidRPr="00CD413F">
              <w:rPr>
                <w:rFonts w:ascii="Sylfaen" w:hAnsi="Sylfaen" w:cs="Sylfaen"/>
                <w:b/>
                <w:bCs/>
                <w:sz w:val="18"/>
                <w:szCs w:val="18"/>
              </w:rPr>
              <w:t>Կամրջի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երթևեկելի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մասի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կառուցում</w:t>
            </w:r>
            <w:proofErr w:type="spellEnd"/>
          </w:p>
        </w:tc>
      </w:tr>
      <w:tr w:rsidR="0090345F" w:rsidRPr="00CD413F" w14:paraId="5662F3B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87AFA8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82</w:t>
            </w:r>
          </w:p>
        </w:tc>
        <w:tc>
          <w:tcPr>
            <w:tcW w:w="2112" w:type="pct"/>
            <w:tcBorders>
              <w:top w:val="nil"/>
              <w:left w:val="nil"/>
              <w:bottom w:val="single" w:sz="4" w:space="0" w:color="auto"/>
              <w:right w:val="single" w:sz="4" w:space="0" w:color="auto"/>
            </w:tcBorders>
            <w:vAlign w:val="center"/>
            <w:hideMark/>
          </w:tcPr>
          <w:p w14:paraId="10E8C16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ցեմենտաավազային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հարթեցնող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կառուցում</w:t>
            </w:r>
            <w:proofErr w:type="spellEnd"/>
            <w:r w:rsidRPr="00CD413F">
              <w:rPr>
                <w:rFonts w:ascii="Arial Armenian" w:hAnsi="Arial Armenian" w:cs="Arial"/>
                <w:sz w:val="18"/>
                <w:szCs w:val="18"/>
              </w:rPr>
              <w:t xml:space="preserve"> 35</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C4FD85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2E2B789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202.000</w:t>
            </w:r>
          </w:p>
        </w:tc>
        <w:tc>
          <w:tcPr>
            <w:tcW w:w="678" w:type="pct"/>
            <w:tcBorders>
              <w:top w:val="nil"/>
              <w:left w:val="nil"/>
              <w:bottom w:val="single" w:sz="4" w:space="0" w:color="auto"/>
              <w:right w:val="single" w:sz="4" w:space="0" w:color="auto"/>
            </w:tcBorders>
            <w:vAlign w:val="center"/>
            <w:hideMark/>
          </w:tcPr>
          <w:p w14:paraId="54BE23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1426.00</w:t>
            </w:r>
          </w:p>
        </w:tc>
        <w:tc>
          <w:tcPr>
            <w:tcW w:w="802" w:type="pct"/>
            <w:tcBorders>
              <w:top w:val="nil"/>
              <w:left w:val="nil"/>
              <w:bottom w:val="single" w:sz="4" w:space="0" w:color="auto"/>
              <w:right w:val="single" w:sz="4" w:space="0" w:color="auto"/>
            </w:tcBorders>
            <w:vAlign w:val="center"/>
            <w:hideMark/>
          </w:tcPr>
          <w:p w14:paraId="1D6F6AD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288,052.00</w:t>
            </w:r>
          </w:p>
        </w:tc>
      </w:tr>
      <w:tr w:rsidR="0090345F" w:rsidRPr="00CD413F" w14:paraId="4EEF41F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D2C174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83</w:t>
            </w:r>
          </w:p>
        </w:tc>
        <w:tc>
          <w:tcPr>
            <w:tcW w:w="2112" w:type="pct"/>
            <w:tcBorders>
              <w:top w:val="nil"/>
              <w:left w:val="nil"/>
              <w:bottom w:val="single" w:sz="4" w:space="0" w:color="auto"/>
              <w:right w:val="single" w:sz="4" w:space="0" w:color="auto"/>
            </w:tcBorders>
            <w:vAlign w:val="center"/>
            <w:hideMark/>
          </w:tcPr>
          <w:p w14:paraId="0F87002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ջրամեկուսացում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երկշերտ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մածուկով</w:t>
            </w:r>
            <w:proofErr w:type="spellEnd"/>
          </w:p>
        </w:tc>
        <w:tc>
          <w:tcPr>
            <w:tcW w:w="461" w:type="pct"/>
            <w:tcBorders>
              <w:top w:val="nil"/>
              <w:left w:val="nil"/>
              <w:bottom w:val="single" w:sz="4" w:space="0" w:color="auto"/>
              <w:right w:val="single" w:sz="4" w:space="0" w:color="auto"/>
            </w:tcBorders>
            <w:vAlign w:val="bottom"/>
            <w:hideMark/>
          </w:tcPr>
          <w:p w14:paraId="491D927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0E889ED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202.000</w:t>
            </w:r>
          </w:p>
        </w:tc>
        <w:tc>
          <w:tcPr>
            <w:tcW w:w="678" w:type="pct"/>
            <w:tcBorders>
              <w:top w:val="nil"/>
              <w:left w:val="nil"/>
              <w:bottom w:val="single" w:sz="4" w:space="0" w:color="auto"/>
              <w:right w:val="single" w:sz="4" w:space="0" w:color="auto"/>
            </w:tcBorders>
            <w:vAlign w:val="center"/>
            <w:hideMark/>
          </w:tcPr>
          <w:p w14:paraId="2A42A67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1092.00</w:t>
            </w:r>
          </w:p>
        </w:tc>
        <w:tc>
          <w:tcPr>
            <w:tcW w:w="802" w:type="pct"/>
            <w:tcBorders>
              <w:top w:val="nil"/>
              <w:left w:val="nil"/>
              <w:bottom w:val="single" w:sz="4" w:space="0" w:color="auto"/>
              <w:right w:val="single" w:sz="4" w:space="0" w:color="auto"/>
            </w:tcBorders>
            <w:vAlign w:val="center"/>
            <w:hideMark/>
          </w:tcPr>
          <w:p w14:paraId="59F960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220,584.00</w:t>
            </w:r>
          </w:p>
        </w:tc>
      </w:tr>
      <w:tr w:rsidR="0090345F" w:rsidRPr="00CD413F" w14:paraId="42DF991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BC3313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84</w:t>
            </w:r>
          </w:p>
        </w:tc>
        <w:tc>
          <w:tcPr>
            <w:tcW w:w="2112" w:type="pct"/>
            <w:tcBorders>
              <w:top w:val="nil"/>
              <w:left w:val="nil"/>
              <w:bottom w:val="nil"/>
              <w:right w:val="single" w:sz="4" w:space="0" w:color="auto"/>
            </w:tcBorders>
            <w:vAlign w:val="center"/>
            <w:hideMark/>
          </w:tcPr>
          <w:p w14:paraId="1A45096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r w:rsidRPr="00CD413F">
              <w:rPr>
                <w:rFonts w:ascii="Sylfaen" w:hAnsi="Sylfaen" w:cs="Sylfaen"/>
                <w:sz w:val="18"/>
                <w:szCs w:val="18"/>
              </w:rPr>
              <w:t>շերտ</w:t>
            </w:r>
            <w:r w:rsidRPr="00CD413F">
              <w:rPr>
                <w:rFonts w:ascii="Arial Armenian" w:hAnsi="Arial Armenian" w:cs="Arial"/>
                <w:sz w:val="18"/>
                <w:szCs w:val="18"/>
              </w:rPr>
              <w:t xml:space="preserve"> </w:t>
            </w:r>
            <w:proofErr w:type="spellStart"/>
            <w:r w:rsidRPr="00CD413F">
              <w:rPr>
                <w:rFonts w:ascii="Sylfaen" w:hAnsi="Sylfaen" w:cs="Sylfaen"/>
                <w:sz w:val="18"/>
                <w:szCs w:val="18"/>
              </w:rPr>
              <w:t>ռուբերոիդի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հանգույցում</w:t>
            </w:r>
            <w:proofErr w:type="spellEnd"/>
          </w:p>
        </w:tc>
        <w:tc>
          <w:tcPr>
            <w:tcW w:w="461" w:type="pct"/>
            <w:tcBorders>
              <w:top w:val="nil"/>
              <w:left w:val="nil"/>
              <w:bottom w:val="nil"/>
              <w:right w:val="single" w:sz="4" w:space="0" w:color="auto"/>
            </w:tcBorders>
            <w:vAlign w:val="bottom"/>
            <w:hideMark/>
          </w:tcPr>
          <w:p w14:paraId="658704F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07D57EC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202.000</w:t>
            </w:r>
          </w:p>
        </w:tc>
        <w:tc>
          <w:tcPr>
            <w:tcW w:w="678" w:type="pct"/>
            <w:tcBorders>
              <w:top w:val="nil"/>
              <w:left w:val="nil"/>
              <w:bottom w:val="single" w:sz="4" w:space="0" w:color="auto"/>
              <w:right w:val="single" w:sz="4" w:space="0" w:color="auto"/>
            </w:tcBorders>
            <w:vAlign w:val="center"/>
            <w:hideMark/>
          </w:tcPr>
          <w:p w14:paraId="246E2B8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9560.00</w:t>
            </w:r>
          </w:p>
        </w:tc>
        <w:tc>
          <w:tcPr>
            <w:tcW w:w="802" w:type="pct"/>
            <w:tcBorders>
              <w:top w:val="nil"/>
              <w:left w:val="nil"/>
              <w:bottom w:val="single" w:sz="4" w:space="0" w:color="auto"/>
              <w:right w:val="single" w:sz="4" w:space="0" w:color="auto"/>
            </w:tcBorders>
            <w:vAlign w:val="center"/>
            <w:hideMark/>
          </w:tcPr>
          <w:p w14:paraId="3187D41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1,931,120.00</w:t>
            </w:r>
          </w:p>
        </w:tc>
      </w:tr>
      <w:tr w:rsidR="0090345F" w:rsidRPr="00CD413F" w14:paraId="106F5AF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7001BE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85</w:t>
            </w:r>
          </w:p>
        </w:tc>
        <w:tc>
          <w:tcPr>
            <w:tcW w:w="2112" w:type="pct"/>
            <w:tcBorders>
              <w:top w:val="single" w:sz="4" w:space="0" w:color="auto"/>
              <w:left w:val="nil"/>
              <w:bottom w:val="single" w:sz="4" w:space="0" w:color="auto"/>
              <w:right w:val="single" w:sz="4" w:space="0" w:color="auto"/>
            </w:tcBorders>
            <w:vAlign w:val="center"/>
            <w:hideMark/>
          </w:tcPr>
          <w:p w14:paraId="7A3B815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Ջրամեկուսիչի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պաշտպանիչ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ջրաթափանց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բետոնից</w:t>
            </w:r>
            <w:proofErr w:type="spellEnd"/>
            <w:r w:rsidRPr="00CD413F">
              <w:rPr>
                <w:rFonts w:ascii="Arial Armenian" w:hAnsi="Arial Armenian" w:cs="Arial"/>
                <w:sz w:val="18"/>
                <w:szCs w:val="18"/>
              </w:rPr>
              <w:t xml:space="preserve"> 12</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
        </w:tc>
        <w:tc>
          <w:tcPr>
            <w:tcW w:w="461" w:type="pct"/>
            <w:tcBorders>
              <w:top w:val="single" w:sz="4" w:space="0" w:color="auto"/>
              <w:left w:val="nil"/>
              <w:bottom w:val="single" w:sz="4" w:space="0" w:color="auto"/>
              <w:right w:val="single" w:sz="4" w:space="0" w:color="auto"/>
            </w:tcBorders>
            <w:vAlign w:val="bottom"/>
            <w:hideMark/>
          </w:tcPr>
          <w:p w14:paraId="57DE2D0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single" w:sz="4" w:space="0" w:color="auto"/>
              <w:right w:val="single" w:sz="4" w:space="0" w:color="auto"/>
            </w:tcBorders>
            <w:vAlign w:val="center"/>
            <w:hideMark/>
          </w:tcPr>
          <w:p w14:paraId="0171CBB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19.200</w:t>
            </w:r>
          </w:p>
        </w:tc>
        <w:tc>
          <w:tcPr>
            <w:tcW w:w="678" w:type="pct"/>
            <w:tcBorders>
              <w:top w:val="nil"/>
              <w:left w:val="nil"/>
              <w:bottom w:val="single" w:sz="4" w:space="0" w:color="auto"/>
              <w:right w:val="single" w:sz="4" w:space="0" w:color="auto"/>
            </w:tcBorders>
            <w:vAlign w:val="center"/>
            <w:hideMark/>
          </w:tcPr>
          <w:p w14:paraId="05A02BF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40310.00</w:t>
            </w:r>
          </w:p>
        </w:tc>
        <w:tc>
          <w:tcPr>
            <w:tcW w:w="802" w:type="pct"/>
            <w:tcBorders>
              <w:top w:val="nil"/>
              <w:left w:val="nil"/>
              <w:bottom w:val="single" w:sz="4" w:space="0" w:color="auto"/>
              <w:right w:val="single" w:sz="4" w:space="0" w:color="auto"/>
            </w:tcBorders>
            <w:vAlign w:val="center"/>
            <w:hideMark/>
          </w:tcPr>
          <w:p w14:paraId="6CC303A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773,952.00</w:t>
            </w:r>
          </w:p>
        </w:tc>
      </w:tr>
      <w:tr w:rsidR="0090345F" w:rsidRPr="00CD413F" w14:paraId="5CE978C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B00982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86</w:t>
            </w:r>
          </w:p>
        </w:tc>
        <w:tc>
          <w:tcPr>
            <w:tcW w:w="2112" w:type="pct"/>
            <w:tcBorders>
              <w:top w:val="nil"/>
              <w:left w:val="nil"/>
              <w:bottom w:val="single" w:sz="4" w:space="0" w:color="auto"/>
              <w:right w:val="single" w:sz="4" w:space="0" w:color="auto"/>
            </w:tcBorders>
            <w:vAlign w:val="center"/>
            <w:hideMark/>
          </w:tcPr>
          <w:p w14:paraId="00DA10C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Ամրանային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ցանց</w:t>
            </w:r>
            <w:proofErr w:type="spellEnd"/>
            <w:r w:rsidRPr="00CD413F">
              <w:rPr>
                <w:rFonts w:ascii="Arial Armenian" w:hAnsi="Arial Armenian" w:cs="Arial"/>
                <w:sz w:val="18"/>
                <w:szCs w:val="18"/>
              </w:rPr>
              <w:t xml:space="preserve"> 100*100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բջիջներով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5</w:t>
            </w:r>
            <w:proofErr w:type="gramStart"/>
            <w:r w:rsidRPr="00CD413F">
              <w:rPr>
                <w:rFonts w:ascii="Sylfaen" w:hAnsi="Sylfaen" w:cs="Sylfaen"/>
                <w:sz w:val="18"/>
                <w:szCs w:val="18"/>
              </w:rPr>
              <w:t>մմ</w:t>
            </w:r>
            <w:r w:rsidRPr="00CD413F">
              <w:rPr>
                <w:rFonts w:ascii="Arial Armenian" w:hAnsi="Arial Armenian" w:cs="Arial"/>
                <w:sz w:val="18"/>
                <w:szCs w:val="18"/>
              </w:rPr>
              <w:t xml:space="preserve">  B</w:t>
            </w:r>
            <w:proofErr w:type="gramEnd"/>
            <w:r w:rsidRPr="00CD413F">
              <w:rPr>
                <w:rFonts w:ascii="Arial Armenian" w:hAnsi="Arial Armenian" w:cs="Arial"/>
                <w:sz w:val="18"/>
                <w:szCs w:val="18"/>
              </w:rPr>
              <w:t xml:space="preserve">-1 </w:t>
            </w:r>
            <w:proofErr w:type="spellStart"/>
            <w:r w:rsidRPr="00CD413F">
              <w:rPr>
                <w:rFonts w:ascii="Sylfaen" w:hAnsi="Sylfaen" w:cs="Sylfaen"/>
                <w:sz w:val="18"/>
                <w:szCs w:val="18"/>
              </w:rPr>
              <w:t>ամրանից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8C13D8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8629B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0.670</w:t>
            </w:r>
          </w:p>
        </w:tc>
        <w:tc>
          <w:tcPr>
            <w:tcW w:w="678" w:type="pct"/>
            <w:tcBorders>
              <w:top w:val="nil"/>
              <w:left w:val="nil"/>
              <w:bottom w:val="single" w:sz="4" w:space="0" w:color="auto"/>
              <w:right w:val="single" w:sz="4" w:space="0" w:color="auto"/>
            </w:tcBorders>
            <w:vAlign w:val="center"/>
            <w:hideMark/>
          </w:tcPr>
          <w:p w14:paraId="3A0461E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611018.00</w:t>
            </w:r>
          </w:p>
        </w:tc>
        <w:tc>
          <w:tcPr>
            <w:tcW w:w="802" w:type="pct"/>
            <w:tcBorders>
              <w:top w:val="nil"/>
              <w:left w:val="nil"/>
              <w:bottom w:val="single" w:sz="4" w:space="0" w:color="auto"/>
              <w:right w:val="single" w:sz="4" w:space="0" w:color="auto"/>
            </w:tcBorders>
            <w:vAlign w:val="center"/>
            <w:hideMark/>
          </w:tcPr>
          <w:p w14:paraId="552DE65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409,382.06</w:t>
            </w:r>
          </w:p>
        </w:tc>
      </w:tr>
      <w:tr w:rsidR="0090345F" w:rsidRPr="00CD413F" w14:paraId="24F59DE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3CA815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87</w:t>
            </w:r>
          </w:p>
        </w:tc>
        <w:tc>
          <w:tcPr>
            <w:tcW w:w="2112" w:type="pct"/>
            <w:tcBorders>
              <w:top w:val="nil"/>
              <w:left w:val="nil"/>
              <w:bottom w:val="single" w:sz="4" w:space="0" w:color="auto"/>
              <w:right w:val="single" w:sz="4" w:space="0" w:color="auto"/>
            </w:tcBorders>
            <w:vAlign w:val="center"/>
            <w:hideMark/>
          </w:tcPr>
          <w:p w14:paraId="0ACFEE46"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Խ</w:t>
            </w:r>
            <w:r w:rsidRPr="00CD413F">
              <w:rPr>
                <w:rFonts w:ascii="Arial Armenian" w:hAnsi="Arial Armenian" w:cs="Arial Armenian"/>
                <w:sz w:val="18"/>
                <w:szCs w:val="18"/>
              </w:rPr>
              <w:t>áßáñ³Ñ³</w:t>
            </w:r>
            <w:proofErr w:type="gramStart"/>
            <w:r w:rsidRPr="00CD413F">
              <w:rPr>
                <w:rFonts w:ascii="Arial Armenian" w:hAnsi="Arial Armenian" w:cs="Arial Armenian"/>
                <w:sz w:val="18"/>
                <w:szCs w:val="18"/>
              </w:rPr>
              <w:t>ïÇÏ</w:t>
            </w:r>
            <w:r w:rsidRPr="00CD413F">
              <w:rPr>
                <w:rFonts w:ascii="Arial Armenian" w:hAnsi="Arial Armenian" w:cs="Arial"/>
                <w:sz w:val="18"/>
                <w:szCs w:val="18"/>
              </w:rPr>
              <w:t xml:space="preserve">  ³</w:t>
            </w:r>
            <w:proofErr w:type="gramEnd"/>
            <w:r w:rsidRPr="00CD413F">
              <w:rPr>
                <w:rFonts w:ascii="Arial Armenian" w:hAnsi="Arial Armenian" w:cs="Arial"/>
                <w:sz w:val="18"/>
                <w:szCs w:val="18"/>
              </w:rPr>
              <w:t>ëý³Éïµ»ïáÝ» Í³ÍÏáõÛÃÇ ÷</w:t>
            </w:r>
            <w:proofErr w:type="spellStart"/>
            <w:proofErr w:type="gram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H</w:t>
            </w:r>
            <w:proofErr w:type="gramEnd"/>
            <w:r w:rsidRPr="00CD413F">
              <w:rPr>
                <w:rFonts w:ascii="Arial Armenian" w:hAnsi="Arial Armenian" w:cs="Arial"/>
                <w:sz w:val="18"/>
                <w:szCs w:val="18"/>
              </w:rPr>
              <w:t>=5ëÙ</w:t>
            </w:r>
          </w:p>
        </w:tc>
        <w:tc>
          <w:tcPr>
            <w:tcW w:w="461" w:type="pct"/>
            <w:tcBorders>
              <w:top w:val="nil"/>
              <w:left w:val="nil"/>
              <w:bottom w:val="single" w:sz="4" w:space="0" w:color="auto"/>
              <w:right w:val="single" w:sz="4" w:space="0" w:color="auto"/>
            </w:tcBorders>
            <w:vAlign w:val="bottom"/>
            <w:hideMark/>
          </w:tcPr>
          <w:p w14:paraId="65F4B1D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7757911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501.000</w:t>
            </w:r>
          </w:p>
        </w:tc>
        <w:tc>
          <w:tcPr>
            <w:tcW w:w="678" w:type="pct"/>
            <w:tcBorders>
              <w:top w:val="nil"/>
              <w:left w:val="nil"/>
              <w:bottom w:val="single" w:sz="4" w:space="0" w:color="auto"/>
              <w:right w:val="single" w:sz="4" w:space="0" w:color="auto"/>
            </w:tcBorders>
            <w:vAlign w:val="center"/>
            <w:hideMark/>
          </w:tcPr>
          <w:p w14:paraId="7565451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4652.00</w:t>
            </w:r>
          </w:p>
        </w:tc>
        <w:tc>
          <w:tcPr>
            <w:tcW w:w="802" w:type="pct"/>
            <w:tcBorders>
              <w:top w:val="nil"/>
              <w:left w:val="nil"/>
              <w:bottom w:val="single" w:sz="4" w:space="0" w:color="auto"/>
              <w:right w:val="single" w:sz="4" w:space="0" w:color="auto"/>
            </w:tcBorders>
            <w:vAlign w:val="center"/>
            <w:hideMark/>
          </w:tcPr>
          <w:p w14:paraId="49177BC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2,330,652.00</w:t>
            </w:r>
          </w:p>
        </w:tc>
      </w:tr>
      <w:tr w:rsidR="0090345F" w:rsidRPr="00CD413F" w14:paraId="7785F54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DB84BE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88</w:t>
            </w:r>
          </w:p>
        </w:tc>
        <w:tc>
          <w:tcPr>
            <w:tcW w:w="2112" w:type="pct"/>
            <w:tcBorders>
              <w:top w:val="nil"/>
              <w:left w:val="nil"/>
              <w:bottom w:val="single" w:sz="4" w:space="0" w:color="auto"/>
              <w:right w:val="single" w:sz="4" w:space="0" w:color="auto"/>
            </w:tcBorders>
            <w:vAlign w:val="center"/>
            <w:hideMark/>
          </w:tcPr>
          <w:p w14:paraId="2244258C"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Armenian"/>
                <w:sz w:val="18"/>
                <w:szCs w:val="18"/>
              </w:rPr>
              <w:t>³Ýñ³Ñ³ïÇÏ</w:t>
            </w:r>
            <w:r w:rsidRPr="00CD413F">
              <w:rPr>
                <w:rFonts w:ascii="Arial Armenian" w:hAnsi="Arial Armenian" w:cs="Arial"/>
                <w:sz w:val="18"/>
                <w:szCs w:val="18"/>
              </w:rPr>
              <w:t xml:space="preserve"> ³ëý³Éïµ»ïáÝ» Í³ÍÏáõÛÃÇ ÷</w:t>
            </w:r>
            <w:proofErr w:type="spell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H=4ëÙ</w:t>
            </w:r>
          </w:p>
        </w:tc>
        <w:tc>
          <w:tcPr>
            <w:tcW w:w="461" w:type="pct"/>
            <w:tcBorders>
              <w:top w:val="nil"/>
              <w:left w:val="nil"/>
              <w:bottom w:val="single" w:sz="4" w:space="0" w:color="auto"/>
              <w:right w:val="single" w:sz="4" w:space="0" w:color="auto"/>
            </w:tcBorders>
            <w:vAlign w:val="bottom"/>
            <w:hideMark/>
          </w:tcPr>
          <w:p w14:paraId="2B613CD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4C6884F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501.000</w:t>
            </w:r>
          </w:p>
        </w:tc>
        <w:tc>
          <w:tcPr>
            <w:tcW w:w="678" w:type="pct"/>
            <w:tcBorders>
              <w:top w:val="nil"/>
              <w:left w:val="nil"/>
              <w:bottom w:val="single" w:sz="4" w:space="0" w:color="auto"/>
              <w:right w:val="single" w:sz="4" w:space="0" w:color="auto"/>
            </w:tcBorders>
            <w:vAlign w:val="center"/>
            <w:hideMark/>
          </w:tcPr>
          <w:p w14:paraId="60C19E5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4151.00</w:t>
            </w:r>
          </w:p>
        </w:tc>
        <w:tc>
          <w:tcPr>
            <w:tcW w:w="802" w:type="pct"/>
            <w:tcBorders>
              <w:top w:val="nil"/>
              <w:left w:val="nil"/>
              <w:bottom w:val="single" w:sz="4" w:space="0" w:color="auto"/>
              <w:right w:val="single" w:sz="4" w:space="0" w:color="auto"/>
            </w:tcBorders>
            <w:vAlign w:val="center"/>
            <w:hideMark/>
          </w:tcPr>
          <w:p w14:paraId="7EE3782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2,079,651.00</w:t>
            </w:r>
          </w:p>
        </w:tc>
      </w:tr>
      <w:tr w:rsidR="0090345F" w:rsidRPr="00CD413F" w14:paraId="262B06D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92018D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89</w:t>
            </w:r>
          </w:p>
        </w:tc>
        <w:tc>
          <w:tcPr>
            <w:tcW w:w="2112" w:type="pct"/>
            <w:tcBorders>
              <w:top w:val="nil"/>
              <w:left w:val="nil"/>
              <w:bottom w:val="single" w:sz="4" w:space="0" w:color="auto"/>
              <w:right w:val="single" w:sz="4" w:space="0" w:color="auto"/>
            </w:tcBorders>
            <w:vAlign w:val="center"/>
            <w:hideMark/>
          </w:tcPr>
          <w:p w14:paraId="0F65947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Ջերմաանխզելիության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p>
        </w:tc>
        <w:tc>
          <w:tcPr>
            <w:tcW w:w="461" w:type="pct"/>
            <w:tcBorders>
              <w:top w:val="nil"/>
              <w:left w:val="nil"/>
              <w:bottom w:val="single" w:sz="4" w:space="0" w:color="auto"/>
              <w:right w:val="single" w:sz="4" w:space="0" w:color="auto"/>
            </w:tcBorders>
            <w:vAlign w:val="bottom"/>
            <w:hideMark/>
          </w:tcPr>
          <w:p w14:paraId="46FCB6E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8026FF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0.422</w:t>
            </w:r>
          </w:p>
        </w:tc>
        <w:tc>
          <w:tcPr>
            <w:tcW w:w="678" w:type="pct"/>
            <w:tcBorders>
              <w:top w:val="nil"/>
              <w:left w:val="nil"/>
              <w:bottom w:val="single" w:sz="4" w:space="0" w:color="auto"/>
              <w:right w:val="single" w:sz="4" w:space="0" w:color="auto"/>
            </w:tcBorders>
            <w:vAlign w:val="center"/>
            <w:hideMark/>
          </w:tcPr>
          <w:p w14:paraId="408D8C8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509490.00</w:t>
            </w:r>
          </w:p>
        </w:tc>
        <w:tc>
          <w:tcPr>
            <w:tcW w:w="802" w:type="pct"/>
            <w:tcBorders>
              <w:top w:val="nil"/>
              <w:left w:val="nil"/>
              <w:bottom w:val="single" w:sz="4" w:space="0" w:color="auto"/>
              <w:right w:val="single" w:sz="4" w:space="0" w:color="auto"/>
            </w:tcBorders>
            <w:vAlign w:val="center"/>
            <w:hideMark/>
          </w:tcPr>
          <w:p w14:paraId="1155DDC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215,004.78</w:t>
            </w:r>
          </w:p>
        </w:tc>
      </w:tr>
      <w:tr w:rsidR="0090345F" w:rsidRPr="00CD413F" w14:paraId="07B54F4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BB2729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90</w:t>
            </w:r>
          </w:p>
        </w:tc>
        <w:tc>
          <w:tcPr>
            <w:tcW w:w="2112" w:type="pct"/>
            <w:tcBorders>
              <w:top w:val="nil"/>
              <w:left w:val="nil"/>
              <w:bottom w:val="single" w:sz="4" w:space="0" w:color="auto"/>
              <w:right w:val="single" w:sz="4" w:space="0" w:color="auto"/>
            </w:tcBorders>
            <w:vAlign w:val="center"/>
            <w:hideMark/>
          </w:tcPr>
          <w:p w14:paraId="67E32129"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2</w:t>
            </w:r>
            <w:r w:rsidRPr="00CD413F">
              <w:rPr>
                <w:rFonts w:ascii="Sylfaen" w:hAnsi="Sylfaen" w:cs="Sylfaen"/>
                <w:sz w:val="18"/>
                <w:szCs w:val="18"/>
              </w:rPr>
              <w:t>շերտ</w:t>
            </w:r>
            <w:r w:rsidRPr="00CD413F">
              <w:rPr>
                <w:rFonts w:ascii="Arial Armenian" w:hAnsi="Arial Armenian" w:cs="Arial"/>
                <w:sz w:val="18"/>
                <w:szCs w:val="18"/>
              </w:rPr>
              <w:t xml:space="preserve"> </w:t>
            </w:r>
            <w:proofErr w:type="spellStart"/>
            <w:r w:rsidRPr="00CD413F">
              <w:rPr>
                <w:rFonts w:ascii="Sylfaen" w:hAnsi="Sylfaen" w:cs="Sylfaen"/>
                <w:sz w:val="18"/>
                <w:szCs w:val="18"/>
              </w:rPr>
              <w:t>իզոգամ</w:t>
            </w:r>
            <w:proofErr w:type="spellEnd"/>
          </w:p>
        </w:tc>
        <w:tc>
          <w:tcPr>
            <w:tcW w:w="461" w:type="pct"/>
            <w:tcBorders>
              <w:top w:val="nil"/>
              <w:left w:val="nil"/>
              <w:bottom w:val="single" w:sz="4" w:space="0" w:color="auto"/>
              <w:right w:val="single" w:sz="4" w:space="0" w:color="auto"/>
            </w:tcBorders>
            <w:vAlign w:val="bottom"/>
            <w:hideMark/>
          </w:tcPr>
          <w:p w14:paraId="0F7C09F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2497546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202.500</w:t>
            </w:r>
          </w:p>
        </w:tc>
        <w:tc>
          <w:tcPr>
            <w:tcW w:w="678" w:type="pct"/>
            <w:tcBorders>
              <w:top w:val="nil"/>
              <w:left w:val="nil"/>
              <w:bottom w:val="single" w:sz="4" w:space="0" w:color="auto"/>
              <w:right w:val="single" w:sz="4" w:space="0" w:color="auto"/>
            </w:tcBorders>
            <w:vAlign w:val="center"/>
            <w:hideMark/>
          </w:tcPr>
          <w:p w14:paraId="5C8D96B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3174.00</w:t>
            </w:r>
          </w:p>
        </w:tc>
        <w:tc>
          <w:tcPr>
            <w:tcW w:w="802" w:type="pct"/>
            <w:tcBorders>
              <w:top w:val="nil"/>
              <w:left w:val="nil"/>
              <w:bottom w:val="single" w:sz="4" w:space="0" w:color="auto"/>
              <w:right w:val="single" w:sz="4" w:space="0" w:color="auto"/>
            </w:tcBorders>
            <w:vAlign w:val="center"/>
            <w:hideMark/>
          </w:tcPr>
          <w:p w14:paraId="3EDB8CC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642,735.00</w:t>
            </w:r>
          </w:p>
        </w:tc>
      </w:tr>
      <w:tr w:rsidR="0090345F" w:rsidRPr="00CD413F" w14:paraId="0D8343E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1AFBA4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91</w:t>
            </w:r>
          </w:p>
        </w:tc>
        <w:tc>
          <w:tcPr>
            <w:tcW w:w="2112" w:type="pct"/>
            <w:tcBorders>
              <w:top w:val="nil"/>
              <w:left w:val="nil"/>
              <w:bottom w:val="single" w:sz="4" w:space="0" w:color="auto"/>
              <w:right w:val="single" w:sz="4" w:space="0" w:color="auto"/>
            </w:tcBorders>
            <w:vAlign w:val="center"/>
            <w:hideMark/>
          </w:tcPr>
          <w:p w14:paraId="5D89FAF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Ամրանային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ցանց</w:t>
            </w:r>
            <w:proofErr w:type="spellEnd"/>
            <w:r w:rsidRPr="00CD413F">
              <w:rPr>
                <w:rFonts w:ascii="Arial Armenian" w:hAnsi="Arial Armenian" w:cs="Arial"/>
                <w:sz w:val="18"/>
                <w:szCs w:val="18"/>
              </w:rPr>
              <w:t xml:space="preserve"> 100*100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բջիջներով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5</w:t>
            </w:r>
            <w:proofErr w:type="gramStart"/>
            <w:r w:rsidRPr="00CD413F">
              <w:rPr>
                <w:rFonts w:ascii="Sylfaen" w:hAnsi="Sylfaen" w:cs="Sylfaen"/>
                <w:sz w:val="18"/>
                <w:szCs w:val="18"/>
              </w:rPr>
              <w:t>մմ</w:t>
            </w:r>
            <w:r w:rsidRPr="00CD413F">
              <w:rPr>
                <w:rFonts w:ascii="Arial Armenian" w:hAnsi="Arial Armenian" w:cs="Arial"/>
                <w:sz w:val="18"/>
                <w:szCs w:val="18"/>
              </w:rPr>
              <w:t xml:space="preserve">  B</w:t>
            </w:r>
            <w:proofErr w:type="gramEnd"/>
            <w:r w:rsidRPr="00CD413F">
              <w:rPr>
                <w:rFonts w:ascii="Arial Armenian" w:hAnsi="Arial Armenian" w:cs="Arial"/>
                <w:sz w:val="18"/>
                <w:szCs w:val="18"/>
              </w:rPr>
              <w:t xml:space="preserve">-1 </w:t>
            </w:r>
            <w:proofErr w:type="spellStart"/>
            <w:r w:rsidRPr="00CD413F">
              <w:rPr>
                <w:rFonts w:ascii="Sylfaen" w:hAnsi="Sylfaen" w:cs="Sylfaen"/>
                <w:sz w:val="18"/>
                <w:szCs w:val="18"/>
              </w:rPr>
              <w:t>ամրանից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16D2F3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4B9434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0.145</w:t>
            </w:r>
          </w:p>
        </w:tc>
        <w:tc>
          <w:tcPr>
            <w:tcW w:w="678" w:type="pct"/>
            <w:tcBorders>
              <w:top w:val="nil"/>
              <w:left w:val="nil"/>
              <w:bottom w:val="single" w:sz="4" w:space="0" w:color="auto"/>
              <w:right w:val="single" w:sz="4" w:space="0" w:color="auto"/>
            </w:tcBorders>
            <w:vAlign w:val="center"/>
            <w:hideMark/>
          </w:tcPr>
          <w:p w14:paraId="7255A1C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611018.00</w:t>
            </w:r>
          </w:p>
        </w:tc>
        <w:tc>
          <w:tcPr>
            <w:tcW w:w="802" w:type="pct"/>
            <w:tcBorders>
              <w:top w:val="nil"/>
              <w:left w:val="nil"/>
              <w:bottom w:val="single" w:sz="4" w:space="0" w:color="auto"/>
              <w:right w:val="single" w:sz="4" w:space="0" w:color="auto"/>
            </w:tcBorders>
            <w:vAlign w:val="center"/>
            <w:hideMark/>
          </w:tcPr>
          <w:p w14:paraId="5A2D0E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88,597.61</w:t>
            </w:r>
          </w:p>
        </w:tc>
      </w:tr>
      <w:tr w:rsidR="0090345F" w:rsidRPr="00CD413F" w14:paraId="77FF0D4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FCFE44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92</w:t>
            </w:r>
          </w:p>
        </w:tc>
        <w:tc>
          <w:tcPr>
            <w:tcW w:w="2112" w:type="pct"/>
            <w:tcBorders>
              <w:top w:val="nil"/>
              <w:left w:val="nil"/>
              <w:bottom w:val="single" w:sz="4" w:space="0" w:color="auto"/>
              <w:right w:val="single" w:sz="4" w:space="0" w:color="auto"/>
            </w:tcBorders>
            <w:vAlign w:val="center"/>
            <w:hideMark/>
          </w:tcPr>
          <w:p w14:paraId="65766EC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անվահրիչների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L=3</w:t>
            </w:r>
            <w:r w:rsidRPr="00CD413F">
              <w:rPr>
                <w:rFonts w:ascii="Sylfaen" w:hAnsi="Sylfaen" w:cs="Sylfaen"/>
                <w:sz w:val="18"/>
                <w:szCs w:val="18"/>
              </w:rPr>
              <w:t>մ</w:t>
            </w:r>
          </w:p>
        </w:tc>
        <w:tc>
          <w:tcPr>
            <w:tcW w:w="461" w:type="pct"/>
            <w:tcBorders>
              <w:top w:val="nil"/>
              <w:left w:val="nil"/>
              <w:bottom w:val="single" w:sz="4" w:space="0" w:color="auto"/>
              <w:right w:val="single" w:sz="4" w:space="0" w:color="auto"/>
            </w:tcBorders>
            <w:vAlign w:val="bottom"/>
            <w:hideMark/>
          </w:tcPr>
          <w:p w14:paraId="0B85D96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8F16A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6.000</w:t>
            </w:r>
          </w:p>
        </w:tc>
        <w:tc>
          <w:tcPr>
            <w:tcW w:w="678" w:type="pct"/>
            <w:tcBorders>
              <w:top w:val="nil"/>
              <w:left w:val="nil"/>
              <w:bottom w:val="single" w:sz="4" w:space="0" w:color="auto"/>
              <w:right w:val="single" w:sz="4" w:space="0" w:color="auto"/>
            </w:tcBorders>
            <w:vAlign w:val="center"/>
            <w:hideMark/>
          </w:tcPr>
          <w:p w14:paraId="509B316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183318.00</w:t>
            </w:r>
          </w:p>
        </w:tc>
        <w:tc>
          <w:tcPr>
            <w:tcW w:w="802" w:type="pct"/>
            <w:tcBorders>
              <w:top w:val="nil"/>
              <w:left w:val="nil"/>
              <w:bottom w:val="single" w:sz="4" w:space="0" w:color="auto"/>
              <w:right w:val="single" w:sz="4" w:space="0" w:color="auto"/>
            </w:tcBorders>
            <w:vAlign w:val="center"/>
            <w:hideMark/>
          </w:tcPr>
          <w:p w14:paraId="6CC2608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1,099,908.00</w:t>
            </w:r>
          </w:p>
        </w:tc>
      </w:tr>
      <w:tr w:rsidR="0090345F" w:rsidRPr="00CD413F" w14:paraId="25F3AB4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EACAFE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93</w:t>
            </w:r>
          </w:p>
        </w:tc>
        <w:tc>
          <w:tcPr>
            <w:tcW w:w="2112" w:type="pct"/>
            <w:tcBorders>
              <w:top w:val="nil"/>
              <w:left w:val="nil"/>
              <w:bottom w:val="single" w:sz="4" w:space="0" w:color="auto"/>
              <w:right w:val="single" w:sz="4" w:space="0" w:color="auto"/>
            </w:tcBorders>
            <w:vAlign w:val="center"/>
            <w:hideMark/>
          </w:tcPr>
          <w:p w14:paraId="11E55F21"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500C</w:t>
            </w:r>
          </w:p>
        </w:tc>
        <w:tc>
          <w:tcPr>
            <w:tcW w:w="461" w:type="pct"/>
            <w:tcBorders>
              <w:top w:val="nil"/>
              <w:left w:val="nil"/>
              <w:bottom w:val="single" w:sz="4" w:space="0" w:color="auto"/>
              <w:right w:val="single" w:sz="4" w:space="0" w:color="auto"/>
            </w:tcBorders>
            <w:vAlign w:val="bottom"/>
            <w:hideMark/>
          </w:tcPr>
          <w:p w14:paraId="277F348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60EFA1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1.110</w:t>
            </w:r>
          </w:p>
        </w:tc>
        <w:tc>
          <w:tcPr>
            <w:tcW w:w="678" w:type="pct"/>
            <w:tcBorders>
              <w:top w:val="nil"/>
              <w:left w:val="nil"/>
              <w:bottom w:val="single" w:sz="4" w:space="0" w:color="auto"/>
              <w:right w:val="single" w:sz="4" w:space="0" w:color="auto"/>
            </w:tcBorders>
            <w:vAlign w:val="center"/>
            <w:hideMark/>
          </w:tcPr>
          <w:p w14:paraId="179CC5B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411072.00</w:t>
            </w:r>
          </w:p>
        </w:tc>
        <w:tc>
          <w:tcPr>
            <w:tcW w:w="802" w:type="pct"/>
            <w:tcBorders>
              <w:top w:val="nil"/>
              <w:left w:val="nil"/>
              <w:bottom w:val="single" w:sz="4" w:space="0" w:color="auto"/>
              <w:right w:val="single" w:sz="4" w:space="0" w:color="auto"/>
            </w:tcBorders>
            <w:vAlign w:val="center"/>
            <w:hideMark/>
          </w:tcPr>
          <w:p w14:paraId="74596E9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456,289.92</w:t>
            </w:r>
          </w:p>
        </w:tc>
      </w:tr>
      <w:tr w:rsidR="0090345F" w:rsidRPr="00CD413F" w14:paraId="266B75A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FFDE31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94</w:t>
            </w:r>
          </w:p>
        </w:tc>
        <w:tc>
          <w:tcPr>
            <w:tcW w:w="2112" w:type="pct"/>
            <w:tcBorders>
              <w:top w:val="nil"/>
              <w:left w:val="nil"/>
              <w:bottom w:val="single" w:sz="4" w:space="0" w:color="auto"/>
              <w:right w:val="single" w:sz="4" w:space="0" w:color="auto"/>
            </w:tcBorders>
            <w:vAlign w:val="center"/>
            <w:hideMark/>
          </w:tcPr>
          <w:p w14:paraId="19FE84BD"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240</w:t>
            </w:r>
          </w:p>
        </w:tc>
        <w:tc>
          <w:tcPr>
            <w:tcW w:w="461" w:type="pct"/>
            <w:tcBorders>
              <w:top w:val="nil"/>
              <w:left w:val="nil"/>
              <w:bottom w:val="single" w:sz="4" w:space="0" w:color="auto"/>
              <w:right w:val="single" w:sz="4" w:space="0" w:color="auto"/>
            </w:tcBorders>
            <w:vAlign w:val="bottom"/>
            <w:hideMark/>
          </w:tcPr>
          <w:p w14:paraId="5436F8C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BF324B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0.235</w:t>
            </w:r>
          </w:p>
        </w:tc>
        <w:tc>
          <w:tcPr>
            <w:tcW w:w="678" w:type="pct"/>
            <w:tcBorders>
              <w:top w:val="nil"/>
              <w:left w:val="nil"/>
              <w:bottom w:val="single" w:sz="4" w:space="0" w:color="auto"/>
              <w:right w:val="single" w:sz="4" w:space="0" w:color="auto"/>
            </w:tcBorders>
            <w:vAlign w:val="center"/>
            <w:hideMark/>
          </w:tcPr>
          <w:p w14:paraId="19D4575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321250.00</w:t>
            </w:r>
          </w:p>
        </w:tc>
        <w:tc>
          <w:tcPr>
            <w:tcW w:w="802" w:type="pct"/>
            <w:tcBorders>
              <w:top w:val="nil"/>
              <w:left w:val="nil"/>
              <w:bottom w:val="single" w:sz="4" w:space="0" w:color="auto"/>
              <w:right w:val="single" w:sz="4" w:space="0" w:color="auto"/>
            </w:tcBorders>
            <w:vAlign w:val="center"/>
            <w:hideMark/>
          </w:tcPr>
          <w:p w14:paraId="0226D2A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75,493.75</w:t>
            </w:r>
          </w:p>
        </w:tc>
      </w:tr>
      <w:tr w:rsidR="0090345F" w:rsidRPr="00CD413F" w14:paraId="79BF7EF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38C871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95</w:t>
            </w:r>
          </w:p>
        </w:tc>
        <w:tc>
          <w:tcPr>
            <w:tcW w:w="2112" w:type="pct"/>
            <w:tcBorders>
              <w:top w:val="nil"/>
              <w:left w:val="nil"/>
              <w:bottom w:val="nil"/>
              <w:right w:val="single" w:sz="4" w:space="0" w:color="auto"/>
            </w:tcBorders>
            <w:vAlign w:val="center"/>
            <w:hideMark/>
          </w:tcPr>
          <w:p w14:paraId="412779E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Ջրամեկուսիչ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գեոտեքստիլի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փռում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անվահրիչների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p>
        </w:tc>
        <w:tc>
          <w:tcPr>
            <w:tcW w:w="461" w:type="pct"/>
            <w:tcBorders>
              <w:top w:val="nil"/>
              <w:left w:val="nil"/>
              <w:bottom w:val="nil"/>
              <w:right w:val="single" w:sz="4" w:space="0" w:color="auto"/>
            </w:tcBorders>
            <w:vAlign w:val="bottom"/>
            <w:hideMark/>
          </w:tcPr>
          <w:p w14:paraId="227BCEF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02BF708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22.500</w:t>
            </w:r>
          </w:p>
        </w:tc>
        <w:tc>
          <w:tcPr>
            <w:tcW w:w="678" w:type="pct"/>
            <w:tcBorders>
              <w:top w:val="nil"/>
              <w:left w:val="nil"/>
              <w:bottom w:val="single" w:sz="4" w:space="0" w:color="auto"/>
              <w:right w:val="single" w:sz="4" w:space="0" w:color="auto"/>
            </w:tcBorders>
            <w:vAlign w:val="center"/>
            <w:hideMark/>
          </w:tcPr>
          <w:p w14:paraId="054C0D7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5217.00</w:t>
            </w:r>
          </w:p>
        </w:tc>
        <w:tc>
          <w:tcPr>
            <w:tcW w:w="802" w:type="pct"/>
            <w:tcBorders>
              <w:top w:val="nil"/>
              <w:left w:val="nil"/>
              <w:bottom w:val="single" w:sz="4" w:space="0" w:color="auto"/>
              <w:right w:val="single" w:sz="4" w:space="0" w:color="auto"/>
            </w:tcBorders>
            <w:vAlign w:val="center"/>
            <w:hideMark/>
          </w:tcPr>
          <w:p w14:paraId="51AD20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117,382.50</w:t>
            </w:r>
          </w:p>
        </w:tc>
      </w:tr>
      <w:tr w:rsidR="0090345F" w:rsidRPr="00CD413F" w14:paraId="4CFE5C2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276CFE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96</w:t>
            </w:r>
          </w:p>
        </w:tc>
        <w:tc>
          <w:tcPr>
            <w:tcW w:w="2112" w:type="pct"/>
            <w:tcBorders>
              <w:top w:val="single" w:sz="4" w:space="0" w:color="auto"/>
              <w:left w:val="nil"/>
              <w:bottom w:val="single" w:sz="4" w:space="0" w:color="auto"/>
              <w:right w:val="single" w:sz="4" w:space="0" w:color="auto"/>
            </w:tcBorders>
            <w:vAlign w:val="center"/>
            <w:hideMark/>
          </w:tcPr>
          <w:p w14:paraId="63139D3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անցումային</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proofErr w:type="gramEnd"/>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40</w:t>
            </w:r>
            <w:r w:rsidRPr="00CD413F">
              <w:rPr>
                <w:rFonts w:ascii="Sylfaen" w:hAnsi="Sylfaen" w:cs="Sylfaen"/>
                <w:sz w:val="18"/>
                <w:szCs w:val="18"/>
              </w:rPr>
              <w:t>հատ</w:t>
            </w:r>
            <w:r w:rsidRPr="00CD413F">
              <w:rPr>
                <w:rFonts w:ascii="Arial Armenian" w:hAnsi="Arial Armenian" w:cs="Arial"/>
                <w:sz w:val="18"/>
                <w:szCs w:val="18"/>
              </w:rPr>
              <w:t>, L=1</w:t>
            </w:r>
            <w:r w:rsidRPr="00CD413F">
              <w:rPr>
                <w:rFonts w:ascii="Sylfaen" w:hAnsi="Sylfaen" w:cs="Sylfaen"/>
                <w:sz w:val="18"/>
                <w:szCs w:val="18"/>
              </w:rPr>
              <w:t>մ</w:t>
            </w:r>
          </w:p>
        </w:tc>
        <w:tc>
          <w:tcPr>
            <w:tcW w:w="461" w:type="pct"/>
            <w:tcBorders>
              <w:top w:val="single" w:sz="4" w:space="0" w:color="auto"/>
              <w:left w:val="nil"/>
              <w:bottom w:val="single" w:sz="4" w:space="0" w:color="auto"/>
              <w:right w:val="single" w:sz="4" w:space="0" w:color="auto"/>
            </w:tcBorders>
            <w:vAlign w:val="bottom"/>
            <w:hideMark/>
          </w:tcPr>
          <w:p w14:paraId="028383A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single" w:sz="4" w:space="0" w:color="auto"/>
              <w:right w:val="single" w:sz="4" w:space="0" w:color="auto"/>
            </w:tcBorders>
            <w:vAlign w:val="center"/>
            <w:hideMark/>
          </w:tcPr>
          <w:p w14:paraId="0A5E5F6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4.400</w:t>
            </w:r>
          </w:p>
        </w:tc>
        <w:tc>
          <w:tcPr>
            <w:tcW w:w="678" w:type="pct"/>
            <w:tcBorders>
              <w:top w:val="nil"/>
              <w:left w:val="nil"/>
              <w:bottom w:val="single" w:sz="4" w:space="0" w:color="auto"/>
              <w:right w:val="single" w:sz="4" w:space="0" w:color="auto"/>
            </w:tcBorders>
            <w:vAlign w:val="center"/>
            <w:hideMark/>
          </w:tcPr>
          <w:p w14:paraId="617DF1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161486.00</w:t>
            </w:r>
          </w:p>
        </w:tc>
        <w:tc>
          <w:tcPr>
            <w:tcW w:w="802" w:type="pct"/>
            <w:tcBorders>
              <w:top w:val="nil"/>
              <w:left w:val="nil"/>
              <w:bottom w:val="single" w:sz="4" w:space="0" w:color="auto"/>
              <w:right w:val="single" w:sz="4" w:space="0" w:color="auto"/>
            </w:tcBorders>
            <w:vAlign w:val="center"/>
            <w:hideMark/>
          </w:tcPr>
          <w:p w14:paraId="37A842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710,538.40</w:t>
            </w:r>
          </w:p>
        </w:tc>
      </w:tr>
      <w:tr w:rsidR="0090345F" w:rsidRPr="00CD413F" w14:paraId="7A81E1D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521644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97</w:t>
            </w:r>
          </w:p>
        </w:tc>
        <w:tc>
          <w:tcPr>
            <w:tcW w:w="2112" w:type="pct"/>
            <w:tcBorders>
              <w:top w:val="nil"/>
              <w:left w:val="nil"/>
              <w:bottom w:val="single" w:sz="4" w:space="0" w:color="auto"/>
              <w:right w:val="single" w:sz="4" w:space="0" w:color="auto"/>
            </w:tcBorders>
            <w:vAlign w:val="center"/>
            <w:hideMark/>
          </w:tcPr>
          <w:p w14:paraId="7D1024F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Զոդված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ցանց</w:t>
            </w:r>
            <w:proofErr w:type="spellEnd"/>
            <w:r w:rsidRPr="00CD413F">
              <w:rPr>
                <w:rFonts w:ascii="Arial Armenian" w:hAnsi="Arial Armenian" w:cs="Arial"/>
                <w:sz w:val="18"/>
                <w:szCs w:val="18"/>
              </w:rPr>
              <w:t xml:space="preserve"> 100*100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բջիջներով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 xml:space="preserve">6 B-1 </w:t>
            </w:r>
            <w:proofErr w:type="spellStart"/>
            <w:r w:rsidRPr="00CD413F">
              <w:rPr>
                <w:rFonts w:ascii="Sylfaen" w:hAnsi="Sylfaen" w:cs="Sylfaen"/>
                <w:sz w:val="18"/>
                <w:szCs w:val="18"/>
              </w:rPr>
              <w:t>ամրանից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F682F7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AF2BB2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0.213</w:t>
            </w:r>
          </w:p>
        </w:tc>
        <w:tc>
          <w:tcPr>
            <w:tcW w:w="678" w:type="pct"/>
            <w:tcBorders>
              <w:top w:val="nil"/>
              <w:left w:val="nil"/>
              <w:bottom w:val="single" w:sz="4" w:space="0" w:color="auto"/>
              <w:right w:val="single" w:sz="4" w:space="0" w:color="auto"/>
            </w:tcBorders>
            <w:vAlign w:val="center"/>
            <w:hideMark/>
          </w:tcPr>
          <w:p w14:paraId="1D01D06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611018.00</w:t>
            </w:r>
          </w:p>
        </w:tc>
        <w:tc>
          <w:tcPr>
            <w:tcW w:w="802" w:type="pct"/>
            <w:tcBorders>
              <w:top w:val="nil"/>
              <w:left w:val="nil"/>
              <w:bottom w:val="single" w:sz="4" w:space="0" w:color="auto"/>
              <w:right w:val="single" w:sz="4" w:space="0" w:color="auto"/>
            </w:tcBorders>
            <w:vAlign w:val="center"/>
            <w:hideMark/>
          </w:tcPr>
          <w:p w14:paraId="69A5037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130,146.83</w:t>
            </w:r>
          </w:p>
        </w:tc>
      </w:tr>
      <w:tr w:rsidR="0090345F" w:rsidRPr="00CD413F" w14:paraId="1046771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3C1BC2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98</w:t>
            </w:r>
          </w:p>
        </w:tc>
        <w:tc>
          <w:tcPr>
            <w:tcW w:w="2112" w:type="pct"/>
            <w:tcBorders>
              <w:top w:val="nil"/>
              <w:left w:val="nil"/>
              <w:bottom w:val="single" w:sz="4" w:space="0" w:color="auto"/>
              <w:right w:val="single" w:sz="4" w:space="0" w:color="auto"/>
            </w:tcBorders>
            <w:vAlign w:val="center"/>
            <w:hideMark/>
          </w:tcPr>
          <w:p w14:paraId="1A5B6C0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Քիվի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հեծանների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10</w:t>
            </w:r>
            <w:r w:rsidRPr="00CD413F">
              <w:rPr>
                <w:rFonts w:ascii="Sylfaen" w:hAnsi="Sylfaen" w:cs="Sylfaen"/>
                <w:sz w:val="18"/>
                <w:szCs w:val="18"/>
              </w:rPr>
              <w:t>հատ</w:t>
            </w:r>
          </w:p>
        </w:tc>
        <w:tc>
          <w:tcPr>
            <w:tcW w:w="461" w:type="pct"/>
            <w:tcBorders>
              <w:top w:val="nil"/>
              <w:left w:val="nil"/>
              <w:bottom w:val="single" w:sz="4" w:space="0" w:color="auto"/>
              <w:right w:val="single" w:sz="4" w:space="0" w:color="auto"/>
            </w:tcBorders>
            <w:vAlign w:val="bottom"/>
            <w:hideMark/>
          </w:tcPr>
          <w:p w14:paraId="404CE05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046B36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2.540</w:t>
            </w:r>
          </w:p>
        </w:tc>
        <w:tc>
          <w:tcPr>
            <w:tcW w:w="678" w:type="pct"/>
            <w:tcBorders>
              <w:top w:val="nil"/>
              <w:left w:val="nil"/>
              <w:bottom w:val="single" w:sz="4" w:space="0" w:color="auto"/>
              <w:right w:val="single" w:sz="4" w:space="0" w:color="auto"/>
            </w:tcBorders>
            <w:vAlign w:val="center"/>
            <w:hideMark/>
          </w:tcPr>
          <w:p w14:paraId="135E76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285154.00</w:t>
            </w:r>
          </w:p>
        </w:tc>
        <w:tc>
          <w:tcPr>
            <w:tcW w:w="802" w:type="pct"/>
            <w:tcBorders>
              <w:top w:val="nil"/>
              <w:left w:val="nil"/>
              <w:bottom w:val="single" w:sz="4" w:space="0" w:color="auto"/>
              <w:right w:val="single" w:sz="4" w:space="0" w:color="auto"/>
            </w:tcBorders>
            <w:vAlign w:val="center"/>
            <w:hideMark/>
          </w:tcPr>
          <w:p w14:paraId="29FAA98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724,291.16</w:t>
            </w:r>
          </w:p>
        </w:tc>
      </w:tr>
      <w:tr w:rsidR="0090345F" w:rsidRPr="00CD413F" w14:paraId="3910ECC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A54498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99</w:t>
            </w:r>
          </w:p>
        </w:tc>
        <w:tc>
          <w:tcPr>
            <w:tcW w:w="2112" w:type="pct"/>
            <w:tcBorders>
              <w:top w:val="nil"/>
              <w:left w:val="nil"/>
              <w:bottom w:val="single" w:sz="4" w:space="0" w:color="auto"/>
              <w:right w:val="single" w:sz="4" w:space="0" w:color="auto"/>
            </w:tcBorders>
            <w:vAlign w:val="center"/>
            <w:hideMark/>
          </w:tcPr>
          <w:p w14:paraId="0E96CB5E"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500C</w:t>
            </w:r>
          </w:p>
        </w:tc>
        <w:tc>
          <w:tcPr>
            <w:tcW w:w="461" w:type="pct"/>
            <w:tcBorders>
              <w:top w:val="nil"/>
              <w:left w:val="nil"/>
              <w:bottom w:val="single" w:sz="4" w:space="0" w:color="auto"/>
              <w:right w:val="single" w:sz="4" w:space="0" w:color="auto"/>
            </w:tcBorders>
            <w:vAlign w:val="bottom"/>
            <w:hideMark/>
          </w:tcPr>
          <w:p w14:paraId="4A04958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CE89D8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0.460</w:t>
            </w:r>
          </w:p>
        </w:tc>
        <w:tc>
          <w:tcPr>
            <w:tcW w:w="678" w:type="pct"/>
            <w:tcBorders>
              <w:top w:val="nil"/>
              <w:left w:val="nil"/>
              <w:bottom w:val="single" w:sz="4" w:space="0" w:color="auto"/>
              <w:right w:val="single" w:sz="4" w:space="0" w:color="auto"/>
            </w:tcBorders>
            <w:vAlign w:val="center"/>
            <w:hideMark/>
          </w:tcPr>
          <w:p w14:paraId="72F117B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411072.00</w:t>
            </w:r>
          </w:p>
        </w:tc>
        <w:tc>
          <w:tcPr>
            <w:tcW w:w="802" w:type="pct"/>
            <w:tcBorders>
              <w:top w:val="nil"/>
              <w:left w:val="nil"/>
              <w:bottom w:val="single" w:sz="4" w:space="0" w:color="auto"/>
              <w:right w:val="single" w:sz="4" w:space="0" w:color="auto"/>
            </w:tcBorders>
            <w:vAlign w:val="center"/>
            <w:hideMark/>
          </w:tcPr>
          <w:p w14:paraId="2626C99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189,093.12</w:t>
            </w:r>
          </w:p>
        </w:tc>
      </w:tr>
      <w:tr w:rsidR="0090345F" w:rsidRPr="00CD413F" w14:paraId="63DA150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958E50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100</w:t>
            </w:r>
          </w:p>
        </w:tc>
        <w:tc>
          <w:tcPr>
            <w:tcW w:w="2112" w:type="pct"/>
            <w:tcBorders>
              <w:top w:val="nil"/>
              <w:left w:val="nil"/>
              <w:bottom w:val="single" w:sz="4" w:space="0" w:color="auto"/>
              <w:right w:val="single" w:sz="4" w:space="0" w:color="auto"/>
            </w:tcBorders>
            <w:vAlign w:val="center"/>
            <w:hideMark/>
          </w:tcPr>
          <w:p w14:paraId="42577A70"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240</w:t>
            </w:r>
          </w:p>
        </w:tc>
        <w:tc>
          <w:tcPr>
            <w:tcW w:w="461" w:type="pct"/>
            <w:tcBorders>
              <w:top w:val="nil"/>
              <w:left w:val="nil"/>
              <w:bottom w:val="single" w:sz="4" w:space="0" w:color="auto"/>
              <w:right w:val="single" w:sz="4" w:space="0" w:color="auto"/>
            </w:tcBorders>
            <w:vAlign w:val="bottom"/>
            <w:hideMark/>
          </w:tcPr>
          <w:p w14:paraId="3100F14E"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C36164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0.150</w:t>
            </w:r>
          </w:p>
        </w:tc>
        <w:tc>
          <w:tcPr>
            <w:tcW w:w="678" w:type="pct"/>
            <w:tcBorders>
              <w:top w:val="nil"/>
              <w:left w:val="nil"/>
              <w:bottom w:val="single" w:sz="4" w:space="0" w:color="auto"/>
              <w:right w:val="single" w:sz="4" w:space="0" w:color="auto"/>
            </w:tcBorders>
            <w:vAlign w:val="center"/>
            <w:hideMark/>
          </w:tcPr>
          <w:p w14:paraId="12016C9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321250.00</w:t>
            </w:r>
          </w:p>
        </w:tc>
        <w:tc>
          <w:tcPr>
            <w:tcW w:w="802" w:type="pct"/>
            <w:tcBorders>
              <w:top w:val="nil"/>
              <w:left w:val="nil"/>
              <w:bottom w:val="single" w:sz="4" w:space="0" w:color="auto"/>
              <w:right w:val="single" w:sz="4" w:space="0" w:color="auto"/>
            </w:tcBorders>
            <w:vAlign w:val="center"/>
            <w:hideMark/>
          </w:tcPr>
          <w:p w14:paraId="5BAF018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48,187.50</w:t>
            </w:r>
          </w:p>
        </w:tc>
      </w:tr>
      <w:tr w:rsidR="0090345F" w:rsidRPr="00CD413F" w14:paraId="4E22573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0663D0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101</w:t>
            </w:r>
          </w:p>
        </w:tc>
        <w:tc>
          <w:tcPr>
            <w:tcW w:w="2112" w:type="pct"/>
            <w:tcBorders>
              <w:top w:val="nil"/>
              <w:left w:val="nil"/>
              <w:bottom w:val="single" w:sz="4" w:space="0" w:color="auto"/>
              <w:right w:val="single" w:sz="4" w:space="0" w:color="auto"/>
            </w:tcBorders>
            <w:vAlign w:val="center"/>
            <w:hideMark/>
          </w:tcPr>
          <w:p w14:paraId="2D3F52C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Ներդիր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էլեմենտների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157D9C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24ADC0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0.132</w:t>
            </w:r>
          </w:p>
        </w:tc>
        <w:tc>
          <w:tcPr>
            <w:tcW w:w="678" w:type="pct"/>
            <w:tcBorders>
              <w:top w:val="nil"/>
              <w:left w:val="nil"/>
              <w:bottom w:val="single" w:sz="4" w:space="0" w:color="auto"/>
              <w:right w:val="single" w:sz="4" w:space="0" w:color="auto"/>
            </w:tcBorders>
            <w:vAlign w:val="center"/>
            <w:hideMark/>
          </w:tcPr>
          <w:p w14:paraId="1CE78A2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568613.00</w:t>
            </w:r>
          </w:p>
        </w:tc>
        <w:tc>
          <w:tcPr>
            <w:tcW w:w="802" w:type="pct"/>
            <w:tcBorders>
              <w:top w:val="nil"/>
              <w:left w:val="nil"/>
              <w:bottom w:val="single" w:sz="4" w:space="0" w:color="auto"/>
              <w:right w:val="single" w:sz="4" w:space="0" w:color="auto"/>
            </w:tcBorders>
            <w:vAlign w:val="center"/>
            <w:hideMark/>
          </w:tcPr>
          <w:p w14:paraId="79ABC7F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75,056.92</w:t>
            </w:r>
          </w:p>
        </w:tc>
      </w:tr>
      <w:tr w:rsidR="0090345F" w:rsidRPr="00CD413F" w14:paraId="0957046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678E42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102</w:t>
            </w:r>
          </w:p>
        </w:tc>
        <w:tc>
          <w:tcPr>
            <w:tcW w:w="2112" w:type="pct"/>
            <w:tcBorders>
              <w:top w:val="nil"/>
              <w:left w:val="nil"/>
              <w:bottom w:val="single" w:sz="4" w:space="0" w:color="auto"/>
              <w:right w:val="single" w:sz="4" w:space="0" w:color="auto"/>
            </w:tcBorders>
            <w:vAlign w:val="center"/>
            <w:hideMark/>
          </w:tcPr>
          <w:p w14:paraId="36D45ED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Երկկողմանի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բազրիքների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C4829D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778EF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1.428</w:t>
            </w:r>
          </w:p>
        </w:tc>
        <w:tc>
          <w:tcPr>
            <w:tcW w:w="678" w:type="pct"/>
            <w:tcBorders>
              <w:top w:val="nil"/>
              <w:left w:val="nil"/>
              <w:bottom w:val="single" w:sz="4" w:space="0" w:color="auto"/>
              <w:right w:val="single" w:sz="4" w:space="0" w:color="auto"/>
            </w:tcBorders>
            <w:vAlign w:val="center"/>
            <w:hideMark/>
          </w:tcPr>
          <w:p w14:paraId="057A5AF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711350.00</w:t>
            </w:r>
          </w:p>
        </w:tc>
        <w:tc>
          <w:tcPr>
            <w:tcW w:w="802" w:type="pct"/>
            <w:tcBorders>
              <w:top w:val="nil"/>
              <w:left w:val="nil"/>
              <w:bottom w:val="single" w:sz="4" w:space="0" w:color="auto"/>
              <w:right w:val="single" w:sz="4" w:space="0" w:color="auto"/>
            </w:tcBorders>
            <w:vAlign w:val="center"/>
            <w:hideMark/>
          </w:tcPr>
          <w:p w14:paraId="41FFB1D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1,015,807.80</w:t>
            </w:r>
          </w:p>
        </w:tc>
      </w:tr>
      <w:tr w:rsidR="0090345F" w:rsidRPr="00CD413F" w14:paraId="67861B7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A501E0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103</w:t>
            </w:r>
          </w:p>
        </w:tc>
        <w:tc>
          <w:tcPr>
            <w:tcW w:w="2112" w:type="pct"/>
            <w:tcBorders>
              <w:top w:val="nil"/>
              <w:left w:val="nil"/>
              <w:bottom w:val="nil"/>
              <w:right w:val="single" w:sz="4" w:space="0" w:color="auto"/>
            </w:tcBorders>
            <w:vAlign w:val="center"/>
            <w:hideMark/>
          </w:tcPr>
          <w:p w14:paraId="1E9D1178"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բազրիքների</w:t>
            </w:r>
            <w:proofErr w:type="spellEnd"/>
            <w:proofErr w:type="gram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Ý»ñÏáõÙ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երկու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երես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նախաներկումով</w:t>
            </w:r>
            <w:proofErr w:type="spellEnd"/>
            <w:r w:rsidRPr="00CD413F">
              <w:rPr>
                <w:rFonts w:ascii="Arial Armenian" w:hAnsi="Arial Armenian" w:cs="Arial"/>
                <w:sz w:val="18"/>
                <w:szCs w:val="18"/>
              </w:rPr>
              <w:t xml:space="preserve">   </w:t>
            </w:r>
          </w:p>
        </w:tc>
        <w:tc>
          <w:tcPr>
            <w:tcW w:w="461" w:type="pct"/>
            <w:tcBorders>
              <w:top w:val="nil"/>
              <w:left w:val="nil"/>
              <w:bottom w:val="nil"/>
              <w:right w:val="single" w:sz="4" w:space="0" w:color="auto"/>
            </w:tcBorders>
            <w:vAlign w:val="bottom"/>
            <w:hideMark/>
          </w:tcPr>
          <w:p w14:paraId="0AB3E60A" w14:textId="77777777" w:rsidR="00FD7A51" w:rsidRPr="00CD413F" w:rsidRDefault="00FD7A51" w:rsidP="002F1890">
            <w:pPr>
              <w:jc w:val="center"/>
              <w:rPr>
                <w:rFonts w:ascii="Arial Armenian" w:hAnsi="Arial Armenian" w:cs="Arial"/>
                <w:sz w:val="18"/>
                <w:szCs w:val="18"/>
              </w:rPr>
            </w:pPr>
            <w:proofErr w:type="spellStart"/>
            <w:r w:rsidRPr="00CD413F">
              <w:rPr>
                <w:rFonts w:ascii="Arial Armenian" w:hAnsi="Arial Armenian" w:cs="Arial"/>
                <w:sz w:val="18"/>
                <w:szCs w:val="18"/>
              </w:rPr>
              <w:t>ïÝ</w:t>
            </w:r>
            <w:proofErr w:type="spellEnd"/>
          </w:p>
        </w:tc>
        <w:tc>
          <w:tcPr>
            <w:tcW w:w="624" w:type="pct"/>
            <w:tcBorders>
              <w:top w:val="nil"/>
              <w:left w:val="nil"/>
              <w:bottom w:val="nil"/>
              <w:right w:val="single" w:sz="4" w:space="0" w:color="auto"/>
            </w:tcBorders>
            <w:vAlign w:val="center"/>
            <w:hideMark/>
          </w:tcPr>
          <w:p w14:paraId="328CBF0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1.428</w:t>
            </w:r>
          </w:p>
        </w:tc>
        <w:tc>
          <w:tcPr>
            <w:tcW w:w="678" w:type="pct"/>
            <w:tcBorders>
              <w:top w:val="nil"/>
              <w:left w:val="nil"/>
              <w:bottom w:val="single" w:sz="4" w:space="0" w:color="auto"/>
              <w:right w:val="single" w:sz="4" w:space="0" w:color="auto"/>
            </w:tcBorders>
            <w:vAlign w:val="center"/>
            <w:hideMark/>
          </w:tcPr>
          <w:p w14:paraId="5C88A47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15304.00</w:t>
            </w:r>
          </w:p>
        </w:tc>
        <w:tc>
          <w:tcPr>
            <w:tcW w:w="802" w:type="pct"/>
            <w:tcBorders>
              <w:top w:val="nil"/>
              <w:left w:val="nil"/>
              <w:bottom w:val="single" w:sz="4" w:space="0" w:color="auto"/>
              <w:right w:val="single" w:sz="4" w:space="0" w:color="auto"/>
            </w:tcBorders>
            <w:vAlign w:val="center"/>
            <w:hideMark/>
          </w:tcPr>
          <w:p w14:paraId="011A42E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21,854.11</w:t>
            </w:r>
          </w:p>
        </w:tc>
      </w:tr>
      <w:tr w:rsidR="0090345F" w:rsidRPr="00CD413F" w14:paraId="6264F43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ED8AC3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104</w:t>
            </w:r>
          </w:p>
        </w:tc>
        <w:tc>
          <w:tcPr>
            <w:tcW w:w="2112" w:type="pct"/>
            <w:tcBorders>
              <w:top w:val="single" w:sz="4" w:space="0" w:color="auto"/>
              <w:left w:val="nil"/>
              <w:bottom w:val="nil"/>
              <w:right w:val="single" w:sz="4" w:space="0" w:color="auto"/>
            </w:tcBorders>
            <w:vAlign w:val="center"/>
            <w:hideMark/>
          </w:tcPr>
          <w:p w14:paraId="79540602"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Մանրահատիկ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ասֆալտաբետոն</w:t>
            </w:r>
            <w:proofErr w:type="spellEnd"/>
            <w:proofErr w:type="gramEnd"/>
            <w:r w:rsidRPr="00CD413F">
              <w:rPr>
                <w:rFonts w:ascii="Arial Armenian" w:hAnsi="Arial Armenian" w:cs="Arial"/>
                <w:sz w:val="18"/>
                <w:szCs w:val="18"/>
              </w:rPr>
              <w:t xml:space="preserve">  h=4ëÙ </w:t>
            </w:r>
            <w:proofErr w:type="spellStart"/>
            <w:r w:rsidRPr="00CD413F">
              <w:rPr>
                <w:rFonts w:ascii="Sylfaen" w:hAnsi="Sylfaen" w:cs="Sylfaen"/>
                <w:sz w:val="18"/>
                <w:szCs w:val="18"/>
              </w:rPr>
              <w:t>մայթերի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p>
        </w:tc>
        <w:tc>
          <w:tcPr>
            <w:tcW w:w="461" w:type="pct"/>
            <w:tcBorders>
              <w:top w:val="single" w:sz="4" w:space="0" w:color="auto"/>
              <w:left w:val="nil"/>
              <w:bottom w:val="nil"/>
              <w:right w:val="single" w:sz="4" w:space="0" w:color="auto"/>
            </w:tcBorders>
            <w:vAlign w:val="bottom"/>
            <w:hideMark/>
          </w:tcPr>
          <w:p w14:paraId="27776BD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2B72084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264.000</w:t>
            </w:r>
          </w:p>
        </w:tc>
        <w:tc>
          <w:tcPr>
            <w:tcW w:w="678" w:type="pct"/>
            <w:tcBorders>
              <w:top w:val="nil"/>
              <w:left w:val="nil"/>
              <w:bottom w:val="single" w:sz="4" w:space="0" w:color="auto"/>
              <w:right w:val="single" w:sz="4" w:space="0" w:color="auto"/>
            </w:tcBorders>
            <w:vAlign w:val="center"/>
            <w:hideMark/>
          </w:tcPr>
          <w:p w14:paraId="50B4637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4433.00</w:t>
            </w:r>
          </w:p>
        </w:tc>
        <w:tc>
          <w:tcPr>
            <w:tcW w:w="802" w:type="pct"/>
            <w:tcBorders>
              <w:top w:val="nil"/>
              <w:left w:val="nil"/>
              <w:bottom w:val="single" w:sz="4" w:space="0" w:color="auto"/>
              <w:right w:val="single" w:sz="4" w:space="0" w:color="auto"/>
            </w:tcBorders>
            <w:vAlign w:val="center"/>
            <w:hideMark/>
          </w:tcPr>
          <w:p w14:paraId="33586D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1,170,312.00</w:t>
            </w:r>
          </w:p>
        </w:tc>
      </w:tr>
      <w:tr w:rsidR="0090345F" w:rsidRPr="00CD413F" w14:paraId="4C1BFAF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55FAB1E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single" w:sz="4" w:space="0" w:color="auto"/>
              <w:left w:val="nil"/>
              <w:bottom w:val="single" w:sz="4" w:space="0" w:color="auto"/>
              <w:right w:val="single" w:sz="4" w:space="0" w:color="auto"/>
            </w:tcBorders>
            <w:hideMark/>
          </w:tcPr>
          <w:p w14:paraId="0D871042"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`2.5 </w:t>
            </w:r>
            <w:proofErr w:type="spellStart"/>
            <w:r w:rsidRPr="00CD413F">
              <w:rPr>
                <w:rFonts w:ascii="Sylfaen" w:hAnsi="Sylfaen" w:cs="Sylfaen"/>
                <w:b/>
                <w:bCs/>
                <w:sz w:val="18"/>
                <w:szCs w:val="18"/>
              </w:rPr>
              <w:t>բաժնով</w:t>
            </w:r>
            <w:proofErr w:type="spellEnd"/>
          </w:p>
        </w:tc>
        <w:tc>
          <w:tcPr>
            <w:tcW w:w="461" w:type="pct"/>
            <w:tcBorders>
              <w:top w:val="single" w:sz="4" w:space="0" w:color="auto"/>
              <w:left w:val="nil"/>
              <w:bottom w:val="single" w:sz="4" w:space="0" w:color="auto"/>
              <w:right w:val="single" w:sz="4" w:space="0" w:color="auto"/>
            </w:tcBorders>
            <w:vAlign w:val="bottom"/>
            <w:hideMark/>
          </w:tcPr>
          <w:p w14:paraId="11876FB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single" w:sz="4" w:space="0" w:color="auto"/>
              <w:left w:val="nil"/>
              <w:bottom w:val="single" w:sz="4" w:space="0" w:color="auto"/>
              <w:right w:val="single" w:sz="4" w:space="0" w:color="auto"/>
            </w:tcBorders>
            <w:vAlign w:val="center"/>
            <w:hideMark/>
          </w:tcPr>
          <w:p w14:paraId="13D4D097" w14:textId="173C4D6A"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6652EAEC" w14:textId="7F72A802"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160B572C"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14,814,092.46</w:t>
            </w:r>
          </w:p>
        </w:tc>
      </w:tr>
      <w:tr w:rsidR="00FD7A51" w:rsidRPr="00CD413F" w14:paraId="7848F390" w14:textId="77777777" w:rsidTr="00186A1D">
        <w:trPr>
          <w:trHeight w:val="20"/>
        </w:trPr>
        <w:tc>
          <w:tcPr>
            <w:tcW w:w="5000" w:type="pct"/>
            <w:gridSpan w:val="7"/>
            <w:tcBorders>
              <w:top w:val="single" w:sz="4" w:space="0" w:color="auto"/>
              <w:left w:val="single" w:sz="4" w:space="0" w:color="auto"/>
              <w:bottom w:val="single" w:sz="4" w:space="0" w:color="auto"/>
              <w:right w:val="nil"/>
            </w:tcBorders>
            <w:vAlign w:val="center"/>
            <w:hideMark/>
          </w:tcPr>
          <w:p w14:paraId="6878AB1A" w14:textId="6CA44005"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2.6. </w:t>
            </w:r>
            <w:proofErr w:type="spellStart"/>
            <w:r w:rsidRPr="00CD413F">
              <w:rPr>
                <w:rFonts w:ascii="Sylfaen" w:hAnsi="Sylfaen" w:cs="Sylfaen"/>
                <w:b/>
                <w:bCs/>
                <w:sz w:val="18"/>
                <w:szCs w:val="18"/>
              </w:rPr>
              <w:t>Հենապատերի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կառուցում</w:t>
            </w:r>
            <w:proofErr w:type="spellEnd"/>
          </w:p>
        </w:tc>
      </w:tr>
      <w:tr w:rsidR="0090345F" w:rsidRPr="00CD413F" w14:paraId="60334C5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1B4C37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105</w:t>
            </w:r>
          </w:p>
        </w:tc>
        <w:tc>
          <w:tcPr>
            <w:tcW w:w="2112" w:type="pct"/>
            <w:tcBorders>
              <w:top w:val="nil"/>
              <w:left w:val="nil"/>
              <w:bottom w:val="single" w:sz="4" w:space="0" w:color="auto"/>
              <w:right w:val="single" w:sz="4" w:space="0" w:color="auto"/>
            </w:tcBorders>
            <w:vAlign w:val="center"/>
            <w:hideMark/>
          </w:tcPr>
          <w:p w14:paraId="2EBB724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Թիվ</w:t>
            </w:r>
            <w:proofErr w:type="spellEnd"/>
            <w:r w:rsidRPr="00CD413F">
              <w:rPr>
                <w:rFonts w:ascii="Arial Armenian" w:hAnsi="Arial Armenian" w:cs="Arial"/>
                <w:sz w:val="18"/>
                <w:szCs w:val="18"/>
              </w:rPr>
              <w:t xml:space="preserve"> 1</w:t>
            </w:r>
            <w:r w:rsidRPr="00CD413F">
              <w:rPr>
                <w:rFonts w:ascii="Sylfaen" w:hAnsi="Sylfaen" w:cs="Sylfaen"/>
                <w:sz w:val="18"/>
                <w:szCs w:val="18"/>
              </w:rPr>
              <w:t>և</w:t>
            </w:r>
            <w:r w:rsidRPr="00CD413F">
              <w:rPr>
                <w:rFonts w:ascii="Arial Armenian" w:hAnsi="Arial Armenian" w:cs="Arial"/>
                <w:sz w:val="18"/>
                <w:szCs w:val="18"/>
              </w:rPr>
              <w:t xml:space="preserve"> 2 </w:t>
            </w:r>
            <w:proofErr w:type="spellStart"/>
            <w:r w:rsidRPr="00CD413F">
              <w:rPr>
                <w:rFonts w:ascii="Sylfaen" w:hAnsi="Sylfaen" w:cs="Sylfaen"/>
                <w:sz w:val="18"/>
                <w:szCs w:val="18"/>
              </w:rPr>
              <w:t>հանապատերի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փորում</w:t>
            </w:r>
            <w:proofErr w:type="spellEnd"/>
            <w:r w:rsidRPr="00CD413F">
              <w:rPr>
                <w:rFonts w:ascii="Arial Armenian" w:hAnsi="Arial Armenian" w:cs="Arial"/>
                <w:sz w:val="18"/>
                <w:szCs w:val="18"/>
              </w:rPr>
              <w:t xml:space="preserve">  0.4Ù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գրունտը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կուտակելով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եզրին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p>
        </w:tc>
        <w:tc>
          <w:tcPr>
            <w:tcW w:w="461" w:type="pct"/>
            <w:tcBorders>
              <w:top w:val="nil"/>
              <w:left w:val="nil"/>
              <w:bottom w:val="single" w:sz="4" w:space="0" w:color="auto"/>
              <w:right w:val="single" w:sz="4" w:space="0" w:color="auto"/>
            </w:tcBorders>
            <w:vAlign w:val="bottom"/>
            <w:hideMark/>
          </w:tcPr>
          <w:p w14:paraId="681C545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1DCE7E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430.000</w:t>
            </w:r>
          </w:p>
        </w:tc>
        <w:tc>
          <w:tcPr>
            <w:tcW w:w="678" w:type="pct"/>
            <w:tcBorders>
              <w:top w:val="nil"/>
              <w:left w:val="nil"/>
              <w:bottom w:val="single" w:sz="4" w:space="0" w:color="auto"/>
              <w:right w:val="single" w:sz="4" w:space="0" w:color="auto"/>
            </w:tcBorders>
            <w:vAlign w:val="center"/>
            <w:hideMark/>
          </w:tcPr>
          <w:p w14:paraId="32B834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835.00</w:t>
            </w:r>
          </w:p>
        </w:tc>
        <w:tc>
          <w:tcPr>
            <w:tcW w:w="802" w:type="pct"/>
            <w:tcBorders>
              <w:top w:val="nil"/>
              <w:left w:val="nil"/>
              <w:bottom w:val="single" w:sz="4" w:space="0" w:color="auto"/>
              <w:right w:val="single" w:sz="4" w:space="0" w:color="auto"/>
            </w:tcBorders>
            <w:vAlign w:val="center"/>
            <w:hideMark/>
          </w:tcPr>
          <w:p w14:paraId="5FBFE7F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359,050.00</w:t>
            </w:r>
          </w:p>
        </w:tc>
      </w:tr>
      <w:tr w:rsidR="0090345F" w:rsidRPr="00CD413F" w14:paraId="55B4DB1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B05973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106</w:t>
            </w:r>
          </w:p>
        </w:tc>
        <w:tc>
          <w:tcPr>
            <w:tcW w:w="2112" w:type="pct"/>
            <w:tcBorders>
              <w:top w:val="nil"/>
              <w:left w:val="nil"/>
              <w:bottom w:val="single" w:sz="4" w:space="0" w:color="auto"/>
              <w:right w:val="single" w:sz="4" w:space="0" w:color="auto"/>
            </w:tcBorders>
            <w:vAlign w:val="center"/>
            <w:hideMark/>
          </w:tcPr>
          <w:p w14:paraId="1087673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Փոսորակների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հատակների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խտացում</w:t>
            </w:r>
            <w:proofErr w:type="spellEnd"/>
            <w:proofErr w:type="gramEnd"/>
            <w:r w:rsidRPr="00CD413F">
              <w:rPr>
                <w:rFonts w:ascii="Arial Armenian" w:hAnsi="Arial Armenian" w:cs="Arial"/>
                <w:sz w:val="18"/>
                <w:szCs w:val="18"/>
              </w:rPr>
              <w:t xml:space="preserve">  5</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մխրճում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խտացված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մեջ</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չափազատված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58E4B1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EE49DF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2.900</w:t>
            </w:r>
          </w:p>
        </w:tc>
        <w:tc>
          <w:tcPr>
            <w:tcW w:w="678" w:type="pct"/>
            <w:tcBorders>
              <w:top w:val="nil"/>
              <w:left w:val="nil"/>
              <w:bottom w:val="single" w:sz="4" w:space="0" w:color="auto"/>
              <w:right w:val="single" w:sz="4" w:space="0" w:color="auto"/>
            </w:tcBorders>
            <w:vAlign w:val="center"/>
            <w:hideMark/>
          </w:tcPr>
          <w:p w14:paraId="138C949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14161.00</w:t>
            </w:r>
          </w:p>
        </w:tc>
        <w:tc>
          <w:tcPr>
            <w:tcW w:w="802" w:type="pct"/>
            <w:tcBorders>
              <w:top w:val="nil"/>
              <w:left w:val="nil"/>
              <w:bottom w:val="single" w:sz="4" w:space="0" w:color="auto"/>
              <w:right w:val="single" w:sz="4" w:space="0" w:color="auto"/>
            </w:tcBorders>
            <w:vAlign w:val="center"/>
            <w:hideMark/>
          </w:tcPr>
          <w:p w14:paraId="132D8E3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41,066.90</w:t>
            </w:r>
          </w:p>
        </w:tc>
      </w:tr>
      <w:tr w:rsidR="0090345F" w:rsidRPr="00CD413F" w14:paraId="7D4BC9D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6470EA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107</w:t>
            </w:r>
          </w:p>
        </w:tc>
        <w:tc>
          <w:tcPr>
            <w:tcW w:w="2112" w:type="pct"/>
            <w:tcBorders>
              <w:top w:val="nil"/>
              <w:left w:val="nil"/>
              <w:bottom w:val="single" w:sz="4" w:space="0" w:color="auto"/>
              <w:right w:val="single" w:sz="4" w:space="0" w:color="auto"/>
            </w:tcBorders>
            <w:vAlign w:val="center"/>
            <w:hideMark/>
          </w:tcPr>
          <w:p w14:paraId="3F08EC3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իրականացում</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խտացում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չափազատված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15</w:t>
            </w:r>
            <w:proofErr w:type="gramEnd"/>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p>
        </w:tc>
        <w:tc>
          <w:tcPr>
            <w:tcW w:w="461" w:type="pct"/>
            <w:tcBorders>
              <w:top w:val="nil"/>
              <w:left w:val="nil"/>
              <w:bottom w:val="single" w:sz="4" w:space="0" w:color="auto"/>
              <w:right w:val="single" w:sz="4" w:space="0" w:color="auto"/>
            </w:tcBorders>
            <w:vAlign w:val="bottom"/>
            <w:hideMark/>
          </w:tcPr>
          <w:p w14:paraId="545AB68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719038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9.600</w:t>
            </w:r>
          </w:p>
        </w:tc>
        <w:tc>
          <w:tcPr>
            <w:tcW w:w="678" w:type="pct"/>
            <w:tcBorders>
              <w:top w:val="nil"/>
              <w:left w:val="nil"/>
              <w:bottom w:val="single" w:sz="4" w:space="0" w:color="auto"/>
              <w:right w:val="single" w:sz="4" w:space="0" w:color="auto"/>
            </w:tcBorders>
            <w:vAlign w:val="center"/>
            <w:hideMark/>
          </w:tcPr>
          <w:p w14:paraId="55A92B8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14161.00</w:t>
            </w:r>
          </w:p>
        </w:tc>
        <w:tc>
          <w:tcPr>
            <w:tcW w:w="802" w:type="pct"/>
            <w:tcBorders>
              <w:top w:val="nil"/>
              <w:left w:val="nil"/>
              <w:bottom w:val="single" w:sz="4" w:space="0" w:color="auto"/>
              <w:right w:val="single" w:sz="4" w:space="0" w:color="auto"/>
            </w:tcBorders>
            <w:vAlign w:val="center"/>
            <w:hideMark/>
          </w:tcPr>
          <w:p w14:paraId="55F6EF6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135,945.60</w:t>
            </w:r>
          </w:p>
        </w:tc>
      </w:tr>
      <w:tr w:rsidR="0090345F" w:rsidRPr="00CD413F" w14:paraId="2718368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F8C160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108</w:t>
            </w:r>
          </w:p>
        </w:tc>
        <w:tc>
          <w:tcPr>
            <w:tcW w:w="2112" w:type="pct"/>
            <w:tcBorders>
              <w:top w:val="nil"/>
              <w:left w:val="nil"/>
              <w:bottom w:val="single" w:sz="4" w:space="0" w:color="auto"/>
              <w:right w:val="single" w:sz="4" w:space="0" w:color="auto"/>
            </w:tcBorders>
            <w:vAlign w:val="center"/>
            <w:hideMark/>
          </w:tcPr>
          <w:p w14:paraId="1C34DB7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B </w:t>
            </w:r>
            <w:proofErr w:type="gramStart"/>
            <w:r w:rsidRPr="00CD413F">
              <w:rPr>
                <w:rFonts w:ascii="Arial Armenian" w:hAnsi="Arial Armenian" w:cs="Arial"/>
                <w:sz w:val="18"/>
                <w:szCs w:val="18"/>
              </w:rPr>
              <w:t>10  ¹</w:t>
            </w:r>
            <w:proofErr w:type="gramEnd"/>
            <w:r w:rsidRPr="00CD413F">
              <w:rPr>
                <w:rFonts w:ascii="Arial Armenian" w:hAnsi="Arial Armenian" w:cs="Arial"/>
                <w:sz w:val="18"/>
                <w:szCs w:val="18"/>
              </w:rPr>
              <w:t>³ëÇ µ»</w:t>
            </w:r>
            <w:proofErr w:type="spellStart"/>
            <w:proofErr w:type="gramStart"/>
            <w:r w:rsidRPr="00CD413F">
              <w:rPr>
                <w:rFonts w:ascii="Arial Armenian" w:hAnsi="Arial Armenian" w:cs="Arial"/>
                <w:sz w:val="18"/>
                <w:szCs w:val="18"/>
              </w:rPr>
              <w:t>ïáÝÇó</w:t>
            </w:r>
            <w:proofErr w:type="spellEnd"/>
            <w:r w:rsidRPr="00CD413F">
              <w:rPr>
                <w:rFonts w:ascii="Arial Armenian" w:hAnsi="Arial Armenian" w:cs="Arial"/>
                <w:sz w:val="18"/>
                <w:szCs w:val="18"/>
              </w:rPr>
              <w:t xml:space="preserve">  Ý</w:t>
            </w:r>
            <w:proofErr w:type="gramEnd"/>
            <w:r w:rsidRPr="00CD413F">
              <w:rPr>
                <w:rFonts w:ascii="Arial Armenian" w:hAnsi="Arial Armenian" w:cs="Arial"/>
                <w:sz w:val="18"/>
                <w:szCs w:val="18"/>
              </w:rPr>
              <w:t>³Ë³å³ïñ³ëï³Ï³</w:t>
            </w:r>
            <w:proofErr w:type="gramStart"/>
            <w:r w:rsidRPr="00CD413F">
              <w:rPr>
                <w:rFonts w:ascii="Arial Armenian" w:hAnsi="Arial Armenian" w:cs="Arial"/>
                <w:sz w:val="18"/>
                <w:szCs w:val="18"/>
              </w:rPr>
              <w:t xml:space="preserve">Ý  </w:t>
            </w:r>
            <w:proofErr w:type="spellStart"/>
            <w:r w:rsidRPr="00CD413F">
              <w:rPr>
                <w:rFonts w:ascii="Arial Armenian" w:hAnsi="Arial Armenian" w:cs="Arial"/>
                <w:sz w:val="18"/>
                <w:szCs w:val="18"/>
              </w:rPr>
              <w:t>ß</w:t>
            </w:r>
            <w:proofErr w:type="gramEnd"/>
            <w:r w:rsidRPr="00CD413F">
              <w:rPr>
                <w:rFonts w:ascii="Arial Armenian" w:hAnsi="Arial Armenian" w:cs="Arial"/>
                <w:sz w:val="18"/>
                <w:szCs w:val="18"/>
              </w:rPr>
              <w:t>»ñïÇ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2D31E9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8489A6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5.700</w:t>
            </w:r>
          </w:p>
        </w:tc>
        <w:tc>
          <w:tcPr>
            <w:tcW w:w="678" w:type="pct"/>
            <w:tcBorders>
              <w:top w:val="nil"/>
              <w:left w:val="nil"/>
              <w:bottom w:val="single" w:sz="4" w:space="0" w:color="auto"/>
              <w:right w:val="single" w:sz="4" w:space="0" w:color="auto"/>
            </w:tcBorders>
            <w:vAlign w:val="center"/>
            <w:hideMark/>
          </w:tcPr>
          <w:p w14:paraId="4459748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40310.00</w:t>
            </w:r>
          </w:p>
        </w:tc>
        <w:tc>
          <w:tcPr>
            <w:tcW w:w="802" w:type="pct"/>
            <w:tcBorders>
              <w:top w:val="nil"/>
              <w:left w:val="nil"/>
              <w:bottom w:val="single" w:sz="4" w:space="0" w:color="auto"/>
              <w:right w:val="single" w:sz="4" w:space="0" w:color="auto"/>
            </w:tcBorders>
            <w:vAlign w:val="center"/>
            <w:hideMark/>
          </w:tcPr>
          <w:p w14:paraId="36D867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229,767.00</w:t>
            </w:r>
          </w:p>
        </w:tc>
      </w:tr>
      <w:tr w:rsidR="0090345F" w:rsidRPr="00CD413F" w14:paraId="447AF39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6F1D3A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109</w:t>
            </w:r>
          </w:p>
        </w:tc>
        <w:tc>
          <w:tcPr>
            <w:tcW w:w="2112" w:type="pct"/>
            <w:tcBorders>
              <w:top w:val="nil"/>
              <w:left w:val="nil"/>
              <w:bottom w:val="single" w:sz="4" w:space="0" w:color="auto"/>
              <w:right w:val="single" w:sz="4" w:space="0" w:color="auto"/>
            </w:tcBorders>
            <w:vAlign w:val="center"/>
            <w:hideMark/>
          </w:tcPr>
          <w:p w14:paraId="6651A75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Հենապատերի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իրանների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58E00E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3C6B77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3.951</w:t>
            </w:r>
          </w:p>
        </w:tc>
        <w:tc>
          <w:tcPr>
            <w:tcW w:w="678" w:type="pct"/>
            <w:tcBorders>
              <w:top w:val="nil"/>
              <w:left w:val="nil"/>
              <w:bottom w:val="single" w:sz="4" w:space="0" w:color="auto"/>
              <w:right w:val="single" w:sz="4" w:space="0" w:color="auto"/>
            </w:tcBorders>
            <w:vAlign w:val="center"/>
            <w:hideMark/>
          </w:tcPr>
          <w:p w14:paraId="4979975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240167.00</w:t>
            </w:r>
          </w:p>
        </w:tc>
        <w:tc>
          <w:tcPr>
            <w:tcW w:w="802" w:type="pct"/>
            <w:tcBorders>
              <w:top w:val="nil"/>
              <w:left w:val="nil"/>
              <w:bottom w:val="single" w:sz="4" w:space="0" w:color="auto"/>
              <w:right w:val="single" w:sz="4" w:space="0" w:color="auto"/>
            </w:tcBorders>
            <w:vAlign w:val="center"/>
            <w:hideMark/>
          </w:tcPr>
          <w:p w14:paraId="58AEC9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948,899.82</w:t>
            </w:r>
          </w:p>
        </w:tc>
      </w:tr>
      <w:tr w:rsidR="0090345F" w:rsidRPr="00CD413F" w14:paraId="1760DC5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BDFE59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110</w:t>
            </w:r>
          </w:p>
        </w:tc>
        <w:tc>
          <w:tcPr>
            <w:tcW w:w="2112" w:type="pct"/>
            <w:tcBorders>
              <w:top w:val="nil"/>
              <w:left w:val="nil"/>
              <w:bottom w:val="single" w:sz="4" w:space="0" w:color="auto"/>
              <w:right w:val="single" w:sz="4" w:space="0" w:color="auto"/>
            </w:tcBorders>
            <w:vAlign w:val="center"/>
            <w:hideMark/>
          </w:tcPr>
          <w:p w14:paraId="17777D64"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500C</w:t>
            </w:r>
          </w:p>
        </w:tc>
        <w:tc>
          <w:tcPr>
            <w:tcW w:w="461" w:type="pct"/>
            <w:tcBorders>
              <w:top w:val="nil"/>
              <w:left w:val="nil"/>
              <w:bottom w:val="single" w:sz="4" w:space="0" w:color="auto"/>
              <w:right w:val="single" w:sz="4" w:space="0" w:color="auto"/>
            </w:tcBorders>
            <w:vAlign w:val="bottom"/>
            <w:hideMark/>
          </w:tcPr>
          <w:p w14:paraId="5E122D4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A5F253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2.991</w:t>
            </w:r>
          </w:p>
        </w:tc>
        <w:tc>
          <w:tcPr>
            <w:tcW w:w="678" w:type="pct"/>
            <w:tcBorders>
              <w:top w:val="nil"/>
              <w:left w:val="nil"/>
              <w:bottom w:val="single" w:sz="4" w:space="0" w:color="auto"/>
              <w:right w:val="single" w:sz="4" w:space="0" w:color="auto"/>
            </w:tcBorders>
            <w:vAlign w:val="center"/>
            <w:hideMark/>
          </w:tcPr>
          <w:p w14:paraId="2F2308C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411072.00</w:t>
            </w:r>
          </w:p>
        </w:tc>
        <w:tc>
          <w:tcPr>
            <w:tcW w:w="802" w:type="pct"/>
            <w:tcBorders>
              <w:top w:val="nil"/>
              <w:left w:val="nil"/>
              <w:bottom w:val="single" w:sz="4" w:space="0" w:color="auto"/>
              <w:right w:val="single" w:sz="4" w:space="0" w:color="auto"/>
            </w:tcBorders>
            <w:vAlign w:val="center"/>
            <w:hideMark/>
          </w:tcPr>
          <w:p w14:paraId="6E142F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1,229,516.35</w:t>
            </w:r>
          </w:p>
        </w:tc>
      </w:tr>
      <w:tr w:rsidR="0090345F" w:rsidRPr="00CD413F" w14:paraId="5FC4EA8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9F2611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111</w:t>
            </w:r>
          </w:p>
        </w:tc>
        <w:tc>
          <w:tcPr>
            <w:tcW w:w="2112" w:type="pct"/>
            <w:tcBorders>
              <w:top w:val="nil"/>
              <w:left w:val="nil"/>
              <w:bottom w:val="single" w:sz="4" w:space="0" w:color="auto"/>
              <w:right w:val="single" w:sz="4" w:space="0" w:color="auto"/>
            </w:tcBorders>
            <w:vAlign w:val="center"/>
            <w:hideMark/>
          </w:tcPr>
          <w:p w14:paraId="62841EAD"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w:t>
            </w:r>
            <w:proofErr w:type="gramEnd"/>
            <w:r w:rsidRPr="00CD413F">
              <w:rPr>
                <w:rFonts w:ascii="Arial Armenian" w:hAnsi="Arial Armenian" w:cs="Arial"/>
                <w:sz w:val="18"/>
                <w:szCs w:val="18"/>
              </w:rPr>
              <w:t>240</w:t>
            </w:r>
          </w:p>
        </w:tc>
        <w:tc>
          <w:tcPr>
            <w:tcW w:w="461" w:type="pct"/>
            <w:tcBorders>
              <w:top w:val="nil"/>
              <w:left w:val="nil"/>
              <w:bottom w:val="single" w:sz="4" w:space="0" w:color="auto"/>
              <w:right w:val="single" w:sz="4" w:space="0" w:color="auto"/>
            </w:tcBorders>
            <w:vAlign w:val="bottom"/>
            <w:hideMark/>
          </w:tcPr>
          <w:p w14:paraId="0199B2F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07422C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0.960</w:t>
            </w:r>
          </w:p>
        </w:tc>
        <w:tc>
          <w:tcPr>
            <w:tcW w:w="678" w:type="pct"/>
            <w:tcBorders>
              <w:top w:val="nil"/>
              <w:left w:val="nil"/>
              <w:bottom w:val="single" w:sz="4" w:space="0" w:color="auto"/>
              <w:right w:val="single" w:sz="4" w:space="0" w:color="auto"/>
            </w:tcBorders>
            <w:vAlign w:val="center"/>
            <w:hideMark/>
          </w:tcPr>
          <w:p w14:paraId="0265D1E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321250.00</w:t>
            </w:r>
          </w:p>
        </w:tc>
        <w:tc>
          <w:tcPr>
            <w:tcW w:w="802" w:type="pct"/>
            <w:tcBorders>
              <w:top w:val="nil"/>
              <w:left w:val="nil"/>
              <w:bottom w:val="single" w:sz="4" w:space="0" w:color="auto"/>
              <w:right w:val="single" w:sz="4" w:space="0" w:color="auto"/>
            </w:tcBorders>
            <w:vAlign w:val="center"/>
            <w:hideMark/>
          </w:tcPr>
          <w:p w14:paraId="1731779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308,400.00</w:t>
            </w:r>
          </w:p>
        </w:tc>
      </w:tr>
      <w:tr w:rsidR="0090345F" w:rsidRPr="00CD413F" w14:paraId="74B14F9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06669F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112</w:t>
            </w:r>
          </w:p>
        </w:tc>
        <w:tc>
          <w:tcPr>
            <w:tcW w:w="2112" w:type="pct"/>
            <w:tcBorders>
              <w:top w:val="nil"/>
              <w:left w:val="nil"/>
              <w:bottom w:val="nil"/>
              <w:right w:val="single" w:sz="4" w:space="0" w:color="auto"/>
            </w:tcBorders>
            <w:vAlign w:val="center"/>
            <w:hideMark/>
          </w:tcPr>
          <w:p w14:paraId="13FC7E5B"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Հենապատերի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հիմքի</w:t>
            </w:r>
            <w:proofErr w:type="spellEnd"/>
            <w:proofErr w:type="gram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իրանի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բետոնացում</w:t>
            </w:r>
            <w:proofErr w:type="spellEnd"/>
            <w:proofErr w:type="gramEnd"/>
            <w:r w:rsidRPr="00CD413F">
              <w:rPr>
                <w:rFonts w:ascii="Arial Armenian" w:hAnsi="Arial Armenian" w:cs="Arial"/>
                <w:sz w:val="18"/>
                <w:szCs w:val="18"/>
              </w:rPr>
              <w:t xml:space="preserve">   B25 ¹³ëÇ </w:t>
            </w:r>
            <w:proofErr w:type="spellStart"/>
            <w:proofErr w:type="gram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µ</w:t>
            </w:r>
            <w:proofErr w:type="gramEnd"/>
            <w:r w:rsidRPr="00CD413F">
              <w:rPr>
                <w:rFonts w:ascii="Arial Armenian" w:hAnsi="Arial Armenian" w:cs="Arial"/>
                <w:sz w:val="18"/>
                <w:szCs w:val="18"/>
              </w:rPr>
              <w:t>»</w:t>
            </w:r>
            <w:proofErr w:type="spellStart"/>
            <w:r w:rsidRPr="00CD413F">
              <w:rPr>
                <w:rFonts w:ascii="Arial Armenian" w:hAnsi="Arial Armenian" w:cs="Arial"/>
                <w:sz w:val="18"/>
                <w:szCs w:val="18"/>
              </w:rPr>
              <w:t>ïáÝ</w:t>
            </w:r>
            <w:r w:rsidRPr="00CD413F">
              <w:rPr>
                <w:rFonts w:ascii="Sylfaen" w:hAnsi="Sylfaen" w:cs="Sylfaen"/>
                <w:sz w:val="18"/>
                <w:szCs w:val="18"/>
              </w:rPr>
              <w:t>ով</w:t>
            </w:r>
            <w:proofErr w:type="spellEnd"/>
          </w:p>
        </w:tc>
        <w:tc>
          <w:tcPr>
            <w:tcW w:w="461" w:type="pct"/>
            <w:tcBorders>
              <w:top w:val="nil"/>
              <w:left w:val="nil"/>
              <w:bottom w:val="nil"/>
              <w:right w:val="single" w:sz="4" w:space="0" w:color="auto"/>
            </w:tcBorders>
            <w:vAlign w:val="bottom"/>
            <w:hideMark/>
          </w:tcPr>
          <w:p w14:paraId="5888171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77E9AEE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122.200</w:t>
            </w:r>
          </w:p>
        </w:tc>
        <w:tc>
          <w:tcPr>
            <w:tcW w:w="678" w:type="pct"/>
            <w:tcBorders>
              <w:top w:val="nil"/>
              <w:left w:val="nil"/>
              <w:bottom w:val="single" w:sz="4" w:space="0" w:color="auto"/>
              <w:right w:val="single" w:sz="4" w:space="0" w:color="auto"/>
            </w:tcBorders>
            <w:vAlign w:val="center"/>
            <w:hideMark/>
          </w:tcPr>
          <w:p w14:paraId="5AE6E7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85594.00</w:t>
            </w:r>
          </w:p>
        </w:tc>
        <w:tc>
          <w:tcPr>
            <w:tcW w:w="802" w:type="pct"/>
            <w:tcBorders>
              <w:top w:val="nil"/>
              <w:left w:val="nil"/>
              <w:bottom w:val="single" w:sz="4" w:space="0" w:color="auto"/>
              <w:right w:val="single" w:sz="4" w:space="0" w:color="auto"/>
            </w:tcBorders>
            <w:vAlign w:val="center"/>
            <w:hideMark/>
          </w:tcPr>
          <w:p w14:paraId="6748F3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10,459,586.80</w:t>
            </w:r>
          </w:p>
        </w:tc>
      </w:tr>
      <w:tr w:rsidR="0090345F" w:rsidRPr="00CD413F" w14:paraId="0C3FAAA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147E7A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113</w:t>
            </w:r>
          </w:p>
        </w:tc>
        <w:tc>
          <w:tcPr>
            <w:tcW w:w="2112" w:type="pct"/>
            <w:tcBorders>
              <w:top w:val="single" w:sz="4" w:space="0" w:color="auto"/>
              <w:left w:val="nil"/>
              <w:bottom w:val="nil"/>
              <w:right w:val="single" w:sz="4" w:space="0" w:color="auto"/>
            </w:tcBorders>
            <w:vAlign w:val="center"/>
            <w:hideMark/>
          </w:tcPr>
          <w:p w14:paraId="4E8F566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Հենապատերի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ուղեանցի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դեֆորմացիոն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ներծծված</w:t>
            </w:r>
            <w:proofErr w:type="spellEnd"/>
            <w:r w:rsidRPr="00CD413F">
              <w:rPr>
                <w:rFonts w:ascii="Arial Armenian" w:hAnsi="Arial Armenian" w:cs="Arial"/>
                <w:sz w:val="18"/>
                <w:szCs w:val="18"/>
              </w:rPr>
              <w:t xml:space="preserve"> 3</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ձյութապատ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տախտակից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4</w:t>
            </w:r>
            <w:r w:rsidRPr="00CD413F">
              <w:rPr>
                <w:rFonts w:ascii="Sylfaen" w:hAnsi="Sylfaen" w:cs="Sylfaen"/>
                <w:sz w:val="18"/>
                <w:szCs w:val="18"/>
              </w:rPr>
              <w:t>հատ</w:t>
            </w:r>
            <w:r w:rsidRPr="00CD413F">
              <w:rPr>
                <w:rFonts w:ascii="Arial Armenian" w:hAnsi="Arial Armenian" w:cs="Arial"/>
                <w:sz w:val="18"/>
                <w:szCs w:val="18"/>
              </w:rPr>
              <w:t>, L= 32</w:t>
            </w:r>
            <w:r w:rsidRPr="00CD413F">
              <w:rPr>
                <w:rFonts w:ascii="Sylfaen" w:hAnsi="Sylfaen" w:cs="Sylfaen"/>
                <w:sz w:val="18"/>
                <w:szCs w:val="18"/>
              </w:rPr>
              <w:t>գծմ</w:t>
            </w:r>
          </w:p>
        </w:tc>
        <w:tc>
          <w:tcPr>
            <w:tcW w:w="461" w:type="pct"/>
            <w:tcBorders>
              <w:top w:val="single" w:sz="4" w:space="0" w:color="auto"/>
              <w:left w:val="nil"/>
              <w:bottom w:val="nil"/>
              <w:right w:val="single" w:sz="4" w:space="0" w:color="auto"/>
            </w:tcBorders>
            <w:vAlign w:val="bottom"/>
            <w:hideMark/>
          </w:tcPr>
          <w:p w14:paraId="6BF35C2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7222313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18.300</w:t>
            </w:r>
          </w:p>
        </w:tc>
        <w:tc>
          <w:tcPr>
            <w:tcW w:w="678" w:type="pct"/>
            <w:tcBorders>
              <w:top w:val="nil"/>
              <w:left w:val="nil"/>
              <w:bottom w:val="single" w:sz="4" w:space="0" w:color="auto"/>
              <w:right w:val="single" w:sz="4" w:space="0" w:color="auto"/>
            </w:tcBorders>
            <w:vAlign w:val="center"/>
            <w:hideMark/>
          </w:tcPr>
          <w:p w14:paraId="24C79D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6888.00</w:t>
            </w:r>
          </w:p>
        </w:tc>
        <w:tc>
          <w:tcPr>
            <w:tcW w:w="802" w:type="pct"/>
            <w:tcBorders>
              <w:top w:val="nil"/>
              <w:left w:val="nil"/>
              <w:bottom w:val="single" w:sz="4" w:space="0" w:color="auto"/>
              <w:right w:val="single" w:sz="4" w:space="0" w:color="auto"/>
            </w:tcBorders>
            <w:vAlign w:val="center"/>
            <w:hideMark/>
          </w:tcPr>
          <w:p w14:paraId="18E45FE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126,050.40</w:t>
            </w:r>
          </w:p>
        </w:tc>
      </w:tr>
      <w:tr w:rsidR="0090345F" w:rsidRPr="00CD413F" w14:paraId="565E9DA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182E06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114</w:t>
            </w:r>
          </w:p>
        </w:tc>
        <w:tc>
          <w:tcPr>
            <w:tcW w:w="2112" w:type="pct"/>
            <w:tcBorders>
              <w:top w:val="single" w:sz="4" w:space="0" w:color="auto"/>
              <w:left w:val="nil"/>
              <w:bottom w:val="single" w:sz="4" w:space="0" w:color="auto"/>
              <w:right w:val="single" w:sz="4" w:space="0" w:color="auto"/>
            </w:tcBorders>
            <w:vAlign w:val="center"/>
            <w:hideMark/>
          </w:tcPr>
          <w:p w14:paraId="14E77C1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շփվող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ջրամեկուսացում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երկշերտ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մածուկով</w:t>
            </w:r>
            <w:proofErr w:type="spellEnd"/>
          </w:p>
        </w:tc>
        <w:tc>
          <w:tcPr>
            <w:tcW w:w="461" w:type="pct"/>
            <w:tcBorders>
              <w:top w:val="single" w:sz="4" w:space="0" w:color="auto"/>
              <w:left w:val="nil"/>
              <w:bottom w:val="single" w:sz="4" w:space="0" w:color="auto"/>
              <w:right w:val="single" w:sz="4" w:space="0" w:color="auto"/>
            </w:tcBorders>
            <w:vAlign w:val="bottom"/>
            <w:hideMark/>
          </w:tcPr>
          <w:p w14:paraId="0F8FC8A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single" w:sz="4" w:space="0" w:color="auto"/>
              <w:right w:val="single" w:sz="4" w:space="0" w:color="auto"/>
            </w:tcBorders>
            <w:vAlign w:val="center"/>
            <w:hideMark/>
          </w:tcPr>
          <w:p w14:paraId="1A10CB2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86.000</w:t>
            </w:r>
          </w:p>
        </w:tc>
        <w:tc>
          <w:tcPr>
            <w:tcW w:w="678" w:type="pct"/>
            <w:tcBorders>
              <w:top w:val="nil"/>
              <w:left w:val="nil"/>
              <w:bottom w:val="single" w:sz="4" w:space="0" w:color="auto"/>
              <w:right w:val="single" w:sz="4" w:space="0" w:color="auto"/>
            </w:tcBorders>
            <w:vAlign w:val="center"/>
            <w:hideMark/>
          </w:tcPr>
          <w:p w14:paraId="114D6BC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1092.00</w:t>
            </w:r>
          </w:p>
        </w:tc>
        <w:tc>
          <w:tcPr>
            <w:tcW w:w="802" w:type="pct"/>
            <w:tcBorders>
              <w:top w:val="nil"/>
              <w:left w:val="nil"/>
              <w:bottom w:val="single" w:sz="4" w:space="0" w:color="auto"/>
              <w:right w:val="single" w:sz="4" w:space="0" w:color="auto"/>
            </w:tcBorders>
            <w:vAlign w:val="center"/>
            <w:hideMark/>
          </w:tcPr>
          <w:p w14:paraId="622C3E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93,912.00</w:t>
            </w:r>
          </w:p>
        </w:tc>
      </w:tr>
      <w:tr w:rsidR="0090345F" w:rsidRPr="00CD413F" w14:paraId="671F438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6D2B5B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115</w:t>
            </w:r>
          </w:p>
        </w:tc>
        <w:tc>
          <w:tcPr>
            <w:tcW w:w="2112" w:type="pct"/>
            <w:tcBorders>
              <w:top w:val="nil"/>
              <w:left w:val="nil"/>
              <w:bottom w:val="nil"/>
              <w:right w:val="single" w:sz="4" w:space="0" w:color="auto"/>
            </w:tcBorders>
            <w:vAlign w:val="center"/>
            <w:hideMark/>
          </w:tcPr>
          <w:p w14:paraId="5C92AB43"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Ջրամեկուսիչի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պաշտպանիչ</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գեոտեքստիլից</w:t>
            </w:r>
            <w:proofErr w:type="spellEnd"/>
          </w:p>
        </w:tc>
        <w:tc>
          <w:tcPr>
            <w:tcW w:w="461" w:type="pct"/>
            <w:tcBorders>
              <w:top w:val="nil"/>
              <w:left w:val="nil"/>
              <w:bottom w:val="nil"/>
              <w:right w:val="single" w:sz="4" w:space="0" w:color="auto"/>
            </w:tcBorders>
            <w:vAlign w:val="bottom"/>
            <w:hideMark/>
          </w:tcPr>
          <w:p w14:paraId="01C10B8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65E2DF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86.000</w:t>
            </w:r>
          </w:p>
        </w:tc>
        <w:tc>
          <w:tcPr>
            <w:tcW w:w="678" w:type="pct"/>
            <w:tcBorders>
              <w:top w:val="nil"/>
              <w:left w:val="nil"/>
              <w:bottom w:val="single" w:sz="4" w:space="0" w:color="auto"/>
              <w:right w:val="single" w:sz="4" w:space="0" w:color="auto"/>
            </w:tcBorders>
            <w:vAlign w:val="center"/>
            <w:hideMark/>
          </w:tcPr>
          <w:p w14:paraId="4B92EBD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5217.00</w:t>
            </w:r>
          </w:p>
        </w:tc>
        <w:tc>
          <w:tcPr>
            <w:tcW w:w="802" w:type="pct"/>
            <w:tcBorders>
              <w:top w:val="nil"/>
              <w:left w:val="nil"/>
              <w:bottom w:val="single" w:sz="4" w:space="0" w:color="auto"/>
              <w:right w:val="single" w:sz="4" w:space="0" w:color="auto"/>
            </w:tcBorders>
            <w:vAlign w:val="center"/>
            <w:hideMark/>
          </w:tcPr>
          <w:p w14:paraId="5E6F190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448,662.00</w:t>
            </w:r>
          </w:p>
        </w:tc>
      </w:tr>
      <w:tr w:rsidR="0090345F" w:rsidRPr="00CD413F" w14:paraId="0C54C15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56DADA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116</w:t>
            </w:r>
          </w:p>
        </w:tc>
        <w:tc>
          <w:tcPr>
            <w:tcW w:w="2112" w:type="pct"/>
            <w:tcBorders>
              <w:top w:val="single" w:sz="4" w:space="0" w:color="auto"/>
              <w:left w:val="nil"/>
              <w:bottom w:val="single" w:sz="4" w:space="0" w:color="auto"/>
              <w:right w:val="single" w:sz="4" w:space="0" w:color="auto"/>
            </w:tcBorders>
            <w:vAlign w:val="center"/>
            <w:hideMark/>
          </w:tcPr>
          <w:p w14:paraId="4BAB372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Անվահրիչների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կողմից</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գլխամասի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ուղղաձիգ</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գծանշում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սև</w:t>
            </w:r>
            <w:r w:rsidRPr="00CD413F">
              <w:rPr>
                <w:rFonts w:ascii="Arial Armenian" w:hAnsi="Arial Armenian" w:cs="Arial"/>
                <w:sz w:val="18"/>
                <w:szCs w:val="18"/>
              </w:rPr>
              <w:t>-</w:t>
            </w:r>
            <w:r w:rsidRPr="00CD413F">
              <w:rPr>
                <w:rFonts w:ascii="Sylfaen" w:hAnsi="Sylfaen" w:cs="Sylfaen"/>
                <w:sz w:val="18"/>
                <w:szCs w:val="18"/>
              </w:rPr>
              <w:t>սպիտակ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ներկով</w:t>
            </w:r>
            <w:proofErr w:type="spellEnd"/>
          </w:p>
        </w:tc>
        <w:tc>
          <w:tcPr>
            <w:tcW w:w="461" w:type="pct"/>
            <w:tcBorders>
              <w:top w:val="single" w:sz="4" w:space="0" w:color="auto"/>
              <w:left w:val="nil"/>
              <w:bottom w:val="single" w:sz="4" w:space="0" w:color="auto"/>
              <w:right w:val="single" w:sz="4" w:space="0" w:color="auto"/>
            </w:tcBorders>
            <w:vAlign w:val="bottom"/>
            <w:hideMark/>
          </w:tcPr>
          <w:p w14:paraId="026EE2E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single" w:sz="4" w:space="0" w:color="auto"/>
              <w:right w:val="single" w:sz="4" w:space="0" w:color="auto"/>
            </w:tcBorders>
            <w:vAlign w:val="center"/>
            <w:hideMark/>
          </w:tcPr>
          <w:p w14:paraId="7304743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28.500</w:t>
            </w:r>
          </w:p>
        </w:tc>
        <w:tc>
          <w:tcPr>
            <w:tcW w:w="678" w:type="pct"/>
            <w:tcBorders>
              <w:top w:val="nil"/>
              <w:left w:val="nil"/>
              <w:bottom w:val="single" w:sz="4" w:space="0" w:color="auto"/>
              <w:right w:val="single" w:sz="4" w:space="0" w:color="auto"/>
            </w:tcBorders>
            <w:vAlign w:val="center"/>
            <w:hideMark/>
          </w:tcPr>
          <w:p w14:paraId="0CEA4A5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938.00</w:t>
            </w:r>
          </w:p>
        </w:tc>
        <w:tc>
          <w:tcPr>
            <w:tcW w:w="802" w:type="pct"/>
            <w:tcBorders>
              <w:top w:val="nil"/>
              <w:left w:val="nil"/>
              <w:bottom w:val="single" w:sz="4" w:space="0" w:color="auto"/>
              <w:right w:val="single" w:sz="4" w:space="0" w:color="auto"/>
            </w:tcBorders>
            <w:vAlign w:val="center"/>
            <w:hideMark/>
          </w:tcPr>
          <w:p w14:paraId="133250D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26,733.00</w:t>
            </w:r>
          </w:p>
        </w:tc>
      </w:tr>
      <w:tr w:rsidR="0090345F" w:rsidRPr="00CD413F" w14:paraId="358E63B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A891F8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117</w:t>
            </w:r>
          </w:p>
        </w:tc>
        <w:tc>
          <w:tcPr>
            <w:tcW w:w="2112" w:type="pct"/>
            <w:tcBorders>
              <w:top w:val="nil"/>
              <w:left w:val="nil"/>
              <w:bottom w:val="single" w:sz="4" w:space="0" w:color="auto"/>
              <w:right w:val="single" w:sz="4" w:space="0" w:color="auto"/>
            </w:tcBorders>
            <w:vAlign w:val="center"/>
            <w:hideMark/>
          </w:tcPr>
          <w:p w14:paraId="698AAB5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Անվահրիչների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կողմից</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գլխամասի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ուղղաձիգ</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սև</w:t>
            </w:r>
            <w:proofErr w:type="gramEnd"/>
            <w:r w:rsidRPr="00CD413F">
              <w:rPr>
                <w:rFonts w:ascii="Arial Armenian" w:hAnsi="Arial Armenian" w:cs="Arial"/>
                <w:sz w:val="18"/>
                <w:szCs w:val="18"/>
              </w:rPr>
              <w:t>-</w:t>
            </w:r>
            <w:r w:rsidRPr="00CD413F">
              <w:rPr>
                <w:rFonts w:ascii="Sylfaen" w:hAnsi="Sylfaen" w:cs="Sylfaen"/>
                <w:sz w:val="18"/>
                <w:szCs w:val="18"/>
              </w:rPr>
              <w:t>սպիտակ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ներկով</w:t>
            </w:r>
            <w:proofErr w:type="spellEnd"/>
          </w:p>
        </w:tc>
        <w:tc>
          <w:tcPr>
            <w:tcW w:w="461" w:type="pct"/>
            <w:tcBorders>
              <w:top w:val="nil"/>
              <w:left w:val="nil"/>
              <w:bottom w:val="single" w:sz="4" w:space="0" w:color="auto"/>
              <w:right w:val="single" w:sz="4" w:space="0" w:color="auto"/>
            </w:tcBorders>
            <w:vAlign w:val="bottom"/>
            <w:hideMark/>
          </w:tcPr>
          <w:p w14:paraId="07DB549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0449CD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28.500</w:t>
            </w:r>
          </w:p>
        </w:tc>
        <w:tc>
          <w:tcPr>
            <w:tcW w:w="678" w:type="pct"/>
            <w:tcBorders>
              <w:top w:val="nil"/>
              <w:left w:val="nil"/>
              <w:bottom w:val="single" w:sz="4" w:space="0" w:color="auto"/>
              <w:right w:val="single" w:sz="4" w:space="0" w:color="auto"/>
            </w:tcBorders>
            <w:vAlign w:val="center"/>
            <w:hideMark/>
          </w:tcPr>
          <w:p w14:paraId="1E4F000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938.00</w:t>
            </w:r>
          </w:p>
        </w:tc>
        <w:tc>
          <w:tcPr>
            <w:tcW w:w="802" w:type="pct"/>
            <w:tcBorders>
              <w:top w:val="nil"/>
              <w:left w:val="nil"/>
              <w:bottom w:val="single" w:sz="4" w:space="0" w:color="auto"/>
              <w:right w:val="single" w:sz="4" w:space="0" w:color="auto"/>
            </w:tcBorders>
            <w:vAlign w:val="center"/>
            <w:hideMark/>
          </w:tcPr>
          <w:p w14:paraId="57C1816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26,733.00</w:t>
            </w:r>
          </w:p>
        </w:tc>
      </w:tr>
      <w:tr w:rsidR="0090345F" w:rsidRPr="00CD413F" w14:paraId="3D9D93C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293999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118</w:t>
            </w:r>
          </w:p>
        </w:tc>
        <w:tc>
          <w:tcPr>
            <w:tcW w:w="2112" w:type="pct"/>
            <w:tcBorders>
              <w:top w:val="nil"/>
              <w:left w:val="nil"/>
              <w:bottom w:val="single" w:sz="4" w:space="0" w:color="auto"/>
              <w:right w:val="single" w:sz="4" w:space="0" w:color="auto"/>
            </w:tcBorders>
            <w:vAlign w:val="center"/>
            <w:hideMark/>
          </w:tcPr>
          <w:p w14:paraId="63787F0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Անվահրիչների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կողմից</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գլխամասի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ուղղաձիգ</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սև</w:t>
            </w:r>
            <w:proofErr w:type="gramEnd"/>
            <w:r w:rsidRPr="00CD413F">
              <w:rPr>
                <w:rFonts w:ascii="Arial Armenian" w:hAnsi="Arial Armenian" w:cs="Arial"/>
                <w:sz w:val="18"/>
                <w:szCs w:val="18"/>
              </w:rPr>
              <w:t>-</w:t>
            </w:r>
            <w:r w:rsidRPr="00CD413F">
              <w:rPr>
                <w:rFonts w:ascii="Sylfaen" w:hAnsi="Sylfaen" w:cs="Sylfaen"/>
                <w:sz w:val="18"/>
                <w:szCs w:val="18"/>
              </w:rPr>
              <w:t>սպիտակ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ներկով</w:t>
            </w:r>
            <w:proofErr w:type="spellEnd"/>
            <w:r w:rsidRPr="00CD413F">
              <w:rPr>
                <w:rFonts w:ascii="Arial Armenian" w:hAnsi="Arial Armenian" w:cs="Arial"/>
                <w:sz w:val="18"/>
                <w:szCs w:val="18"/>
              </w:rPr>
              <w:t xml:space="preserve"> 2</w:t>
            </w:r>
            <w:r w:rsidRPr="00CD413F">
              <w:rPr>
                <w:rFonts w:ascii="Sylfaen" w:hAnsi="Sylfaen" w:cs="Sylfaen"/>
                <w:sz w:val="18"/>
                <w:szCs w:val="18"/>
              </w:rPr>
              <w:t>անգամ</w:t>
            </w:r>
          </w:p>
        </w:tc>
        <w:tc>
          <w:tcPr>
            <w:tcW w:w="461" w:type="pct"/>
            <w:tcBorders>
              <w:top w:val="nil"/>
              <w:left w:val="nil"/>
              <w:bottom w:val="single" w:sz="4" w:space="0" w:color="auto"/>
              <w:right w:val="single" w:sz="4" w:space="0" w:color="auto"/>
            </w:tcBorders>
            <w:vAlign w:val="bottom"/>
            <w:hideMark/>
          </w:tcPr>
          <w:p w14:paraId="20AE712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5F37F32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28.500</w:t>
            </w:r>
          </w:p>
        </w:tc>
        <w:tc>
          <w:tcPr>
            <w:tcW w:w="678" w:type="pct"/>
            <w:tcBorders>
              <w:top w:val="nil"/>
              <w:left w:val="nil"/>
              <w:bottom w:val="single" w:sz="4" w:space="0" w:color="auto"/>
              <w:right w:val="single" w:sz="4" w:space="0" w:color="auto"/>
            </w:tcBorders>
            <w:vAlign w:val="center"/>
            <w:hideMark/>
          </w:tcPr>
          <w:p w14:paraId="0078276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938.00</w:t>
            </w:r>
          </w:p>
        </w:tc>
        <w:tc>
          <w:tcPr>
            <w:tcW w:w="802" w:type="pct"/>
            <w:tcBorders>
              <w:top w:val="nil"/>
              <w:left w:val="nil"/>
              <w:bottom w:val="single" w:sz="4" w:space="0" w:color="auto"/>
              <w:right w:val="single" w:sz="4" w:space="0" w:color="auto"/>
            </w:tcBorders>
            <w:vAlign w:val="center"/>
            <w:hideMark/>
          </w:tcPr>
          <w:p w14:paraId="1C8BE35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26,733.00</w:t>
            </w:r>
          </w:p>
        </w:tc>
      </w:tr>
      <w:tr w:rsidR="0090345F" w:rsidRPr="00CD413F" w14:paraId="30BDDE3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13AA1A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119</w:t>
            </w:r>
          </w:p>
        </w:tc>
        <w:tc>
          <w:tcPr>
            <w:tcW w:w="2112" w:type="pct"/>
            <w:tcBorders>
              <w:top w:val="nil"/>
              <w:left w:val="nil"/>
              <w:bottom w:val="single" w:sz="4" w:space="0" w:color="auto"/>
              <w:right w:val="single" w:sz="4" w:space="0" w:color="auto"/>
            </w:tcBorders>
            <w:vAlign w:val="center"/>
            <w:hideMark/>
          </w:tcPr>
          <w:p w14:paraId="215864E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Անվահրիչների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մայթի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կողմից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ներկում</w:t>
            </w:r>
            <w:proofErr w:type="spellEnd"/>
            <w:r w:rsidRPr="00CD413F">
              <w:rPr>
                <w:rFonts w:ascii="Arial Armenian" w:hAnsi="Arial Armenian" w:cs="Arial"/>
                <w:sz w:val="18"/>
                <w:szCs w:val="18"/>
              </w:rPr>
              <w:t xml:space="preserve">  2</w:t>
            </w:r>
            <w:proofErr w:type="gramEnd"/>
            <w:r w:rsidRPr="00CD413F">
              <w:rPr>
                <w:rFonts w:ascii="Sylfaen" w:hAnsi="Sylfaen" w:cs="Sylfaen"/>
                <w:sz w:val="18"/>
                <w:szCs w:val="18"/>
              </w:rPr>
              <w:t>անգամ</w:t>
            </w:r>
          </w:p>
        </w:tc>
        <w:tc>
          <w:tcPr>
            <w:tcW w:w="461" w:type="pct"/>
            <w:tcBorders>
              <w:top w:val="nil"/>
              <w:left w:val="nil"/>
              <w:bottom w:val="single" w:sz="4" w:space="0" w:color="auto"/>
              <w:right w:val="single" w:sz="4" w:space="0" w:color="auto"/>
            </w:tcBorders>
            <w:vAlign w:val="bottom"/>
            <w:hideMark/>
          </w:tcPr>
          <w:p w14:paraId="5724A91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3477E5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28.500</w:t>
            </w:r>
          </w:p>
        </w:tc>
        <w:tc>
          <w:tcPr>
            <w:tcW w:w="678" w:type="pct"/>
            <w:tcBorders>
              <w:top w:val="nil"/>
              <w:left w:val="nil"/>
              <w:bottom w:val="single" w:sz="4" w:space="0" w:color="auto"/>
              <w:right w:val="single" w:sz="4" w:space="0" w:color="auto"/>
            </w:tcBorders>
            <w:vAlign w:val="center"/>
            <w:hideMark/>
          </w:tcPr>
          <w:p w14:paraId="769DA33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938.00</w:t>
            </w:r>
          </w:p>
        </w:tc>
        <w:tc>
          <w:tcPr>
            <w:tcW w:w="802" w:type="pct"/>
            <w:tcBorders>
              <w:top w:val="nil"/>
              <w:left w:val="nil"/>
              <w:bottom w:val="single" w:sz="4" w:space="0" w:color="auto"/>
              <w:right w:val="single" w:sz="4" w:space="0" w:color="auto"/>
            </w:tcBorders>
            <w:vAlign w:val="center"/>
            <w:hideMark/>
          </w:tcPr>
          <w:p w14:paraId="188B3D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26,733.00</w:t>
            </w:r>
          </w:p>
        </w:tc>
      </w:tr>
      <w:tr w:rsidR="0090345F" w:rsidRPr="00CD413F" w14:paraId="2D6070B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F03D8F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120</w:t>
            </w:r>
          </w:p>
        </w:tc>
        <w:tc>
          <w:tcPr>
            <w:tcW w:w="2112" w:type="pct"/>
            <w:tcBorders>
              <w:top w:val="nil"/>
              <w:left w:val="nil"/>
              <w:bottom w:val="single" w:sz="4" w:space="0" w:color="auto"/>
              <w:right w:val="single" w:sz="4" w:space="0" w:color="auto"/>
            </w:tcBorders>
            <w:vAlign w:val="center"/>
            <w:hideMark/>
          </w:tcPr>
          <w:p w14:paraId="51A7AA3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Մոտեցման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կամրջի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կցորդման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հատվածում</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կամրջի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ճանապարհի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հորիզոնական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գծանշում</w:t>
            </w:r>
            <w:proofErr w:type="spellEnd"/>
          </w:p>
        </w:tc>
        <w:tc>
          <w:tcPr>
            <w:tcW w:w="461" w:type="pct"/>
            <w:tcBorders>
              <w:top w:val="nil"/>
              <w:left w:val="nil"/>
              <w:bottom w:val="single" w:sz="4" w:space="0" w:color="auto"/>
              <w:right w:val="single" w:sz="4" w:space="0" w:color="auto"/>
            </w:tcBorders>
            <w:vAlign w:val="bottom"/>
            <w:hideMark/>
          </w:tcPr>
          <w:p w14:paraId="283AC1A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կմ</w:t>
            </w:r>
            <w:proofErr w:type="spellEnd"/>
          </w:p>
        </w:tc>
        <w:tc>
          <w:tcPr>
            <w:tcW w:w="624" w:type="pct"/>
            <w:tcBorders>
              <w:top w:val="nil"/>
              <w:left w:val="nil"/>
              <w:bottom w:val="single" w:sz="4" w:space="0" w:color="auto"/>
              <w:right w:val="single" w:sz="4" w:space="0" w:color="auto"/>
            </w:tcBorders>
            <w:vAlign w:val="center"/>
            <w:hideMark/>
          </w:tcPr>
          <w:p w14:paraId="7123CED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0.033</w:t>
            </w:r>
          </w:p>
        </w:tc>
        <w:tc>
          <w:tcPr>
            <w:tcW w:w="678" w:type="pct"/>
            <w:tcBorders>
              <w:top w:val="nil"/>
              <w:left w:val="nil"/>
              <w:bottom w:val="single" w:sz="4" w:space="0" w:color="auto"/>
              <w:right w:val="single" w:sz="4" w:space="0" w:color="auto"/>
            </w:tcBorders>
            <w:vAlign w:val="center"/>
            <w:hideMark/>
          </w:tcPr>
          <w:p w14:paraId="05C266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97275.00</w:t>
            </w:r>
          </w:p>
        </w:tc>
        <w:tc>
          <w:tcPr>
            <w:tcW w:w="802" w:type="pct"/>
            <w:tcBorders>
              <w:top w:val="nil"/>
              <w:left w:val="nil"/>
              <w:bottom w:val="single" w:sz="4" w:space="0" w:color="auto"/>
              <w:right w:val="single" w:sz="4" w:space="0" w:color="auto"/>
            </w:tcBorders>
            <w:vAlign w:val="center"/>
            <w:hideMark/>
          </w:tcPr>
          <w:p w14:paraId="0DE1E02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3,210.08</w:t>
            </w:r>
          </w:p>
        </w:tc>
      </w:tr>
      <w:tr w:rsidR="0090345F" w:rsidRPr="00CD413F" w14:paraId="13A2D60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67CFDED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2CA49BD9"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`2.6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41FBA11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6D5F86E1" w14:textId="74390436"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04C6674B" w14:textId="4A638A52"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4A755DF8"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14,490,998.94</w:t>
            </w:r>
          </w:p>
        </w:tc>
      </w:tr>
      <w:tr w:rsidR="0090345F" w:rsidRPr="00CD413F" w14:paraId="6C7179B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68F88ED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vAlign w:val="bottom"/>
            <w:hideMark/>
          </w:tcPr>
          <w:p w14:paraId="228CF44C"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`2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1484DCC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48179278" w14:textId="67BE4B9F"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4B5AD1F2" w14:textId="0A67F8D1"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76350E46"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150,935,943.34</w:t>
            </w:r>
          </w:p>
        </w:tc>
      </w:tr>
      <w:tr w:rsidR="00FD7A51" w:rsidRPr="00CD413F" w14:paraId="19B5D2D9"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5856EC58" w14:textId="51C12C89"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3.</w:t>
            </w:r>
            <w:r w:rsidRPr="00CD413F">
              <w:rPr>
                <w:rFonts w:ascii="Sylfaen" w:hAnsi="Sylfaen" w:cs="Sylfaen"/>
                <w:b/>
                <w:bCs/>
                <w:sz w:val="18"/>
                <w:szCs w:val="18"/>
              </w:rPr>
              <w:t>Կամուրջ</w:t>
            </w:r>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ջրանցքի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վրայով</w:t>
            </w:r>
            <w:proofErr w:type="spellEnd"/>
          </w:p>
        </w:tc>
      </w:tr>
      <w:tr w:rsidR="00FD7A51" w:rsidRPr="00CD413F" w14:paraId="4CE3A860"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6F66915E"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3.1 </w:t>
            </w:r>
            <w:proofErr w:type="spellStart"/>
            <w:r w:rsidRPr="00CD413F">
              <w:rPr>
                <w:rFonts w:ascii="Sylfaen" w:hAnsi="Sylfaen" w:cs="Sylfaen"/>
                <w:b/>
                <w:bCs/>
                <w:sz w:val="18"/>
                <w:szCs w:val="18"/>
              </w:rPr>
              <w:t>Քանդման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աշխատանքներ</w:t>
            </w:r>
            <w:proofErr w:type="spellEnd"/>
          </w:p>
        </w:tc>
      </w:tr>
      <w:tr w:rsidR="0090345F" w:rsidRPr="00CD413F" w14:paraId="75F18D9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4BF540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4B0657C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Կենցաղային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աղբի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հավաքում</w:t>
            </w:r>
            <w:proofErr w:type="spellEnd"/>
          </w:p>
        </w:tc>
        <w:tc>
          <w:tcPr>
            <w:tcW w:w="461" w:type="pct"/>
            <w:tcBorders>
              <w:top w:val="nil"/>
              <w:left w:val="nil"/>
              <w:bottom w:val="single" w:sz="4" w:space="0" w:color="auto"/>
              <w:right w:val="single" w:sz="4" w:space="0" w:color="auto"/>
            </w:tcBorders>
            <w:vAlign w:val="bottom"/>
            <w:hideMark/>
          </w:tcPr>
          <w:p w14:paraId="4D61FD4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33D748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4.200</w:t>
            </w:r>
          </w:p>
        </w:tc>
        <w:tc>
          <w:tcPr>
            <w:tcW w:w="678" w:type="pct"/>
            <w:tcBorders>
              <w:top w:val="nil"/>
              <w:left w:val="nil"/>
              <w:bottom w:val="single" w:sz="4" w:space="0" w:color="auto"/>
              <w:right w:val="single" w:sz="4" w:space="0" w:color="auto"/>
            </w:tcBorders>
            <w:vAlign w:val="center"/>
            <w:hideMark/>
          </w:tcPr>
          <w:p w14:paraId="27ACA8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2570.00</w:t>
            </w:r>
          </w:p>
        </w:tc>
        <w:tc>
          <w:tcPr>
            <w:tcW w:w="802" w:type="pct"/>
            <w:tcBorders>
              <w:top w:val="nil"/>
              <w:left w:val="nil"/>
              <w:bottom w:val="single" w:sz="4" w:space="0" w:color="auto"/>
              <w:right w:val="single" w:sz="4" w:space="0" w:color="auto"/>
            </w:tcBorders>
            <w:vAlign w:val="center"/>
            <w:hideMark/>
          </w:tcPr>
          <w:p w14:paraId="25C4475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10,794.00</w:t>
            </w:r>
          </w:p>
        </w:tc>
      </w:tr>
      <w:tr w:rsidR="0090345F" w:rsidRPr="00CD413F" w14:paraId="180D385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ED315B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2112" w:type="pct"/>
            <w:tcBorders>
              <w:top w:val="nil"/>
              <w:left w:val="nil"/>
              <w:bottom w:val="single" w:sz="4" w:space="0" w:color="auto"/>
              <w:right w:val="single" w:sz="4" w:space="0" w:color="auto"/>
            </w:tcBorders>
            <w:vAlign w:val="center"/>
            <w:hideMark/>
          </w:tcPr>
          <w:p w14:paraId="12F5824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Կենցաղային</w:t>
            </w:r>
            <w:proofErr w:type="spellEnd"/>
            <w:r w:rsidRPr="00CD413F">
              <w:rPr>
                <w:rFonts w:ascii="Arial Armenian" w:hAnsi="Arial Armenian" w:cs="Arial"/>
                <w:sz w:val="18"/>
                <w:szCs w:val="18"/>
              </w:rPr>
              <w:t xml:space="preserve"> ³ÕµÇ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F937B0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7E31C2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4.200</w:t>
            </w:r>
          </w:p>
        </w:tc>
        <w:tc>
          <w:tcPr>
            <w:tcW w:w="678" w:type="pct"/>
            <w:tcBorders>
              <w:top w:val="nil"/>
              <w:left w:val="nil"/>
              <w:bottom w:val="single" w:sz="4" w:space="0" w:color="auto"/>
              <w:right w:val="single" w:sz="4" w:space="0" w:color="auto"/>
            </w:tcBorders>
            <w:vAlign w:val="center"/>
            <w:hideMark/>
          </w:tcPr>
          <w:p w14:paraId="2EBBB39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475.00</w:t>
            </w:r>
          </w:p>
        </w:tc>
        <w:tc>
          <w:tcPr>
            <w:tcW w:w="802" w:type="pct"/>
            <w:tcBorders>
              <w:top w:val="nil"/>
              <w:left w:val="nil"/>
              <w:bottom w:val="single" w:sz="4" w:space="0" w:color="auto"/>
              <w:right w:val="single" w:sz="4" w:space="0" w:color="auto"/>
            </w:tcBorders>
            <w:vAlign w:val="center"/>
            <w:hideMark/>
          </w:tcPr>
          <w:p w14:paraId="71E5CD9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1,995.00</w:t>
            </w:r>
          </w:p>
        </w:tc>
      </w:tr>
      <w:tr w:rsidR="0090345F" w:rsidRPr="00CD413F" w14:paraId="3C5F96B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E36CEF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2112" w:type="pct"/>
            <w:tcBorders>
              <w:top w:val="nil"/>
              <w:left w:val="nil"/>
              <w:bottom w:val="single" w:sz="4" w:space="0" w:color="auto"/>
              <w:right w:val="single" w:sz="4" w:space="0" w:color="auto"/>
            </w:tcBorders>
            <w:vAlign w:val="center"/>
            <w:hideMark/>
          </w:tcPr>
          <w:p w14:paraId="27AE115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Կենցաղային</w:t>
            </w:r>
            <w:proofErr w:type="spellEnd"/>
            <w:r w:rsidRPr="00CD413F">
              <w:rPr>
                <w:rFonts w:ascii="Arial Armenian" w:hAnsi="Arial Armenian" w:cs="Arial"/>
                <w:sz w:val="18"/>
                <w:szCs w:val="18"/>
              </w:rPr>
              <w:t xml:space="preserve"> ³ÕµÇ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BDC71B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302CF3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4.200</w:t>
            </w:r>
          </w:p>
        </w:tc>
        <w:tc>
          <w:tcPr>
            <w:tcW w:w="678" w:type="pct"/>
            <w:tcBorders>
              <w:top w:val="nil"/>
              <w:left w:val="nil"/>
              <w:bottom w:val="single" w:sz="4" w:space="0" w:color="auto"/>
              <w:right w:val="single" w:sz="4" w:space="0" w:color="auto"/>
            </w:tcBorders>
            <w:vAlign w:val="center"/>
            <w:hideMark/>
          </w:tcPr>
          <w:p w14:paraId="0DD4867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2D37450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14,355.60</w:t>
            </w:r>
          </w:p>
        </w:tc>
      </w:tr>
      <w:tr w:rsidR="0090345F" w:rsidRPr="00CD413F" w14:paraId="112957B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A26231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2112" w:type="pct"/>
            <w:tcBorders>
              <w:top w:val="nil"/>
              <w:left w:val="nil"/>
              <w:bottom w:val="single" w:sz="4" w:space="0" w:color="auto"/>
              <w:right w:val="single" w:sz="4" w:space="0" w:color="auto"/>
            </w:tcBorders>
            <w:vAlign w:val="center"/>
            <w:hideMark/>
          </w:tcPr>
          <w:p w14:paraId="641D8BD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Կենցաղային</w:t>
            </w:r>
            <w:proofErr w:type="spellEnd"/>
            <w:r w:rsidRPr="00CD413F">
              <w:rPr>
                <w:rFonts w:ascii="Arial Armenian" w:hAnsi="Arial Armenian" w:cs="Arial"/>
                <w:sz w:val="18"/>
                <w:szCs w:val="18"/>
              </w:rPr>
              <w:t xml:space="preserve"> ³Õµ</w:t>
            </w:r>
            <w:proofErr w:type="gramStart"/>
            <w:r w:rsidRPr="00CD413F">
              <w:rPr>
                <w:rFonts w:ascii="Arial Armenian" w:hAnsi="Arial Armenian" w:cs="Arial"/>
                <w:sz w:val="18"/>
                <w:szCs w:val="18"/>
              </w:rPr>
              <w:t xml:space="preserve">Ç  </w:t>
            </w:r>
            <w:proofErr w:type="spellStart"/>
            <w:r w:rsidRPr="00CD413F">
              <w:rPr>
                <w:rFonts w:ascii="Sylfaen" w:hAnsi="Sylfaen" w:cs="Sylfaen"/>
                <w:sz w:val="18"/>
                <w:szCs w:val="18"/>
              </w:rPr>
              <w:t>դատարկում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C8B7AF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DF871B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4.200</w:t>
            </w:r>
          </w:p>
        </w:tc>
        <w:tc>
          <w:tcPr>
            <w:tcW w:w="678" w:type="pct"/>
            <w:tcBorders>
              <w:top w:val="nil"/>
              <w:left w:val="nil"/>
              <w:bottom w:val="single" w:sz="4" w:space="0" w:color="auto"/>
              <w:right w:val="single" w:sz="4" w:space="0" w:color="auto"/>
            </w:tcBorders>
            <w:vAlign w:val="center"/>
            <w:hideMark/>
          </w:tcPr>
          <w:p w14:paraId="6F2ECD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283.00</w:t>
            </w:r>
          </w:p>
        </w:tc>
        <w:tc>
          <w:tcPr>
            <w:tcW w:w="802" w:type="pct"/>
            <w:tcBorders>
              <w:top w:val="nil"/>
              <w:left w:val="nil"/>
              <w:bottom w:val="single" w:sz="4" w:space="0" w:color="auto"/>
              <w:right w:val="single" w:sz="4" w:space="0" w:color="auto"/>
            </w:tcBorders>
            <w:vAlign w:val="center"/>
            <w:hideMark/>
          </w:tcPr>
          <w:p w14:paraId="718B899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1,188.60</w:t>
            </w:r>
          </w:p>
        </w:tc>
      </w:tr>
      <w:tr w:rsidR="0090345F" w:rsidRPr="00CD413F" w14:paraId="69D559D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A16F1C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2112" w:type="pct"/>
            <w:tcBorders>
              <w:top w:val="nil"/>
              <w:left w:val="nil"/>
              <w:bottom w:val="single" w:sz="4" w:space="0" w:color="auto"/>
              <w:right w:val="single" w:sz="4" w:space="0" w:color="auto"/>
            </w:tcBorders>
            <w:vAlign w:val="center"/>
            <w:hideMark/>
          </w:tcPr>
          <w:p w14:paraId="5D473C0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գոյություն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r w:rsidRPr="00CD413F">
              <w:rPr>
                <w:rFonts w:ascii="Sylfaen" w:hAnsi="Sylfaen" w:cs="Sylfaen"/>
                <w:sz w:val="18"/>
                <w:szCs w:val="18"/>
              </w:rPr>
              <w:t>ա</w:t>
            </w:r>
            <w:r w:rsidRPr="00CD413F">
              <w:rPr>
                <w:rFonts w:ascii="Arial Armenian" w:hAnsi="Arial Armenian" w:cs="Arial"/>
                <w:sz w:val="18"/>
                <w:szCs w:val="18"/>
              </w:rPr>
              <w:t>/</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միասին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0D6005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7CD85E8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31.500</w:t>
            </w:r>
          </w:p>
        </w:tc>
        <w:tc>
          <w:tcPr>
            <w:tcW w:w="678" w:type="pct"/>
            <w:tcBorders>
              <w:top w:val="nil"/>
              <w:left w:val="nil"/>
              <w:bottom w:val="single" w:sz="4" w:space="0" w:color="auto"/>
              <w:right w:val="single" w:sz="4" w:space="0" w:color="auto"/>
            </w:tcBorders>
            <w:vAlign w:val="center"/>
            <w:hideMark/>
          </w:tcPr>
          <w:p w14:paraId="13B0299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6838E5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422,982.00</w:t>
            </w:r>
          </w:p>
        </w:tc>
      </w:tr>
      <w:tr w:rsidR="0090345F" w:rsidRPr="00CD413F" w14:paraId="36ADED7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8E481E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3158F508"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CBCF38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7D7175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63.000</w:t>
            </w:r>
          </w:p>
        </w:tc>
        <w:tc>
          <w:tcPr>
            <w:tcW w:w="678" w:type="pct"/>
            <w:tcBorders>
              <w:top w:val="nil"/>
              <w:left w:val="nil"/>
              <w:bottom w:val="single" w:sz="4" w:space="0" w:color="auto"/>
              <w:right w:val="single" w:sz="4" w:space="0" w:color="auto"/>
            </w:tcBorders>
            <w:vAlign w:val="center"/>
            <w:hideMark/>
          </w:tcPr>
          <w:p w14:paraId="51A695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7EB3115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36,414.00</w:t>
            </w:r>
          </w:p>
        </w:tc>
      </w:tr>
      <w:tr w:rsidR="0090345F" w:rsidRPr="00CD413F" w14:paraId="0779F3D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97C79A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4753B9B5"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2083DE0"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13AB48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63.000</w:t>
            </w:r>
          </w:p>
        </w:tc>
        <w:tc>
          <w:tcPr>
            <w:tcW w:w="678" w:type="pct"/>
            <w:tcBorders>
              <w:top w:val="nil"/>
              <w:left w:val="nil"/>
              <w:bottom w:val="single" w:sz="4" w:space="0" w:color="auto"/>
              <w:right w:val="single" w:sz="4" w:space="0" w:color="auto"/>
            </w:tcBorders>
            <w:vAlign w:val="center"/>
            <w:hideMark/>
          </w:tcPr>
          <w:p w14:paraId="042BBC1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1CDA8DA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215,334.00</w:t>
            </w:r>
          </w:p>
        </w:tc>
      </w:tr>
      <w:tr w:rsidR="0090345F" w:rsidRPr="00CD413F" w14:paraId="5B19E49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C8CA90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w:t>
            </w:r>
          </w:p>
        </w:tc>
        <w:tc>
          <w:tcPr>
            <w:tcW w:w="2112" w:type="pct"/>
            <w:tcBorders>
              <w:top w:val="nil"/>
              <w:left w:val="nil"/>
              <w:bottom w:val="single" w:sz="4" w:space="0" w:color="auto"/>
              <w:right w:val="single" w:sz="4" w:space="0" w:color="auto"/>
            </w:tcBorders>
            <w:vAlign w:val="center"/>
            <w:hideMark/>
          </w:tcPr>
          <w:p w14:paraId="6B3DE356"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Մայթերի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գոյություն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r w:rsidRPr="00CD413F">
              <w:rPr>
                <w:rFonts w:ascii="Sylfaen" w:hAnsi="Sylfaen" w:cs="Sylfaen"/>
                <w:sz w:val="18"/>
                <w:szCs w:val="18"/>
              </w:rPr>
              <w:t>ա</w:t>
            </w:r>
            <w:r w:rsidRPr="00CD413F">
              <w:rPr>
                <w:rFonts w:ascii="Arial Armenian" w:hAnsi="Arial Armenian" w:cs="Arial"/>
                <w:sz w:val="18"/>
                <w:szCs w:val="18"/>
              </w:rPr>
              <w:t>/</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միասին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0473A1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78BD10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7.350</w:t>
            </w:r>
          </w:p>
        </w:tc>
        <w:tc>
          <w:tcPr>
            <w:tcW w:w="678" w:type="pct"/>
            <w:tcBorders>
              <w:top w:val="nil"/>
              <w:left w:val="nil"/>
              <w:bottom w:val="single" w:sz="4" w:space="0" w:color="auto"/>
              <w:right w:val="single" w:sz="4" w:space="0" w:color="auto"/>
            </w:tcBorders>
            <w:vAlign w:val="center"/>
            <w:hideMark/>
          </w:tcPr>
          <w:p w14:paraId="19DEE97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17B022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98,695.80</w:t>
            </w:r>
          </w:p>
        </w:tc>
      </w:tr>
      <w:tr w:rsidR="0090345F" w:rsidRPr="00CD413F" w14:paraId="606F3BA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B62585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w:t>
            </w:r>
          </w:p>
        </w:tc>
        <w:tc>
          <w:tcPr>
            <w:tcW w:w="2112" w:type="pct"/>
            <w:tcBorders>
              <w:top w:val="nil"/>
              <w:left w:val="nil"/>
              <w:bottom w:val="single" w:sz="4" w:space="0" w:color="auto"/>
              <w:right w:val="single" w:sz="4" w:space="0" w:color="auto"/>
            </w:tcBorders>
            <w:vAlign w:val="center"/>
            <w:hideMark/>
          </w:tcPr>
          <w:p w14:paraId="56E37D8F"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054B82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D28BA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14.700</w:t>
            </w:r>
          </w:p>
        </w:tc>
        <w:tc>
          <w:tcPr>
            <w:tcW w:w="678" w:type="pct"/>
            <w:tcBorders>
              <w:top w:val="nil"/>
              <w:left w:val="nil"/>
              <w:bottom w:val="single" w:sz="4" w:space="0" w:color="auto"/>
              <w:right w:val="single" w:sz="4" w:space="0" w:color="auto"/>
            </w:tcBorders>
            <w:vAlign w:val="center"/>
            <w:hideMark/>
          </w:tcPr>
          <w:p w14:paraId="1E8306C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23A7337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8,496.60</w:t>
            </w:r>
          </w:p>
        </w:tc>
      </w:tr>
      <w:tr w:rsidR="0090345F" w:rsidRPr="00CD413F" w14:paraId="476D457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64FFEB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w:t>
            </w:r>
          </w:p>
        </w:tc>
        <w:tc>
          <w:tcPr>
            <w:tcW w:w="2112" w:type="pct"/>
            <w:tcBorders>
              <w:top w:val="nil"/>
              <w:left w:val="nil"/>
              <w:bottom w:val="single" w:sz="4" w:space="0" w:color="auto"/>
              <w:right w:val="single" w:sz="4" w:space="0" w:color="auto"/>
            </w:tcBorders>
            <w:vAlign w:val="center"/>
            <w:hideMark/>
          </w:tcPr>
          <w:p w14:paraId="65EC4B4F"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5120DC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0A89E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14.700</w:t>
            </w:r>
          </w:p>
        </w:tc>
        <w:tc>
          <w:tcPr>
            <w:tcW w:w="678" w:type="pct"/>
            <w:tcBorders>
              <w:top w:val="nil"/>
              <w:left w:val="nil"/>
              <w:bottom w:val="single" w:sz="4" w:space="0" w:color="auto"/>
              <w:right w:val="single" w:sz="4" w:space="0" w:color="auto"/>
            </w:tcBorders>
            <w:vAlign w:val="center"/>
            <w:hideMark/>
          </w:tcPr>
          <w:p w14:paraId="2FD79E0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7DD74B3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50,244.60</w:t>
            </w:r>
          </w:p>
        </w:tc>
      </w:tr>
      <w:tr w:rsidR="0090345F" w:rsidRPr="00CD413F" w14:paraId="739324A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60DA60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11</w:t>
            </w:r>
          </w:p>
        </w:tc>
        <w:tc>
          <w:tcPr>
            <w:tcW w:w="2112" w:type="pct"/>
            <w:tcBorders>
              <w:top w:val="nil"/>
              <w:left w:val="nil"/>
              <w:bottom w:val="single" w:sz="4" w:space="0" w:color="auto"/>
              <w:right w:val="single" w:sz="4" w:space="0" w:color="auto"/>
            </w:tcBorders>
            <w:vAlign w:val="center"/>
            <w:hideMark/>
          </w:tcPr>
          <w:p w14:paraId="14A7AAF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p>
        </w:tc>
        <w:tc>
          <w:tcPr>
            <w:tcW w:w="461" w:type="pct"/>
            <w:tcBorders>
              <w:top w:val="nil"/>
              <w:left w:val="nil"/>
              <w:bottom w:val="single" w:sz="4" w:space="0" w:color="auto"/>
              <w:right w:val="single" w:sz="4" w:space="0" w:color="auto"/>
            </w:tcBorders>
            <w:vAlign w:val="bottom"/>
            <w:hideMark/>
          </w:tcPr>
          <w:p w14:paraId="7F57B88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34FD0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14.800</w:t>
            </w:r>
          </w:p>
        </w:tc>
        <w:tc>
          <w:tcPr>
            <w:tcW w:w="678" w:type="pct"/>
            <w:tcBorders>
              <w:top w:val="nil"/>
              <w:left w:val="nil"/>
              <w:bottom w:val="single" w:sz="4" w:space="0" w:color="auto"/>
              <w:right w:val="single" w:sz="4" w:space="0" w:color="auto"/>
            </w:tcBorders>
            <w:vAlign w:val="center"/>
            <w:hideMark/>
          </w:tcPr>
          <w:p w14:paraId="0807C27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2CBD41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198,734.40</w:t>
            </w:r>
          </w:p>
        </w:tc>
      </w:tr>
      <w:tr w:rsidR="0090345F" w:rsidRPr="00CD413F" w14:paraId="66A21C9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EF0FA5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w:t>
            </w:r>
          </w:p>
        </w:tc>
        <w:tc>
          <w:tcPr>
            <w:tcW w:w="2112" w:type="pct"/>
            <w:tcBorders>
              <w:top w:val="nil"/>
              <w:left w:val="nil"/>
              <w:bottom w:val="single" w:sz="4" w:space="0" w:color="auto"/>
              <w:right w:val="single" w:sz="4" w:space="0" w:color="auto"/>
            </w:tcBorders>
            <w:vAlign w:val="center"/>
            <w:hideMark/>
          </w:tcPr>
          <w:p w14:paraId="2DC000B8"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9E8601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2BB5CF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29.600</w:t>
            </w:r>
          </w:p>
        </w:tc>
        <w:tc>
          <w:tcPr>
            <w:tcW w:w="678" w:type="pct"/>
            <w:tcBorders>
              <w:top w:val="nil"/>
              <w:left w:val="nil"/>
              <w:bottom w:val="single" w:sz="4" w:space="0" w:color="auto"/>
              <w:right w:val="single" w:sz="4" w:space="0" w:color="auto"/>
            </w:tcBorders>
            <w:vAlign w:val="center"/>
            <w:hideMark/>
          </w:tcPr>
          <w:p w14:paraId="08EA97A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2AC870F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17,108.80</w:t>
            </w:r>
          </w:p>
        </w:tc>
      </w:tr>
      <w:tr w:rsidR="0090345F" w:rsidRPr="00CD413F" w14:paraId="7842EF9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42F2EB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w:t>
            </w:r>
          </w:p>
        </w:tc>
        <w:tc>
          <w:tcPr>
            <w:tcW w:w="2112" w:type="pct"/>
            <w:tcBorders>
              <w:top w:val="nil"/>
              <w:left w:val="nil"/>
              <w:bottom w:val="single" w:sz="4" w:space="0" w:color="auto"/>
              <w:right w:val="single" w:sz="4" w:space="0" w:color="auto"/>
            </w:tcBorders>
            <w:vAlign w:val="center"/>
            <w:hideMark/>
          </w:tcPr>
          <w:p w14:paraId="5120BB63"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FC19DC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1CDD85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29.600</w:t>
            </w:r>
          </w:p>
        </w:tc>
        <w:tc>
          <w:tcPr>
            <w:tcW w:w="678" w:type="pct"/>
            <w:tcBorders>
              <w:top w:val="nil"/>
              <w:left w:val="nil"/>
              <w:bottom w:val="single" w:sz="4" w:space="0" w:color="auto"/>
              <w:right w:val="single" w:sz="4" w:space="0" w:color="auto"/>
            </w:tcBorders>
            <w:vAlign w:val="center"/>
            <w:hideMark/>
          </w:tcPr>
          <w:p w14:paraId="00F0882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26A3E2D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101,172.80</w:t>
            </w:r>
          </w:p>
        </w:tc>
      </w:tr>
      <w:tr w:rsidR="0090345F" w:rsidRPr="00CD413F" w14:paraId="2858C08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AEE0E6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w:t>
            </w:r>
          </w:p>
        </w:tc>
        <w:tc>
          <w:tcPr>
            <w:tcW w:w="2112" w:type="pct"/>
            <w:tcBorders>
              <w:top w:val="nil"/>
              <w:left w:val="nil"/>
              <w:bottom w:val="single" w:sz="4" w:space="0" w:color="auto"/>
              <w:right w:val="single" w:sz="4" w:space="0" w:color="auto"/>
            </w:tcBorders>
            <w:vAlign w:val="center"/>
            <w:hideMark/>
          </w:tcPr>
          <w:p w14:paraId="59ABF4A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եզրաքարերի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
        </w:tc>
        <w:tc>
          <w:tcPr>
            <w:tcW w:w="461" w:type="pct"/>
            <w:tcBorders>
              <w:top w:val="nil"/>
              <w:left w:val="nil"/>
              <w:bottom w:val="single" w:sz="4" w:space="0" w:color="auto"/>
              <w:right w:val="single" w:sz="4" w:space="0" w:color="auto"/>
            </w:tcBorders>
            <w:vAlign w:val="bottom"/>
            <w:hideMark/>
          </w:tcPr>
          <w:p w14:paraId="34D5F6C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F68DB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1.890</w:t>
            </w:r>
          </w:p>
        </w:tc>
        <w:tc>
          <w:tcPr>
            <w:tcW w:w="678" w:type="pct"/>
            <w:tcBorders>
              <w:top w:val="nil"/>
              <w:left w:val="nil"/>
              <w:bottom w:val="single" w:sz="4" w:space="0" w:color="auto"/>
              <w:right w:val="single" w:sz="4" w:space="0" w:color="auto"/>
            </w:tcBorders>
            <w:vAlign w:val="center"/>
            <w:hideMark/>
          </w:tcPr>
          <w:p w14:paraId="44C05C3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18620.00</w:t>
            </w:r>
          </w:p>
        </w:tc>
        <w:tc>
          <w:tcPr>
            <w:tcW w:w="802" w:type="pct"/>
            <w:tcBorders>
              <w:top w:val="nil"/>
              <w:left w:val="nil"/>
              <w:bottom w:val="single" w:sz="4" w:space="0" w:color="auto"/>
              <w:right w:val="single" w:sz="4" w:space="0" w:color="auto"/>
            </w:tcBorders>
            <w:vAlign w:val="center"/>
            <w:hideMark/>
          </w:tcPr>
          <w:p w14:paraId="229E275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35,191.80</w:t>
            </w:r>
          </w:p>
        </w:tc>
      </w:tr>
      <w:tr w:rsidR="0090345F" w:rsidRPr="00CD413F" w14:paraId="55B927E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FDFA9A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15</w:t>
            </w:r>
          </w:p>
        </w:tc>
        <w:tc>
          <w:tcPr>
            <w:tcW w:w="2112" w:type="pct"/>
            <w:tcBorders>
              <w:top w:val="nil"/>
              <w:left w:val="nil"/>
              <w:bottom w:val="single" w:sz="4" w:space="0" w:color="auto"/>
              <w:right w:val="single" w:sz="4" w:space="0" w:color="auto"/>
            </w:tcBorders>
            <w:vAlign w:val="center"/>
            <w:hideMark/>
          </w:tcPr>
          <w:p w14:paraId="727D447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կամրջի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անվահրիչների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proofErr w:type="gram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բեռնաթափում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AB945F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0BD73B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3.780</w:t>
            </w:r>
          </w:p>
        </w:tc>
        <w:tc>
          <w:tcPr>
            <w:tcW w:w="678" w:type="pct"/>
            <w:tcBorders>
              <w:top w:val="nil"/>
              <w:left w:val="nil"/>
              <w:bottom w:val="single" w:sz="4" w:space="0" w:color="auto"/>
              <w:right w:val="single" w:sz="4" w:space="0" w:color="auto"/>
            </w:tcBorders>
            <w:vAlign w:val="center"/>
            <w:hideMark/>
          </w:tcPr>
          <w:p w14:paraId="3F0BFC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9650.00</w:t>
            </w:r>
          </w:p>
        </w:tc>
        <w:tc>
          <w:tcPr>
            <w:tcW w:w="802" w:type="pct"/>
            <w:tcBorders>
              <w:top w:val="nil"/>
              <w:left w:val="nil"/>
              <w:bottom w:val="single" w:sz="4" w:space="0" w:color="auto"/>
              <w:right w:val="single" w:sz="4" w:space="0" w:color="auto"/>
            </w:tcBorders>
            <w:vAlign w:val="center"/>
            <w:hideMark/>
          </w:tcPr>
          <w:p w14:paraId="49EE4AD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36,477.00</w:t>
            </w:r>
          </w:p>
        </w:tc>
      </w:tr>
      <w:tr w:rsidR="0090345F" w:rsidRPr="00CD413F" w14:paraId="17BC88C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B3D1CB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16</w:t>
            </w:r>
          </w:p>
        </w:tc>
        <w:tc>
          <w:tcPr>
            <w:tcW w:w="2112" w:type="pct"/>
            <w:tcBorders>
              <w:top w:val="nil"/>
              <w:left w:val="nil"/>
              <w:bottom w:val="single" w:sz="4" w:space="0" w:color="auto"/>
              <w:right w:val="single" w:sz="4" w:space="0" w:color="auto"/>
            </w:tcBorders>
            <w:vAlign w:val="center"/>
            <w:hideMark/>
          </w:tcPr>
          <w:p w14:paraId="32846B9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Կմ</w:t>
            </w:r>
            <w:proofErr w:type="spellEnd"/>
            <w:r w:rsidRPr="00CD413F">
              <w:rPr>
                <w:rFonts w:ascii="Arial Armenian" w:hAnsi="Arial Armenian" w:cs="Arial"/>
                <w:sz w:val="18"/>
                <w:szCs w:val="18"/>
              </w:rPr>
              <w:t xml:space="preserve"> 0+ 263,825--0+284,825 </w:t>
            </w:r>
            <w:proofErr w:type="spellStart"/>
            <w:r w:rsidRPr="00CD413F">
              <w:rPr>
                <w:rFonts w:ascii="Sylfaen" w:hAnsi="Sylfaen" w:cs="Sylfaen"/>
                <w:sz w:val="18"/>
                <w:szCs w:val="18"/>
              </w:rPr>
              <w:t>տեղամասում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ï»Õ³÷áË</w:t>
            </w:r>
            <w:r w:rsidRPr="00CD413F">
              <w:rPr>
                <w:rFonts w:ascii="Sylfaen" w:hAnsi="Sylfaen" w:cs="Sylfaen"/>
                <w:sz w:val="18"/>
                <w:szCs w:val="18"/>
              </w:rPr>
              <w:t>ելով</w:t>
            </w:r>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10</w:t>
            </w:r>
            <w:r w:rsidRPr="00CD413F">
              <w:rPr>
                <w:rFonts w:ascii="Arial Armenian" w:hAnsi="Arial Armenian" w:cs="Arial Armenian"/>
                <w:sz w:val="18"/>
                <w:szCs w:val="18"/>
              </w:rPr>
              <w:t>Ù</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D20F73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4B8037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610.000</w:t>
            </w:r>
          </w:p>
        </w:tc>
        <w:tc>
          <w:tcPr>
            <w:tcW w:w="678" w:type="pct"/>
            <w:tcBorders>
              <w:top w:val="nil"/>
              <w:left w:val="nil"/>
              <w:bottom w:val="single" w:sz="4" w:space="0" w:color="auto"/>
              <w:right w:val="single" w:sz="4" w:space="0" w:color="auto"/>
            </w:tcBorders>
            <w:vAlign w:val="center"/>
            <w:hideMark/>
          </w:tcPr>
          <w:p w14:paraId="726AD9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206.00</w:t>
            </w:r>
          </w:p>
        </w:tc>
        <w:tc>
          <w:tcPr>
            <w:tcW w:w="802" w:type="pct"/>
            <w:tcBorders>
              <w:top w:val="nil"/>
              <w:left w:val="nil"/>
              <w:bottom w:val="single" w:sz="4" w:space="0" w:color="auto"/>
              <w:right w:val="single" w:sz="4" w:space="0" w:color="auto"/>
            </w:tcBorders>
            <w:vAlign w:val="center"/>
            <w:hideMark/>
          </w:tcPr>
          <w:p w14:paraId="083296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125,660.00</w:t>
            </w:r>
          </w:p>
        </w:tc>
      </w:tr>
      <w:tr w:rsidR="0090345F" w:rsidRPr="00CD413F" w14:paraId="67A5D4B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6D8D3E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17</w:t>
            </w:r>
          </w:p>
        </w:tc>
        <w:tc>
          <w:tcPr>
            <w:tcW w:w="2112" w:type="pct"/>
            <w:tcBorders>
              <w:top w:val="nil"/>
              <w:left w:val="nil"/>
              <w:bottom w:val="single" w:sz="4" w:space="0" w:color="auto"/>
              <w:right w:val="single" w:sz="4" w:space="0" w:color="auto"/>
            </w:tcBorders>
            <w:vAlign w:val="center"/>
            <w:hideMark/>
          </w:tcPr>
          <w:p w14:paraId="3745031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0.4Ù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ինքնաթափերի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6D93F3C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FFBE72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610.000</w:t>
            </w:r>
          </w:p>
        </w:tc>
        <w:tc>
          <w:tcPr>
            <w:tcW w:w="678" w:type="pct"/>
            <w:tcBorders>
              <w:top w:val="nil"/>
              <w:left w:val="nil"/>
              <w:bottom w:val="single" w:sz="4" w:space="0" w:color="auto"/>
              <w:right w:val="single" w:sz="4" w:space="0" w:color="auto"/>
            </w:tcBorders>
            <w:vAlign w:val="center"/>
            <w:hideMark/>
          </w:tcPr>
          <w:p w14:paraId="5DDF45C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59853DE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658,190.00</w:t>
            </w:r>
          </w:p>
        </w:tc>
      </w:tr>
      <w:tr w:rsidR="0090345F" w:rsidRPr="00CD413F" w14:paraId="30B7754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FDE309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18</w:t>
            </w:r>
          </w:p>
        </w:tc>
        <w:tc>
          <w:tcPr>
            <w:tcW w:w="2112" w:type="pct"/>
            <w:tcBorders>
              <w:top w:val="nil"/>
              <w:left w:val="nil"/>
              <w:bottom w:val="single" w:sz="4" w:space="0" w:color="auto"/>
              <w:right w:val="single" w:sz="4" w:space="0" w:color="auto"/>
            </w:tcBorders>
            <w:vAlign w:val="center"/>
            <w:hideMark/>
          </w:tcPr>
          <w:p w14:paraId="69FC09D1"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51190C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DEB49A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1189.500</w:t>
            </w:r>
          </w:p>
        </w:tc>
        <w:tc>
          <w:tcPr>
            <w:tcW w:w="678" w:type="pct"/>
            <w:tcBorders>
              <w:top w:val="nil"/>
              <w:left w:val="nil"/>
              <w:bottom w:val="single" w:sz="4" w:space="0" w:color="auto"/>
              <w:right w:val="single" w:sz="4" w:space="0" w:color="auto"/>
            </w:tcBorders>
            <w:vAlign w:val="center"/>
            <w:hideMark/>
          </w:tcPr>
          <w:p w14:paraId="16756A1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3173560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4,065,711.00</w:t>
            </w:r>
          </w:p>
        </w:tc>
      </w:tr>
      <w:tr w:rsidR="0090345F" w:rsidRPr="00CD413F" w14:paraId="552BCE2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91AE38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19</w:t>
            </w:r>
          </w:p>
        </w:tc>
        <w:tc>
          <w:tcPr>
            <w:tcW w:w="2112" w:type="pct"/>
            <w:tcBorders>
              <w:top w:val="nil"/>
              <w:left w:val="nil"/>
              <w:bottom w:val="single" w:sz="4" w:space="0" w:color="auto"/>
              <w:right w:val="single" w:sz="4" w:space="0" w:color="auto"/>
            </w:tcBorders>
            <w:vAlign w:val="center"/>
            <w:hideMark/>
          </w:tcPr>
          <w:p w14:paraId="6796CD56"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սկզբնամասում</w:t>
            </w:r>
            <w:proofErr w:type="spellEnd"/>
            <w:proofErr w:type="gram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վերջամասում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ուժեղացման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տեղամասերի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մերկացման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նպատակով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0.4Ù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գրունտը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կուտակելով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եզրին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հակադարձ</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p>
        </w:tc>
        <w:tc>
          <w:tcPr>
            <w:tcW w:w="461" w:type="pct"/>
            <w:tcBorders>
              <w:top w:val="nil"/>
              <w:left w:val="nil"/>
              <w:bottom w:val="single" w:sz="4" w:space="0" w:color="auto"/>
              <w:right w:val="single" w:sz="4" w:space="0" w:color="auto"/>
            </w:tcBorders>
            <w:vAlign w:val="bottom"/>
            <w:hideMark/>
          </w:tcPr>
          <w:p w14:paraId="1F5057A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83F5B5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658.000</w:t>
            </w:r>
          </w:p>
        </w:tc>
        <w:tc>
          <w:tcPr>
            <w:tcW w:w="678" w:type="pct"/>
            <w:tcBorders>
              <w:top w:val="nil"/>
              <w:left w:val="nil"/>
              <w:bottom w:val="single" w:sz="4" w:space="0" w:color="auto"/>
              <w:right w:val="single" w:sz="4" w:space="0" w:color="auto"/>
            </w:tcBorders>
            <w:vAlign w:val="center"/>
            <w:hideMark/>
          </w:tcPr>
          <w:p w14:paraId="61A0D3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835.00</w:t>
            </w:r>
          </w:p>
        </w:tc>
        <w:tc>
          <w:tcPr>
            <w:tcW w:w="802" w:type="pct"/>
            <w:tcBorders>
              <w:top w:val="nil"/>
              <w:left w:val="nil"/>
              <w:bottom w:val="single" w:sz="4" w:space="0" w:color="auto"/>
              <w:right w:val="single" w:sz="4" w:space="0" w:color="auto"/>
            </w:tcBorders>
            <w:vAlign w:val="center"/>
            <w:hideMark/>
          </w:tcPr>
          <w:p w14:paraId="71DA0CD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549,430.00</w:t>
            </w:r>
          </w:p>
        </w:tc>
      </w:tr>
      <w:tr w:rsidR="0090345F" w:rsidRPr="00CD413F" w14:paraId="6E21F1D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C90889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20</w:t>
            </w:r>
          </w:p>
        </w:tc>
        <w:tc>
          <w:tcPr>
            <w:tcW w:w="2112" w:type="pct"/>
            <w:tcBorders>
              <w:top w:val="nil"/>
              <w:left w:val="nil"/>
              <w:bottom w:val="single" w:sz="4" w:space="0" w:color="auto"/>
              <w:right w:val="single" w:sz="4" w:space="0" w:color="auto"/>
            </w:tcBorders>
            <w:vAlign w:val="center"/>
            <w:hideMark/>
          </w:tcPr>
          <w:p w14:paraId="1FD5855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Նույնը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գրունտը</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մշակել</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առանց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տեղափոխման</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D6A1F9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B49F54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32.000</w:t>
            </w:r>
          </w:p>
        </w:tc>
        <w:tc>
          <w:tcPr>
            <w:tcW w:w="678" w:type="pct"/>
            <w:tcBorders>
              <w:top w:val="nil"/>
              <w:left w:val="nil"/>
              <w:bottom w:val="single" w:sz="4" w:space="0" w:color="auto"/>
              <w:right w:val="single" w:sz="4" w:space="0" w:color="auto"/>
            </w:tcBorders>
            <w:vAlign w:val="center"/>
            <w:hideMark/>
          </w:tcPr>
          <w:p w14:paraId="6F52E14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59996E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111,840.00</w:t>
            </w:r>
          </w:p>
        </w:tc>
      </w:tr>
      <w:tr w:rsidR="0090345F" w:rsidRPr="00CD413F" w14:paraId="2004837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7471AB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21</w:t>
            </w:r>
          </w:p>
        </w:tc>
        <w:tc>
          <w:tcPr>
            <w:tcW w:w="2112" w:type="pct"/>
            <w:tcBorders>
              <w:top w:val="nil"/>
              <w:left w:val="nil"/>
              <w:bottom w:val="single" w:sz="4" w:space="0" w:color="auto"/>
              <w:right w:val="single" w:sz="4" w:space="0" w:color="auto"/>
            </w:tcBorders>
            <w:vAlign w:val="center"/>
            <w:hideMark/>
          </w:tcPr>
          <w:p w14:paraId="6DD7FFF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Նույնը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0.4Ù</w:t>
            </w:r>
            <w:r w:rsidRPr="00CD413F">
              <w:rPr>
                <w:rFonts w:ascii="Arial Armenian" w:hAnsi="Arial Armenian" w:cs="Arial"/>
                <w:sz w:val="18"/>
                <w:szCs w:val="18"/>
                <w:vertAlign w:val="superscript"/>
              </w:rPr>
              <w:t>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ինքնաթափերի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1284B19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79E44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152.000</w:t>
            </w:r>
          </w:p>
        </w:tc>
        <w:tc>
          <w:tcPr>
            <w:tcW w:w="678" w:type="pct"/>
            <w:tcBorders>
              <w:top w:val="nil"/>
              <w:left w:val="nil"/>
              <w:bottom w:val="single" w:sz="4" w:space="0" w:color="auto"/>
              <w:right w:val="single" w:sz="4" w:space="0" w:color="auto"/>
            </w:tcBorders>
            <w:vAlign w:val="center"/>
            <w:hideMark/>
          </w:tcPr>
          <w:p w14:paraId="5DB1F22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0EA30BB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164,008.00</w:t>
            </w:r>
          </w:p>
        </w:tc>
      </w:tr>
      <w:tr w:rsidR="0090345F" w:rsidRPr="00CD413F" w14:paraId="5E5D92E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834DB0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22</w:t>
            </w:r>
          </w:p>
        </w:tc>
        <w:tc>
          <w:tcPr>
            <w:tcW w:w="2112" w:type="pct"/>
            <w:tcBorders>
              <w:top w:val="nil"/>
              <w:left w:val="nil"/>
              <w:bottom w:val="single" w:sz="4" w:space="0" w:color="auto"/>
              <w:right w:val="single" w:sz="4" w:space="0" w:color="auto"/>
            </w:tcBorders>
            <w:vAlign w:val="center"/>
            <w:hideMark/>
          </w:tcPr>
          <w:p w14:paraId="4EC3711C"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AD729A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B657D0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296.400</w:t>
            </w:r>
          </w:p>
        </w:tc>
        <w:tc>
          <w:tcPr>
            <w:tcW w:w="678" w:type="pct"/>
            <w:tcBorders>
              <w:top w:val="nil"/>
              <w:left w:val="nil"/>
              <w:bottom w:val="single" w:sz="4" w:space="0" w:color="auto"/>
              <w:right w:val="single" w:sz="4" w:space="0" w:color="auto"/>
            </w:tcBorders>
            <w:vAlign w:val="center"/>
            <w:hideMark/>
          </w:tcPr>
          <w:p w14:paraId="2F7B3AF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25919DC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1,013,095.20</w:t>
            </w:r>
          </w:p>
        </w:tc>
      </w:tr>
      <w:tr w:rsidR="0090345F" w:rsidRPr="00CD413F" w14:paraId="3C73640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6DABFE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23</w:t>
            </w:r>
          </w:p>
        </w:tc>
        <w:tc>
          <w:tcPr>
            <w:tcW w:w="2112" w:type="pct"/>
            <w:tcBorders>
              <w:top w:val="nil"/>
              <w:left w:val="nil"/>
              <w:bottom w:val="single" w:sz="4" w:space="0" w:color="auto"/>
              <w:right w:val="single" w:sz="4" w:space="0" w:color="auto"/>
            </w:tcBorders>
            <w:vAlign w:val="center"/>
            <w:hideMark/>
          </w:tcPr>
          <w:p w14:paraId="5100DC0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Հավաքովի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խորանարդների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
        </w:tc>
        <w:tc>
          <w:tcPr>
            <w:tcW w:w="461" w:type="pct"/>
            <w:tcBorders>
              <w:top w:val="nil"/>
              <w:left w:val="nil"/>
              <w:bottom w:val="single" w:sz="4" w:space="0" w:color="auto"/>
              <w:right w:val="single" w:sz="4" w:space="0" w:color="auto"/>
            </w:tcBorders>
            <w:vAlign w:val="bottom"/>
            <w:hideMark/>
          </w:tcPr>
          <w:p w14:paraId="2905F3F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46C915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54.000</w:t>
            </w:r>
          </w:p>
        </w:tc>
        <w:tc>
          <w:tcPr>
            <w:tcW w:w="678" w:type="pct"/>
            <w:tcBorders>
              <w:top w:val="nil"/>
              <w:left w:val="nil"/>
              <w:bottom w:val="single" w:sz="4" w:space="0" w:color="auto"/>
              <w:right w:val="single" w:sz="4" w:space="0" w:color="auto"/>
            </w:tcBorders>
            <w:vAlign w:val="center"/>
            <w:hideMark/>
          </w:tcPr>
          <w:p w14:paraId="341064D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18812.00</w:t>
            </w:r>
          </w:p>
        </w:tc>
        <w:tc>
          <w:tcPr>
            <w:tcW w:w="802" w:type="pct"/>
            <w:tcBorders>
              <w:top w:val="nil"/>
              <w:left w:val="nil"/>
              <w:bottom w:val="single" w:sz="4" w:space="0" w:color="auto"/>
              <w:right w:val="single" w:sz="4" w:space="0" w:color="auto"/>
            </w:tcBorders>
            <w:vAlign w:val="center"/>
            <w:hideMark/>
          </w:tcPr>
          <w:p w14:paraId="73F9425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1,015,848.00</w:t>
            </w:r>
          </w:p>
        </w:tc>
      </w:tr>
      <w:tr w:rsidR="0090345F" w:rsidRPr="00CD413F" w14:paraId="51C06FC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1D0C7E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24</w:t>
            </w:r>
          </w:p>
        </w:tc>
        <w:tc>
          <w:tcPr>
            <w:tcW w:w="2112" w:type="pct"/>
            <w:tcBorders>
              <w:top w:val="nil"/>
              <w:left w:val="nil"/>
              <w:bottom w:val="single" w:sz="4" w:space="0" w:color="auto"/>
              <w:right w:val="single" w:sz="4" w:space="0" w:color="auto"/>
            </w:tcBorders>
            <w:vAlign w:val="center"/>
            <w:hideMark/>
          </w:tcPr>
          <w:p w14:paraId="319158E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խորանարդների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ավտոտրանսպորտի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proofErr w:type="gram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բեռնաթափում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00BB4E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C2739B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135.000</w:t>
            </w:r>
          </w:p>
        </w:tc>
        <w:tc>
          <w:tcPr>
            <w:tcW w:w="678" w:type="pct"/>
            <w:tcBorders>
              <w:top w:val="nil"/>
              <w:left w:val="nil"/>
              <w:bottom w:val="single" w:sz="4" w:space="0" w:color="auto"/>
              <w:right w:val="single" w:sz="4" w:space="0" w:color="auto"/>
            </w:tcBorders>
            <w:vAlign w:val="center"/>
            <w:hideMark/>
          </w:tcPr>
          <w:p w14:paraId="17DCEAE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9650.00</w:t>
            </w:r>
          </w:p>
        </w:tc>
        <w:tc>
          <w:tcPr>
            <w:tcW w:w="802" w:type="pct"/>
            <w:tcBorders>
              <w:top w:val="nil"/>
              <w:left w:val="nil"/>
              <w:bottom w:val="single" w:sz="4" w:space="0" w:color="auto"/>
              <w:right w:val="single" w:sz="4" w:space="0" w:color="auto"/>
            </w:tcBorders>
            <w:vAlign w:val="center"/>
            <w:hideMark/>
          </w:tcPr>
          <w:p w14:paraId="112BA0B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1,302,750.00</w:t>
            </w:r>
          </w:p>
        </w:tc>
      </w:tr>
      <w:tr w:rsidR="0090345F" w:rsidRPr="00CD413F" w14:paraId="60EC8B1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E8E12F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25</w:t>
            </w:r>
          </w:p>
        </w:tc>
        <w:tc>
          <w:tcPr>
            <w:tcW w:w="2112" w:type="pct"/>
            <w:tcBorders>
              <w:top w:val="nil"/>
              <w:left w:val="nil"/>
              <w:bottom w:val="single" w:sz="4" w:space="0" w:color="auto"/>
              <w:right w:val="single" w:sz="4" w:space="0" w:color="auto"/>
            </w:tcBorders>
            <w:vAlign w:val="center"/>
            <w:hideMark/>
          </w:tcPr>
          <w:p w14:paraId="0B7990F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երկու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կողմերից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պարապետային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p>
        </w:tc>
        <w:tc>
          <w:tcPr>
            <w:tcW w:w="461" w:type="pct"/>
            <w:tcBorders>
              <w:top w:val="nil"/>
              <w:left w:val="nil"/>
              <w:bottom w:val="single" w:sz="4" w:space="0" w:color="auto"/>
              <w:right w:val="single" w:sz="4" w:space="0" w:color="auto"/>
            </w:tcBorders>
            <w:vAlign w:val="bottom"/>
            <w:hideMark/>
          </w:tcPr>
          <w:p w14:paraId="51BB901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39401A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34.200</w:t>
            </w:r>
          </w:p>
        </w:tc>
        <w:tc>
          <w:tcPr>
            <w:tcW w:w="678" w:type="pct"/>
            <w:tcBorders>
              <w:top w:val="nil"/>
              <w:left w:val="nil"/>
              <w:bottom w:val="single" w:sz="4" w:space="0" w:color="auto"/>
              <w:right w:val="single" w:sz="4" w:space="0" w:color="auto"/>
            </w:tcBorders>
            <w:vAlign w:val="center"/>
            <w:hideMark/>
          </w:tcPr>
          <w:p w14:paraId="00100CB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3559.00</w:t>
            </w:r>
          </w:p>
        </w:tc>
        <w:tc>
          <w:tcPr>
            <w:tcW w:w="802" w:type="pct"/>
            <w:tcBorders>
              <w:top w:val="nil"/>
              <w:left w:val="nil"/>
              <w:bottom w:val="single" w:sz="4" w:space="0" w:color="auto"/>
              <w:right w:val="single" w:sz="4" w:space="0" w:color="auto"/>
            </w:tcBorders>
            <w:vAlign w:val="center"/>
            <w:hideMark/>
          </w:tcPr>
          <w:p w14:paraId="02C52A1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121,717.80</w:t>
            </w:r>
          </w:p>
        </w:tc>
      </w:tr>
      <w:tr w:rsidR="0090345F" w:rsidRPr="00CD413F" w14:paraId="3A0FF6A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DA218C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26</w:t>
            </w:r>
          </w:p>
        </w:tc>
        <w:tc>
          <w:tcPr>
            <w:tcW w:w="2112" w:type="pct"/>
            <w:tcBorders>
              <w:top w:val="nil"/>
              <w:left w:val="nil"/>
              <w:bottom w:val="single" w:sz="4" w:space="0" w:color="auto"/>
              <w:right w:val="single" w:sz="4" w:space="0" w:color="auto"/>
            </w:tcBorders>
            <w:vAlign w:val="center"/>
            <w:hideMark/>
          </w:tcPr>
          <w:p w14:paraId="7E9E070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Քադված</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proofErr w:type="gramEnd"/>
            <w:r w:rsidRPr="00CD413F">
              <w:rPr>
                <w:rFonts w:ascii="Arial Armenian" w:hAnsi="Arial Armenian" w:cs="Arial"/>
                <w:sz w:val="18"/>
                <w:szCs w:val="18"/>
              </w:rPr>
              <w:t xml:space="preserve">  0.4Ù</w:t>
            </w:r>
            <w:r w:rsidRPr="00CD413F">
              <w:rPr>
                <w:rFonts w:ascii="Arial Armenian" w:hAnsi="Arial Armenian" w:cs="Arial"/>
                <w:sz w:val="18"/>
                <w:szCs w:val="18"/>
                <w:vertAlign w:val="superscript"/>
              </w:rPr>
              <w:t>3</w:t>
            </w:r>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ինքնաթափերի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0F8064F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BAD63D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34.200</w:t>
            </w:r>
          </w:p>
        </w:tc>
        <w:tc>
          <w:tcPr>
            <w:tcW w:w="678" w:type="pct"/>
            <w:tcBorders>
              <w:top w:val="nil"/>
              <w:left w:val="nil"/>
              <w:bottom w:val="single" w:sz="4" w:space="0" w:color="auto"/>
              <w:right w:val="single" w:sz="4" w:space="0" w:color="auto"/>
            </w:tcBorders>
            <w:vAlign w:val="center"/>
            <w:hideMark/>
          </w:tcPr>
          <w:p w14:paraId="55DB22D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52D46AB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36,901.80</w:t>
            </w:r>
          </w:p>
        </w:tc>
      </w:tr>
      <w:tr w:rsidR="0090345F" w:rsidRPr="00CD413F" w14:paraId="6C974EA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17659A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27</w:t>
            </w:r>
          </w:p>
        </w:tc>
        <w:tc>
          <w:tcPr>
            <w:tcW w:w="2112" w:type="pct"/>
            <w:tcBorders>
              <w:top w:val="nil"/>
              <w:left w:val="nil"/>
              <w:bottom w:val="single" w:sz="4" w:space="0" w:color="auto"/>
              <w:right w:val="single" w:sz="4" w:space="0" w:color="auto"/>
            </w:tcBorders>
            <w:vAlign w:val="center"/>
            <w:hideMark/>
          </w:tcPr>
          <w:p w14:paraId="0459641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Քանդված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461575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5616D8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68.400</w:t>
            </w:r>
          </w:p>
        </w:tc>
        <w:tc>
          <w:tcPr>
            <w:tcW w:w="678" w:type="pct"/>
            <w:tcBorders>
              <w:top w:val="nil"/>
              <w:left w:val="nil"/>
              <w:bottom w:val="single" w:sz="4" w:space="0" w:color="auto"/>
              <w:right w:val="single" w:sz="4" w:space="0" w:color="auto"/>
            </w:tcBorders>
            <w:vAlign w:val="center"/>
            <w:hideMark/>
          </w:tcPr>
          <w:p w14:paraId="15B430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3CB7A73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233,791.20</w:t>
            </w:r>
          </w:p>
        </w:tc>
      </w:tr>
      <w:tr w:rsidR="0090345F" w:rsidRPr="00CD413F" w14:paraId="73AF692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3B092A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28</w:t>
            </w:r>
          </w:p>
        </w:tc>
        <w:tc>
          <w:tcPr>
            <w:tcW w:w="2112" w:type="pct"/>
            <w:tcBorders>
              <w:top w:val="nil"/>
              <w:left w:val="nil"/>
              <w:bottom w:val="single" w:sz="4" w:space="0" w:color="auto"/>
              <w:right w:val="single" w:sz="4" w:space="0" w:color="auto"/>
            </w:tcBorders>
            <w:vAlign w:val="center"/>
            <w:hideMark/>
          </w:tcPr>
          <w:p w14:paraId="27F665B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Քանդված</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2A9B41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36DB0B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9.000</w:t>
            </w:r>
          </w:p>
        </w:tc>
        <w:tc>
          <w:tcPr>
            <w:tcW w:w="678" w:type="pct"/>
            <w:tcBorders>
              <w:top w:val="nil"/>
              <w:left w:val="nil"/>
              <w:bottom w:val="single" w:sz="4" w:space="0" w:color="auto"/>
              <w:right w:val="single" w:sz="4" w:space="0" w:color="auto"/>
            </w:tcBorders>
            <w:vAlign w:val="center"/>
            <w:hideMark/>
          </w:tcPr>
          <w:p w14:paraId="122038D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79314EF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5,202.00</w:t>
            </w:r>
          </w:p>
        </w:tc>
      </w:tr>
      <w:tr w:rsidR="0090345F" w:rsidRPr="00CD413F" w14:paraId="7691319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B617D6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29</w:t>
            </w:r>
          </w:p>
        </w:tc>
        <w:tc>
          <w:tcPr>
            <w:tcW w:w="2112" w:type="pct"/>
            <w:tcBorders>
              <w:top w:val="nil"/>
              <w:left w:val="nil"/>
              <w:bottom w:val="single" w:sz="4" w:space="0" w:color="auto"/>
              <w:right w:val="single" w:sz="4" w:space="0" w:color="auto"/>
            </w:tcBorders>
            <w:vAlign w:val="center"/>
            <w:hideMark/>
          </w:tcPr>
          <w:p w14:paraId="56145425"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4ED021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375B60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9.000</w:t>
            </w:r>
          </w:p>
        </w:tc>
        <w:tc>
          <w:tcPr>
            <w:tcW w:w="678" w:type="pct"/>
            <w:tcBorders>
              <w:top w:val="nil"/>
              <w:left w:val="nil"/>
              <w:bottom w:val="single" w:sz="4" w:space="0" w:color="auto"/>
              <w:right w:val="single" w:sz="4" w:space="0" w:color="auto"/>
            </w:tcBorders>
            <w:vAlign w:val="center"/>
            <w:hideMark/>
          </w:tcPr>
          <w:p w14:paraId="05D4C8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4F11BD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30,762.00</w:t>
            </w:r>
          </w:p>
        </w:tc>
      </w:tr>
      <w:tr w:rsidR="0090345F" w:rsidRPr="00CD413F" w14:paraId="09ABF39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B294EB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30</w:t>
            </w:r>
          </w:p>
        </w:tc>
        <w:tc>
          <w:tcPr>
            <w:tcW w:w="2112" w:type="pct"/>
            <w:tcBorders>
              <w:top w:val="nil"/>
              <w:left w:val="nil"/>
              <w:bottom w:val="single" w:sz="4" w:space="0" w:color="auto"/>
              <w:right w:val="single" w:sz="4" w:space="0" w:color="auto"/>
            </w:tcBorders>
            <w:vAlign w:val="center"/>
            <w:hideMark/>
          </w:tcPr>
          <w:p w14:paraId="3ABCC37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գոյություն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r w:rsidRPr="00CD413F">
              <w:rPr>
                <w:rFonts w:ascii="Sylfaen" w:hAnsi="Sylfaen" w:cs="Sylfaen"/>
                <w:sz w:val="18"/>
                <w:szCs w:val="18"/>
              </w:rPr>
              <w:t>ա</w:t>
            </w:r>
            <w:r w:rsidRPr="00CD413F">
              <w:rPr>
                <w:rFonts w:ascii="Arial Armenian" w:hAnsi="Arial Armenian" w:cs="Arial"/>
                <w:sz w:val="18"/>
                <w:szCs w:val="18"/>
              </w:rPr>
              <w:t>/</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միասին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6A3FDB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C49C3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31.500</w:t>
            </w:r>
          </w:p>
        </w:tc>
        <w:tc>
          <w:tcPr>
            <w:tcW w:w="678" w:type="pct"/>
            <w:tcBorders>
              <w:top w:val="nil"/>
              <w:left w:val="nil"/>
              <w:bottom w:val="single" w:sz="4" w:space="0" w:color="auto"/>
              <w:right w:val="single" w:sz="4" w:space="0" w:color="auto"/>
            </w:tcBorders>
            <w:vAlign w:val="center"/>
            <w:hideMark/>
          </w:tcPr>
          <w:p w14:paraId="04E4AE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54061DA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422,982.00</w:t>
            </w:r>
          </w:p>
        </w:tc>
      </w:tr>
      <w:tr w:rsidR="0090345F" w:rsidRPr="00CD413F" w14:paraId="5F21C86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4ABFD7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31</w:t>
            </w:r>
          </w:p>
        </w:tc>
        <w:tc>
          <w:tcPr>
            <w:tcW w:w="2112" w:type="pct"/>
            <w:tcBorders>
              <w:top w:val="nil"/>
              <w:left w:val="nil"/>
              <w:bottom w:val="single" w:sz="4" w:space="0" w:color="auto"/>
              <w:right w:val="single" w:sz="4" w:space="0" w:color="auto"/>
            </w:tcBorders>
            <w:vAlign w:val="center"/>
            <w:hideMark/>
          </w:tcPr>
          <w:p w14:paraId="75274E0A"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FE9BBF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4DD912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63.000</w:t>
            </w:r>
          </w:p>
        </w:tc>
        <w:tc>
          <w:tcPr>
            <w:tcW w:w="678" w:type="pct"/>
            <w:tcBorders>
              <w:top w:val="nil"/>
              <w:left w:val="nil"/>
              <w:bottom w:val="single" w:sz="4" w:space="0" w:color="auto"/>
              <w:right w:val="single" w:sz="4" w:space="0" w:color="auto"/>
            </w:tcBorders>
            <w:vAlign w:val="center"/>
            <w:hideMark/>
          </w:tcPr>
          <w:p w14:paraId="03177B7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36E7367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36,414.00</w:t>
            </w:r>
          </w:p>
        </w:tc>
      </w:tr>
      <w:tr w:rsidR="0090345F" w:rsidRPr="00CD413F" w14:paraId="122054B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E11FF5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32</w:t>
            </w:r>
          </w:p>
        </w:tc>
        <w:tc>
          <w:tcPr>
            <w:tcW w:w="2112" w:type="pct"/>
            <w:tcBorders>
              <w:top w:val="nil"/>
              <w:left w:val="nil"/>
              <w:bottom w:val="single" w:sz="4" w:space="0" w:color="auto"/>
              <w:right w:val="single" w:sz="4" w:space="0" w:color="auto"/>
            </w:tcBorders>
            <w:vAlign w:val="center"/>
            <w:hideMark/>
          </w:tcPr>
          <w:p w14:paraId="037DAA57"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6FC772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E73680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63.000</w:t>
            </w:r>
          </w:p>
        </w:tc>
        <w:tc>
          <w:tcPr>
            <w:tcW w:w="678" w:type="pct"/>
            <w:tcBorders>
              <w:top w:val="nil"/>
              <w:left w:val="nil"/>
              <w:bottom w:val="single" w:sz="4" w:space="0" w:color="auto"/>
              <w:right w:val="single" w:sz="4" w:space="0" w:color="auto"/>
            </w:tcBorders>
            <w:vAlign w:val="center"/>
            <w:hideMark/>
          </w:tcPr>
          <w:p w14:paraId="4C69FCF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1919E98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215,334.00</w:t>
            </w:r>
          </w:p>
        </w:tc>
      </w:tr>
      <w:tr w:rsidR="0090345F" w:rsidRPr="00CD413F" w14:paraId="44F327A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D5F535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33</w:t>
            </w:r>
          </w:p>
        </w:tc>
        <w:tc>
          <w:tcPr>
            <w:tcW w:w="2112" w:type="pct"/>
            <w:tcBorders>
              <w:top w:val="nil"/>
              <w:left w:val="nil"/>
              <w:bottom w:val="single" w:sz="4" w:space="0" w:color="auto"/>
              <w:right w:val="single" w:sz="4" w:space="0" w:color="auto"/>
            </w:tcBorders>
            <w:vAlign w:val="center"/>
            <w:hideMark/>
          </w:tcPr>
          <w:p w14:paraId="4D0DF0E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Խալխված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տեղամասերի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պնևմատիկ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AE07B5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00E921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1.500</w:t>
            </w:r>
          </w:p>
        </w:tc>
        <w:tc>
          <w:tcPr>
            <w:tcW w:w="678" w:type="pct"/>
            <w:tcBorders>
              <w:top w:val="nil"/>
              <w:left w:val="nil"/>
              <w:bottom w:val="single" w:sz="4" w:space="0" w:color="auto"/>
              <w:right w:val="single" w:sz="4" w:space="0" w:color="auto"/>
            </w:tcBorders>
            <w:vAlign w:val="center"/>
            <w:hideMark/>
          </w:tcPr>
          <w:p w14:paraId="0AC7996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13428.00</w:t>
            </w:r>
          </w:p>
        </w:tc>
        <w:tc>
          <w:tcPr>
            <w:tcW w:w="802" w:type="pct"/>
            <w:tcBorders>
              <w:top w:val="nil"/>
              <w:left w:val="nil"/>
              <w:bottom w:val="single" w:sz="4" w:space="0" w:color="auto"/>
              <w:right w:val="single" w:sz="4" w:space="0" w:color="auto"/>
            </w:tcBorders>
            <w:vAlign w:val="center"/>
            <w:hideMark/>
          </w:tcPr>
          <w:p w14:paraId="2655CF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20,142.00</w:t>
            </w:r>
          </w:p>
        </w:tc>
      </w:tr>
      <w:tr w:rsidR="0090345F" w:rsidRPr="00CD413F" w14:paraId="4B8A4E7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F44078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34</w:t>
            </w:r>
          </w:p>
        </w:tc>
        <w:tc>
          <w:tcPr>
            <w:tcW w:w="2112" w:type="pct"/>
            <w:tcBorders>
              <w:top w:val="nil"/>
              <w:left w:val="nil"/>
              <w:bottom w:val="single" w:sz="4" w:space="0" w:color="auto"/>
              <w:right w:val="single" w:sz="4" w:space="0" w:color="auto"/>
            </w:tcBorders>
            <w:vAlign w:val="center"/>
            <w:hideMark/>
          </w:tcPr>
          <w:p w14:paraId="2FE23C8F"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53A045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DC5D8B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w:t>
            </w:r>
          </w:p>
        </w:tc>
        <w:tc>
          <w:tcPr>
            <w:tcW w:w="678" w:type="pct"/>
            <w:tcBorders>
              <w:top w:val="nil"/>
              <w:left w:val="nil"/>
              <w:bottom w:val="single" w:sz="4" w:space="0" w:color="auto"/>
              <w:right w:val="single" w:sz="4" w:space="0" w:color="auto"/>
            </w:tcBorders>
            <w:vAlign w:val="center"/>
            <w:hideMark/>
          </w:tcPr>
          <w:p w14:paraId="5A1702F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578.25</w:t>
            </w:r>
          </w:p>
        </w:tc>
        <w:tc>
          <w:tcPr>
            <w:tcW w:w="802" w:type="pct"/>
            <w:tcBorders>
              <w:top w:val="nil"/>
              <w:left w:val="nil"/>
              <w:bottom w:val="single" w:sz="4" w:space="0" w:color="auto"/>
              <w:right w:val="single" w:sz="4" w:space="0" w:color="auto"/>
            </w:tcBorders>
            <w:vAlign w:val="center"/>
            <w:hideMark/>
          </w:tcPr>
          <w:p w14:paraId="3FDAE4D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1,156.50</w:t>
            </w:r>
          </w:p>
        </w:tc>
      </w:tr>
      <w:tr w:rsidR="0090345F" w:rsidRPr="00CD413F" w14:paraId="5BA103F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3F1322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35</w:t>
            </w:r>
          </w:p>
        </w:tc>
        <w:tc>
          <w:tcPr>
            <w:tcW w:w="2112" w:type="pct"/>
            <w:tcBorders>
              <w:top w:val="nil"/>
              <w:left w:val="nil"/>
              <w:bottom w:val="single" w:sz="4" w:space="0" w:color="auto"/>
              <w:right w:val="single" w:sz="4" w:space="0" w:color="auto"/>
            </w:tcBorders>
            <w:vAlign w:val="center"/>
            <w:hideMark/>
          </w:tcPr>
          <w:p w14:paraId="271EC75C"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Շին</w:t>
            </w:r>
            <w:r w:rsidRPr="00CD413F">
              <w:rPr>
                <w:rFonts w:ascii="Arial Armenian" w:hAnsi="Arial Armenian" w:cs="Arial Armenian"/>
                <w:sz w:val="18"/>
                <w:szCs w:val="18"/>
              </w:rPr>
              <w:t>³ÕµÇ</w:t>
            </w:r>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12</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2D2D42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D22FF0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w:t>
            </w:r>
          </w:p>
        </w:tc>
        <w:tc>
          <w:tcPr>
            <w:tcW w:w="678" w:type="pct"/>
            <w:tcBorders>
              <w:top w:val="nil"/>
              <w:left w:val="nil"/>
              <w:bottom w:val="single" w:sz="4" w:space="0" w:color="auto"/>
              <w:right w:val="single" w:sz="4" w:space="0" w:color="auto"/>
            </w:tcBorders>
            <w:vAlign w:val="center"/>
            <w:hideMark/>
          </w:tcPr>
          <w:p w14:paraId="529E248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17EC345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6,836.00</w:t>
            </w:r>
          </w:p>
        </w:tc>
      </w:tr>
      <w:tr w:rsidR="0090345F" w:rsidRPr="00CD413F" w14:paraId="602681A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B22C99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36</w:t>
            </w:r>
          </w:p>
        </w:tc>
        <w:tc>
          <w:tcPr>
            <w:tcW w:w="2112" w:type="pct"/>
            <w:tcBorders>
              <w:top w:val="nil"/>
              <w:left w:val="nil"/>
              <w:bottom w:val="single" w:sz="4" w:space="0" w:color="auto"/>
              <w:right w:val="single" w:sz="4" w:space="0" w:color="auto"/>
            </w:tcBorders>
            <w:vAlign w:val="center"/>
            <w:hideMark/>
          </w:tcPr>
          <w:p w14:paraId="109C870A"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Ե</w:t>
            </w:r>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մաքրված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տեղամասերի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ինչպես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նաև</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ներքին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ջրանցքի</w:t>
            </w:r>
            <w:proofErr w:type="spellEnd"/>
            <w:r w:rsidRPr="00CD413F">
              <w:rPr>
                <w:rFonts w:ascii="Sylfaen" w:hAnsi="Sylfaen" w:cs="Sylfaen"/>
                <w:sz w:val="18"/>
                <w:szCs w:val="18"/>
              </w:rPr>
              <w:t>՝</w:t>
            </w:r>
            <w:r w:rsidRPr="00CD413F">
              <w:rPr>
                <w:rFonts w:ascii="Arial Armenian" w:hAnsi="Arial Armenian" w:cs="Arial"/>
                <w:sz w:val="18"/>
                <w:szCs w:val="18"/>
              </w:rPr>
              <w:t xml:space="preserve"> </w:t>
            </w:r>
            <w:proofErr w:type="spellStart"/>
            <w:r w:rsidRPr="00CD413F">
              <w:rPr>
                <w:rFonts w:ascii="Sylfaen" w:hAnsi="Sylfaen" w:cs="Sylfaen"/>
                <w:sz w:val="18"/>
                <w:szCs w:val="18"/>
              </w:rPr>
              <w:t>կամրջին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հարող</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տեղամասերի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մաքրում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ջրի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ուժեղ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շիթով</w:t>
            </w:r>
            <w:proofErr w:type="spellEnd"/>
          </w:p>
        </w:tc>
        <w:tc>
          <w:tcPr>
            <w:tcW w:w="461" w:type="pct"/>
            <w:tcBorders>
              <w:top w:val="nil"/>
              <w:left w:val="nil"/>
              <w:bottom w:val="single" w:sz="4" w:space="0" w:color="auto"/>
              <w:right w:val="single" w:sz="4" w:space="0" w:color="auto"/>
            </w:tcBorders>
            <w:vAlign w:val="bottom"/>
            <w:hideMark/>
          </w:tcPr>
          <w:p w14:paraId="5FF554A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61BDC2E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544.000</w:t>
            </w:r>
          </w:p>
        </w:tc>
        <w:tc>
          <w:tcPr>
            <w:tcW w:w="678" w:type="pct"/>
            <w:tcBorders>
              <w:top w:val="nil"/>
              <w:left w:val="nil"/>
              <w:bottom w:val="single" w:sz="4" w:space="0" w:color="auto"/>
              <w:right w:val="single" w:sz="4" w:space="0" w:color="auto"/>
            </w:tcBorders>
            <w:vAlign w:val="center"/>
            <w:hideMark/>
          </w:tcPr>
          <w:p w14:paraId="47EB7DF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231.00</w:t>
            </w:r>
          </w:p>
        </w:tc>
        <w:tc>
          <w:tcPr>
            <w:tcW w:w="802" w:type="pct"/>
            <w:tcBorders>
              <w:top w:val="nil"/>
              <w:left w:val="nil"/>
              <w:bottom w:val="single" w:sz="4" w:space="0" w:color="auto"/>
              <w:right w:val="single" w:sz="4" w:space="0" w:color="auto"/>
            </w:tcBorders>
            <w:vAlign w:val="center"/>
            <w:hideMark/>
          </w:tcPr>
          <w:p w14:paraId="304B9F2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125,664.00</w:t>
            </w:r>
          </w:p>
        </w:tc>
      </w:tr>
      <w:tr w:rsidR="0090345F" w:rsidRPr="00CD413F" w14:paraId="45A2FDE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4047AFC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192EC779"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`3.1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32A73B8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54A4A52E" w14:textId="7AD66FF6"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4B61B372" w14:textId="0F923BAA"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7E2DFF2B"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11,512,620.50</w:t>
            </w:r>
          </w:p>
        </w:tc>
      </w:tr>
      <w:tr w:rsidR="00FD7A51" w:rsidRPr="00CD413F" w14:paraId="4184FADF"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18F31BFA"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3.2 </w:t>
            </w:r>
            <w:proofErr w:type="spellStart"/>
            <w:r w:rsidRPr="00CD413F">
              <w:rPr>
                <w:rFonts w:ascii="Sylfaen" w:hAnsi="Sylfaen" w:cs="Sylfaen"/>
                <w:b/>
                <w:bCs/>
                <w:sz w:val="18"/>
                <w:szCs w:val="18"/>
              </w:rPr>
              <w:t>Ուժեղացման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աշխատանքներ</w:t>
            </w:r>
            <w:proofErr w:type="spellEnd"/>
          </w:p>
        </w:tc>
      </w:tr>
      <w:tr w:rsidR="0090345F" w:rsidRPr="00CD413F" w14:paraId="405C943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599079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37</w:t>
            </w:r>
          </w:p>
        </w:tc>
        <w:tc>
          <w:tcPr>
            <w:tcW w:w="2112" w:type="pct"/>
            <w:tcBorders>
              <w:top w:val="nil"/>
              <w:left w:val="nil"/>
              <w:bottom w:val="single" w:sz="4" w:space="0" w:color="auto"/>
              <w:right w:val="single" w:sz="4" w:space="0" w:color="auto"/>
            </w:tcBorders>
            <w:vAlign w:val="center"/>
            <w:hideMark/>
          </w:tcPr>
          <w:p w14:paraId="7AC4153F"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Ե</w:t>
            </w:r>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վերտիկալ</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մակերեսներին</w:t>
            </w:r>
            <w:proofErr w:type="spellEnd"/>
            <w:r w:rsidRPr="00CD413F">
              <w:rPr>
                <w:rFonts w:ascii="Arial Armenian" w:hAnsi="Arial Armenian" w:cs="Arial"/>
                <w:sz w:val="18"/>
                <w:szCs w:val="18"/>
              </w:rPr>
              <w:t xml:space="preserve"> 30 </w:t>
            </w:r>
            <w:proofErr w:type="spellStart"/>
            <w:r w:rsidRPr="00CD413F">
              <w:rPr>
                <w:rFonts w:ascii="Sylfaen" w:hAnsi="Sylfaen" w:cs="Sylfaen"/>
                <w:sz w:val="18"/>
                <w:szCs w:val="18"/>
              </w:rPr>
              <w:t>մմ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տրամագծով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անցքերի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շաղափում</w:t>
            </w:r>
            <w:proofErr w:type="spellEnd"/>
            <w:r w:rsidRPr="00CD413F">
              <w:rPr>
                <w:rFonts w:ascii="Sylfaen" w:hAnsi="Sylfaen" w:cs="Sylfaen"/>
                <w:sz w:val="18"/>
                <w:szCs w:val="18"/>
              </w:rPr>
              <w:t>՝</w:t>
            </w:r>
            <w:r w:rsidRPr="00CD413F">
              <w:rPr>
                <w:rFonts w:ascii="Arial Armenian" w:hAnsi="Arial Armenian" w:cs="Arial"/>
                <w:sz w:val="18"/>
                <w:szCs w:val="18"/>
              </w:rPr>
              <w:t xml:space="preserve"> </w:t>
            </w:r>
            <w:proofErr w:type="spellStart"/>
            <w:r w:rsidRPr="00CD413F">
              <w:rPr>
                <w:rFonts w:ascii="Sylfaen" w:hAnsi="Sylfaen" w:cs="Sylfaen"/>
                <w:sz w:val="18"/>
                <w:szCs w:val="18"/>
              </w:rPr>
              <w:t>ուժեղացման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p>
        </w:tc>
        <w:tc>
          <w:tcPr>
            <w:tcW w:w="461" w:type="pct"/>
            <w:tcBorders>
              <w:top w:val="nil"/>
              <w:left w:val="nil"/>
              <w:bottom w:val="single" w:sz="4" w:space="0" w:color="auto"/>
              <w:right w:val="single" w:sz="4" w:space="0" w:color="auto"/>
            </w:tcBorders>
            <w:vAlign w:val="bottom"/>
            <w:hideMark/>
          </w:tcPr>
          <w:p w14:paraId="4F700E5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18E3149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378.000</w:t>
            </w:r>
          </w:p>
        </w:tc>
        <w:tc>
          <w:tcPr>
            <w:tcW w:w="678" w:type="pct"/>
            <w:tcBorders>
              <w:top w:val="nil"/>
              <w:left w:val="nil"/>
              <w:bottom w:val="single" w:sz="4" w:space="0" w:color="auto"/>
              <w:right w:val="single" w:sz="4" w:space="0" w:color="auto"/>
            </w:tcBorders>
            <w:vAlign w:val="center"/>
            <w:hideMark/>
          </w:tcPr>
          <w:p w14:paraId="5A98ED4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540.00</w:t>
            </w:r>
          </w:p>
        </w:tc>
        <w:tc>
          <w:tcPr>
            <w:tcW w:w="802" w:type="pct"/>
            <w:tcBorders>
              <w:top w:val="nil"/>
              <w:left w:val="nil"/>
              <w:bottom w:val="single" w:sz="4" w:space="0" w:color="auto"/>
              <w:right w:val="single" w:sz="4" w:space="0" w:color="auto"/>
            </w:tcBorders>
            <w:vAlign w:val="center"/>
            <w:hideMark/>
          </w:tcPr>
          <w:p w14:paraId="37D34DC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204,120.00</w:t>
            </w:r>
          </w:p>
        </w:tc>
      </w:tr>
      <w:tr w:rsidR="0090345F" w:rsidRPr="00CD413F" w14:paraId="12422C3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AAF5E5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38</w:t>
            </w:r>
          </w:p>
        </w:tc>
        <w:tc>
          <w:tcPr>
            <w:tcW w:w="2112" w:type="pct"/>
            <w:tcBorders>
              <w:top w:val="nil"/>
              <w:left w:val="nil"/>
              <w:bottom w:val="single" w:sz="4" w:space="0" w:color="auto"/>
              <w:right w:val="single" w:sz="4" w:space="0" w:color="auto"/>
            </w:tcBorders>
            <w:vAlign w:val="center"/>
            <w:hideMark/>
          </w:tcPr>
          <w:p w14:paraId="74C337AC"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Ե</w:t>
            </w:r>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հորիզոնտալ</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մակերեսներին</w:t>
            </w:r>
            <w:proofErr w:type="spellEnd"/>
            <w:r w:rsidRPr="00CD413F">
              <w:rPr>
                <w:rFonts w:ascii="Arial Armenian" w:hAnsi="Arial Armenian" w:cs="Arial"/>
                <w:sz w:val="18"/>
                <w:szCs w:val="18"/>
              </w:rPr>
              <w:t xml:space="preserve"> 30 </w:t>
            </w:r>
            <w:proofErr w:type="spellStart"/>
            <w:r w:rsidRPr="00CD413F">
              <w:rPr>
                <w:rFonts w:ascii="Sylfaen" w:hAnsi="Sylfaen" w:cs="Sylfaen"/>
                <w:sz w:val="18"/>
                <w:szCs w:val="18"/>
              </w:rPr>
              <w:t>մմ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տրամագծով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անցքերի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շաղափում</w:t>
            </w:r>
            <w:proofErr w:type="spellEnd"/>
            <w:r w:rsidRPr="00CD413F">
              <w:rPr>
                <w:rFonts w:ascii="Sylfaen" w:hAnsi="Sylfaen" w:cs="Sylfaen"/>
                <w:sz w:val="18"/>
                <w:szCs w:val="18"/>
              </w:rPr>
              <w:t>՝</w:t>
            </w:r>
            <w:r w:rsidRPr="00CD413F">
              <w:rPr>
                <w:rFonts w:ascii="Arial Armenian" w:hAnsi="Arial Armenian" w:cs="Arial"/>
                <w:sz w:val="18"/>
                <w:szCs w:val="18"/>
              </w:rPr>
              <w:t xml:space="preserve"> </w:t>
            </w:r>
            <w:proofErr w:type="spellStart"/>
            <w:r w:rsidRPr="00CD413F">
              <w:rPr>
                <w:rFonts w:ascii="Sylfaen" w:hAnsi="Sylfaen" w:cs="Sylfaen"/>
                <w:sz w:val="18"/>
                <w:szCs w:val="18"/>
              </w:rPr>
              <w:t>ուժեղացման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p>
        </w:tc>
        <w:tc>
          <w:tcPr>
            <w:tcW w:w="461" w:type="pct"/>
            <w:tcBorders>
              <w:top w:val="nil"/>
              <w:left w:val="nil"/>
              <w:bottom w:val="single" w:sz="4" w:space="0" w:color="auto"/>
              <w:right w:val="single" w:sz="4" w:space="0" w:color="auto"/>
            </w:tcBorders>
            <w:vAlign w:val="bottom"/>
            <w:hideMark/>
          </w:tcPr>
          <w:p w14:paraId="003BBC4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0EB3580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336.000</w:t>
            </w:r>
          </w:p>
        </w:tc>
        <w:tc>
          <w:tcPr>
            <w:tcW w:w="678" w:type="pct"/>
            <w:tcBorders>
              <w:top w:val="nil"/>
              <w:left w:val="nil"/>
              <w:bottom w:val="single" w:sz="4" w:space="0" w:color="auto"/>
              <w:right w:val="single" w:sz="4" w:space="0" w:color="auto"/>
            </w:tcBorders>
            <w:vAlign w:val="center"/>
            <w:hideMark/>
          </w:tcPr>
          <w:p w14:paraId="1143A7C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540.00</w:t>
            </w:r>
          </w:p>
        </w:tc>
        <w:tc>
          <w:tcPr>
            <w:tcW w:w="802" w:type="pct"/>
            <w:tcBorders>
              <w:top w:val="nil"/>
              <w:left w:val="nil"/>
              <w:bottom w:val="single" w:sz="4" w:space="0" w:color="auto"/>
              <w:right w:val="single" w:sz="4" w:space="0" w:color="auto"/>
            </w:tcBorders>
            <w:vAlign w:val="center"/>
            <w:hideMark/>
          </w:tcPr>
          <w:p w14:paraId="6B896DB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181,440.00</w:t>
            </w:r>
          </w:p>
        </w:tc>
      </w:tr>
      <w:tr w:rsidR="0090345F" w:rsidRPr="00CD413F" w14:paraId="2EFFABB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FA75B9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39</w:t>
            </w:r>
          </w:p>
        </w:tc>
        <w:tc>
          <w:tcPr>
            <w:tcW w:w="2112" w:type="pct"/>
            <w:tcBorders>
              <w:top w:val="nil"/>
              <w:left w:val="nil"/>
              <w:bottom w:val="single" w:sz="4" w:space="0" w:color="auto"/>
              <w:right w:val="single" w:sz="4" w:space="0" w:color="auto"/>
            </w:tcBorders>
            <w:vAlign w:val="center"/>
            <w:hideMark/>
          </w:tcPr>
          <w:p w14:paraId="2271F512"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ե</w:t>
            </w:r>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ներքին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ուժեղացման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պատուհանների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բացում</w:t>
            </w:r>
            <w:proofErr w:type="spellEnd"/>
          </w:p>
        </w:tc>
        <w:tc>
          <w:tcPr>
            <w:tcW w:w="461" w:type="pct"/>
            <w:tcBorders>
              <w:top w:val="nil"/>
              <w:left w:val="nil"/>
              <w:bottom w:val="single" w:sz="4" w:space="0" w:color="auto"/>
              <w:right w:val="single" w:sz="4" w:space="0" w:color="auto"/>
            </w:tcBorders>
            <w:vAlign w:val="bottom"/>
            <w:hideMark/>
          </w:tcPr>
          <w:p w14:paraId="08D36A0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196D0F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0.440</w:t>
            </w:r>
          </w:p>
        </w:tc>
        <w:tc>
          <w:tcPr>
            <w:tcW w:w="678" w:type="pct"/>
            <w:tcBorders>
              <w:top w:val="nil"/>
              <w:left w:val="nil"/>
              <w:bottom w:val="single" w:sz="4" w:space="0" w:color="auto"/>
              <w:right w:val="single" w:sz="4" w:space="0" w:color="auto"/>
            </w:tcBorders>
            <w:vAlign w:val="center"/>
            <w:hideMark/>
          </w:tcPr>
          <w:p w14:paraId="01DAEEA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97891.00</w:t>
            </w:r>
          </w:p>
        </w:tc>
        <w:tc>
          <w:tcPr>
            <w:tcW w:w="802" w:type="pct"/>
            <w:tcBorders>
              <w:top w:val="nil"/>
              <w:left w:val="nil"/>
              <w:bottom w:val="single" w:sz="4" w:space="0" w:color="auto"/>
              <w:right w:val="single" w:sz="4" w:space="0" w:color="auto"/>
            </w:tcBorders>
            <w:vAlign w:val="center"/>
            <w:hideMark/>
          </w:tcPr>
          <w:p w14:paraId="4701E6C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43,072.04</w:t>
            </w:r>
          </w:p>
        </w:tc>
      </w:tr>
      <w:tr w:rsidR="0090345F" w:rsidRPr="00CD413F" w14:paraId="7213BAD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16BCEF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40</w:t>
            </w:r>
          </w:p>
        </w:tc>
        <w:tc>
          <w:tcPr>
            <w:tcW w:w="2112" w:type="pct"/>
            <w:tcBorders>
              <w:top w:val="nil"/>
              <w:left w:val="nil"/>
              <w:bottom w:val="single" w:sz="4" w:space="0" w:color="auto"/>
              <w:right w:val="single" w:sz="4" w:space="0" w:color="auto"/>
            </w:tcBorders>
            <w:vAlign w:val="center"/>
            <w:hideMark/>
          </w:tcPr>
          <w:p w14:paraId="3FEFD61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Փոսորակների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հատակների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խտացում</w:t>
            </w:r>
            <w:proofErr w:type="spellEnd"/>
            <w:proofErr w:type="gramEnd"/>
            <w:r w:rsidRPr="00CD413F">
              <w:rPr>
                <w:rFonts w:ascii="Arial Armenian" w:hAnsi="Arial Armenian" w:cs="Arial"/>
                <w:sz w:val="18"/>
                <w:szCs w:val="18"/>
              </w:rPr>
              <w:t xml:space="preserve">  5</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մխրճում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խտացված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մեջ</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չափազատված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EF5DE1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956041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3.200</w:t>
            </w:r>
          </w:p>
        </w:tc>
        <w:tc>
          <w:tcPr>
            <w:tcW w:w="678" w:type="pct"/>
            <w:tcBorders>
              <w:top w:val="nil"/>
              <w:left w:val="nil"/>
              <w:bottom w:val="single" w:sz="4" w:space="0" w:color="auto"/>
              <w:right w:val="single" w:sz="4" w:space="0" w:color="auto"/>
            </w:tcBorders>
            <w:vAlign w:val="center"/>
            <w:hideMark/>
          </w:tcPr>
          <w:p w14:paraId="23E83B1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14161.00</w:t>
            </w:r>
          </w:p>
        </w:tc>
        <w:tc>
          <w:tcPr>
            <w:tcW w:w="802" w:type="pct"/>
            <w:tcBorders>
              <w:top w:val="nil"/>
              <w:left w:val="nil"/>
              <w:bottom w:val="single" w:sz="4" w:space="0" w:color="auto"/>
              <w:right w:val="single" w:sz="4" w:space="0" w:color="auto"/>
            </w:tcBorders>
            <w:vAlign w:val="center"/>
            <w:hideMark/>
          </w:tcPr>
          <w:p w14:paraId="1F2F3BB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45,315.20</w:t>
            </w:r>
          </w:p>
        </w:tc>
      </w:tr>
      <w:tr w:rsidR="0090345F" w:rsidRPr="00CD413F" w14:paraId="0A545A3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9F2D91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41</w:t>
            </w:r>
          </w:p>
        </w:tc>
        <w:tc>
          <w:tcPr>
            <w:tcW w:w="2112" w:type="pct"/>
            <w:tcBorders>
              <w:top w:val="nil"/>
              <w:left w:val="nil"/>
              <w:bottom w:val="single" w:sz="4" w:space="0" w:color="auto"/>
              <w:right w:val="single" w:sz="4" w:space="0" w:color="auto"/>
            </w:tcBorders>
            <w:vAlign w:val="center"/>
            <w:hideMark/>
          </w:tcPr>
          <w:p w14:paraId="74800AA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իրականացում</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խտացում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չափազատված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բազալտե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խճից</w:t>
            </w:r>
            <w:proofErr w:type="spellEnd"/>
            <w:r w:rsidRPr="00CD413F">
              <w:rPr>
                <w:rFonts w:ascii="Arial Armenian" w:hAnsi="Arial Armenian" w:cs="Arial"/>
                <w:sz w:val="18"/>
                <w:szCs w:val="18"/>
              </w:rPr>
              <w:t xml:space="preserve">  15</w:t>
            </w:r>
            <w:proofErr w:type="gramEnd"/>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p>
        </w:tc>
        <w:tc>
          <w:tcPr>
            <w:tcW w:w="461" w:type="pct"/>
            <w:tcBorders>
              <w:top w:val="nil"/>
              <w:left w:val="nil"/>
              <w:bottom w:val="single" w:sz="4" w:space="0" w:color="auto"/>
              <w:right w:val="single" w:sz="4" w:space="0" w:color="auto"/>
            </w:tcBorders>
            <w:vAlign w:val="bottom"/>
            <w:hideMark/>
          </w:tcPr>
          <w:p w14:paraId="6F2639E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28894A6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9.600</w:t>
            </w:r>
          </w:p>
        </w:tc>
        <w:tc>
          <w:tcPr>
            <w:tcW w:w="678" w:type="pct"/>
            <w:tcBorders>
              <w:top w:val="nil"/>
              <w:left w:val="nil"/>
              <w:bottom w:val="single" w:sz="4" w:space="0" w:color="auto"/>
              <w:right w:val="single" w:sz="4" w:space="0" w:color="auto"/>
            </w:tcBorders>
            <w:vAlign w:val="center"/>
            <w:hideMark/>
          </w:tcPr>
          <w:p w14:paraId="35F7733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14161.00</w:t>
            </w:r>
          </w:p>
        </w:tc>
        <w:tc>
          <w:tcPr>
            <w:tcW w:w="802" w:type="pct"/>
            <w:tcBorders>
              <w:top w:val="nil"/>
              <w:left w:val="nil"/>
              <w:bottom w:val="single" w:sz="4" w:space="0" w:color="auto"/>
              <w:right w:val="single" w:sz="4" w:space="0" w:color="auto"/>
            </w:tcBorders>
            <w:vAlign w:val="center"/>
            <w:hideMark/>
          </w:tcPr>
          <w:p w14:paraId="710C924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135,945.60</w:t>
            </w:r>
          </w:p>
        </w:tc>
      </w:tr>
      <w:tr w:rsidR="0090345F" w:rsidRPr="00CD413F" w14:paraId="57B3B47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11631F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42</w:t>
            </w:r>
          </w:p>
        </w:tc>
        <w:tc>
          <w:tcPr>
            <w:tcW w:w="2112" w:type="pct"/>
            <w:tcBorders>
              <w:top w:val="nil"/>
              <w:left w:val="nil"/>
              <w:bottom w:val="single" w:sz="4" w:space="0" w:color="auto"/>
              <w:right w:val="single" w:sz="4" w:space="0" w:color="auto"/>
            </w:tcBorders>
            <w:vAlign w:val="center"/>
            <w:hideMark/>
          </w:tcPr>
          <w:p w14:paraId="2B87DB3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Խճի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B </w:t>
            </w:r>
            <w:proofErr w:type="gramStart"/>
            <w:r w:rsidRPr="00CD413F">
              <w:rPr>
                <w:rFonts w:ascii="Arial Armenian" w:hAnsi="Arial Armenian" w:cs="Arial"/>
                <w:sz w:val="18"/>
                <w:szCs w:val="18"/>
              </w:rPr>
              <w:t>10  ¹</w:t>
            </w:r>
            <w:proofErr w:type="gramEnd"/>
            <w:r w:rsidRPr="00CD413F">
              <w:rPr>
                <w:rFonts w:ascii="Arial Armenian" w:hAnsi="Arial Armenian" w:cs="Arial"/>
                <w:sz w:val="18"/>
                <w:szCs w:val="18"/>
              </w:rPr>
              <w:t>³ëÇ µ»</w:t>
            </w:r>
            <w:proofErr w:type="spellStart"/>
            <w:proofErr w:type="gramStart"/>
            <w:r w:rsidRPr="00CD413F">
              <w:rPr>
                <w:rFonts w:ascii="Arial Armenian" w:hAnsi="Arial Armenian" w:cs="Arial"/>
                <w:sz w:val="18"/>
                <w:szCs w:val="18"/>
              </w:rPr>
              <w:t>ïáÝÇó</w:t>
            </w:r>
            <w:proofErr w:type="spellEnd"/>
            <w:r w:rsidRPr="00CD413F">
              <w:rPr>
                <w:rFonts w:ascii="Arial Armenian" w:hAnsi="Arial Armenian" w:cs="Arial"/>
                <w:sz w:val="18"/>
                <w:szCs w:val="18"/>
              </w:rPr>
              <w:t xml:space="preserve">  Ý</w:t>
            </w:r>
            <w:proofErr w:type="gramEnd"/>
            <w:r w:rsidRPr="00CD413F">
              <w:rPr>
                <w:rFonts w:ascii="Arial Armenian" w:hAnsi="Arial Armenian" w:cs="Arial"/>
                <w:sz w:val="18"/>
                <w:szCs w:val="18"/>
              </w:rPr>
              <w:t>³Ë³å³ïñ³ëï³Ï³</w:t>
            </w:r>
            <w:proofErr w:type="gramStart"/>
            <w:r w:rsidRPr="00CD413F">
              <w:rPr>
                <w:rFonts w:ascii="Arial Armenian" w:hAnsi="Arial Armenian" w:cs="Arial"/>
                <w:sz w:val="18"/>
                <w:szCs w:val="18"/>
              </w:rPr>
              <w:t xml:space="preserve">Ý  </w:t>
            </w:r>
            <w:proofErr w:type="spellStart"/>
            <w:r w:rsidRPr="00CD413F">
              <w:rPr>
                <w:rFonts w:ascii="Arial Armenian" w:hAnsi="Arial Armenian" w:cs="Arial"/>
                <w:sz w:val="18"/>
                <w:szCs w:val="18"/>
              </w:rPr>
              <w:t>ß</w:t>
            </w:r>
            <w:proofErr w:type="gramEnd"/>
            <w:r w:rsidRPr="00CD413F">
              <w:rPr>
                <w:rFonts w:ascii="Arial Armenian" w:hAnsi="Arial Armenian" w:cs="Arial"/>
                <w:sz w:val="18"/>
                <w:szCs w:val="18"/>
              </w:rPr>
              <w:t>»ñïÇ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10</w:t>
            </w:r>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5F100C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9B7B68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6.400</w:t>
            </w:r>
          </w:p>
        </w:tc>
        <w:tc>
          <w:tcPr>
            <w:tcW w:w="678" w:type="pct"/>
            <w:tcBorders>
              <w:top w:val="nil"/>
              <w:left w:val="nil"/>
              <w:bottom w:val="single" w:sz="4" w:space="0" w:color="auto"/>
              <w:right w:val="single" w:sz="4" w:space="0" w:color="auto"/>
            </w:tcBorders>
            <w:vAlign w:val="center"/>
            <w:hideMark/>
          </w:tcPr>
          <w:p w14:paraId="77E2F40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40310.00</w:t>
            </w:r>
          </w:p>
        </w:tc>
        <w:tc>
          <w:tcPr>
            <w:tcW w:w="802" w:type="pct"/>
            <w:tcBorders>
              <w:top w:val="nil"/>
              <w:left w:val="nil"/>
              <w:bottom w:val="single" w:sz="4" w:space="0" w:color="auto"/>
              <w:right w:val="single" w:sz="4" w:space="0" w:color="auto"/>
            </w:tcBorders>
            <w:vAlign w:val="center"/>
            <w:hideMark/>
          </w:tcPr>
          <w:p w14:paraId="58B94C5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257,984.00</w:t>
            </w:r>
          </w:p>
        </w:tc>
      </w:tr>
      <w:tr w:rsidR="0090345F" w:rsidRPr="00CD413F" w14:paraId="4C6E7EA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41E74C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43</w:t>
            </w:r>
          </w:p>
        </w:tc>
        <w:tc>
          <w:tcPr>
            <w:tcW w:w="2112" w:type="pct"/>
            <w:tcBorders>
              <w:top w:val="nil"/>
              <w:left w:val="nil"/>
              <w:bottom w:val="single" w:sz="4" w:space="0" w:color="auto"/>
              <w:right w:val="single" w:sz="4" w:space="0" w:color="auto"/>
            </w:tcBorders>
            <w:vAlign w:val="center"/>
            <w:hideMark/>
          </w:tcPr>
          <w:p w14:paraId="3F719C7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Ուժեղացման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ենթակա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բոլոր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մաքրում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ցեխից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փոշուց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Բետոնացումից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առաջ</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խտացված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օդի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հոսանքով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մաքրել</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ջրի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շիթով</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խոնավացնել</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մակերեսները</w:t>
            </w:r>
            <w:proofErr w:type="spellEnd"/>
            <w:proofErr w:type="gramEnd"/>
          </w:p>
        </w:tc>
        <w:tc>
          <w:tcPr>
            <w:tcW w:w="461" w:type="pct"/>
            <w:tcBorders>
              <w:top w:val="nil"/>
              <w:left w:val="nil"/>
              <w:bottom w:val="single" w:sz="4" w:space="0" w:color="auto"/>
              <w:right w:val="single" w:sz="4" w:space="0" w:color="auto"/>
            </w:tcBorders>
            <w:vAlign w:val="bottom"/>
            <w:hideMark/>
          </w:tcPr>
          <w:p w14:paraId="048CCD0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28A2AE8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426.000</w:t>
            </w:r>
          </w:p>
        </w:tc>
        <w:tc>
          <w:tcPr>
            <w:tcW w:w="678" w:type="pct"/>
            <w:tcBorders>
              <w:top w:val="nil"/>
              <w:left w:val="nil"/>
              <w:bottom w:val="single" w:sz="4" w:space="0" w:color="auto"/>
              <w:right w:val="single" w:sz="4" w:space="0" w:color="auto"/>
            </w:tcBorders>
            <w:vAlign w:val="center"/>
            <w:hideMark/>
          </w:tcPr>
          <w:p w14:paraId="040D7BB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231.00</w:t>
            </w:r>
          </w:p>
        </w:tc>
        <w:tc>
          <w:tcPr>
            <w:tcW w:w="802" w:type="pct"/>
            <w:tcBorders>
              <w:top w:val="nil"/>
              <w:left w:val="nil"/>
              <w:bottom w:val="single" w:sz="4" w:space="0" w:color="auto"/>
              <w:right w:val="single" w:sz="4" w:space="0" w:color="auto"/>
            </w:tcBorders>
            <w:vAlign w:val="center"/>
            <w:hideMark/>
          </w:tcPr>
          <w:p w14:paraId="144F97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98,406.00</w:t>
            </w:r>
          </w:p>
        </w:tc>
      </w:tr>
      <w:tr w:rsidR="0090345F" w:rsidRPr="00CD413F" w14:paraId="0BC5968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5FD015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44</w:t>
            </w:r>
          </w:p>
        </w:tc>
        <w:tc>
          <w:tcPr>
            <w:tcW w:w="2112" w:type="pct"/>
            <w:tcBorders>
              <w:top w:val="nil"/>
              <w:left w:val="nil"/>
              <w:bottom w:val="single" w:sz="4" w:space="0" w:color="auto"/>
              <w:right w:val="single" w:sz="4" w:space="0" w:color="auto"/>
            </w:tcBorders>
            <w:vAlign w:val="center"/>
            <w:hideMark/>
          </w:tcPr>
          <w:p w14:paraId="162A37E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Ուժեղացման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ենթակա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բոլոր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մշակել</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նյութով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հին</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նոր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կպչողականություն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ապահովելու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նպատակով</w:t>
            </w:r>
            <w:proofErr w:type="spellEnd"/>
          </w:p>
        </w:tc>
        <w:tc>
          <w:tcPr>
            <w:tcW w:w="461" w:type="pct"/>
            <w:tcBorders>
              <w:top w:val="nil"/>
              <w:left w:val="nil"/>
              <w:bottom w:val="single" w:sz="4" w:space="0" w:color="auto"/>
              <w:right w:val="single" w:sz="4" w:space="0" w:color="auto"/>
            </w:tcBorders>
            <w:vAlign w:val="bottom"/>
            <w:hideMark/>
          </w:tcPr>
          <w:p w14:paraId="6CB09BE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4E5A8D3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426.000</w:t>
            </w:r>
          </w:p>
        </w:tc>
        <w:tc>
          <w:tcPr>
            <w:tcW w:w="678" w:type="pct"/>
            <w:tcBorders>
              <w:top w:val="nil"/>
              <w:left w:val="nil"/>
              <w:bottom w:val="single" w:sz="4" w:space="0" w:color="auto"/>
              <w:right w:val="single" w:sz="4" w:space="0" w:color="auto"/>
            </w:tcBorders>
            <w:vAlign w:val="center"/>
            <w:hideMark/>
          </w:tcPr>
          <w:p w14:paraId="02E95B9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231.00</w:t>
            </w:r>
          </w:p>
        </w:tc>
        <w:tc>
          <w:tcPr>
            <w:tcW w:w="802" w:type="pct"/>
            <w:tcBorders>
              <w:top w:val="nil"/>
              <w:left w:val="nil"/>
              <w:bottom w:val="single" w:sz="4" w:space="0" w:color="auto"/>
              <w:right w:val="single" w:sz="4" w:space="0" w:color="auto"/>
            </w:tcBorders>
            <w:vAlign w:val="center"/>
            <w:hideMark/>
          </w:tcPr>
          <w:p w14:paraId="4D6A8D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98,406.00</w:t>
            </w:r>
          </w:p>
        </w:tc>
      </w:tr>
      <w:tr w:rsidR="0090345F" w:rsidRPr="00CD413F" w14:paraId="24866719"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362C488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45</w:t>
            </w:r>
          </w:p>
        </w:tc>
        <w:tc>
          <w:tcPr>
            <w:tcW w:w="2112" w:type="pct"/>
            <w:tcBorders>
              <w:top w:val="nil"/>
              <w:left w:val="nil"/>
              <w:bottom w:val="nil"/>
              <w:right w:val="single" w:sz="4" w:space="0" w:color="auto"/>
            </w:tcBorders>
            <w:vAlign w:val="center"/>
            <w:hideMark/>
          </w:tcPr>
          <w:p w14:paraId="5BE83A1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Բետոնացում</w:t>
            </w:r>
            <w:proofErr w:type="spellEnd"/>
            <w:r w:rsidRPr="00CD413F">
              <w:rPr>
                <w:rFonts w:ascii="Arial Armenian" w:hAnsi="Arial Armenian" w:cs="Arial"/>
                <w:sz w:val="16"/>
                <w:szCs w:val="16"/>
              </w:rPr>
              <w:t xml:space="preserve">   </w:t>
            </w:r>
            <w:proofErr w:type="spellStart"/>
            <w:proofErr w:type="gramStart"/>
            <w:r w:rsidRPr="00CD413F">
              <w:rPr>
                <w:rFonts w:ascii="Sylfaen" w:hAnsi="Sylfaen" w:cs="Sylfaen"/>
                <w:sz w:val="16"/>
                <w:szCs w:val="16"/>
              </w:rPr>
              <w:t>ծանր</w:t>
            </w:r>
            <w:proofErr w:type="spellEnd"/>
            <w:r w:rsidRPr="00CD413F">
              <w:rPr>
                <w:rFonts w:ascii="Arial Armenian" w:hAnsi="Arial Armenian" w:cs="Arial"/>
                <w:sz w:val="18"/>
                <w:szCs w:val="18"/>
              </w:rPr>
              <w:t xml:space="preserve">  B</w:t>
            </w:r>
            <w:proofErr w:type="gramEnd"/>
            <w:r w:rsidRPr="00CD413F">
              <w:rPr>
                <w:rFonts w:ascii="Arial Armenian" w:hAnsi="Arial Armenian" w:cs="Arial"/>
                <w:sz w:val="18"/>
                <w:szCs w:val="18"/>
              </w:rPr>
              <w:t xml:space="preserve">30 ¹³ëÇ </w:t>
            </w:r>
            <w:proofErr w:type="spellStart"/>
            <w:r w:rsidRPr="00CD413F">
              <w:rPr>
                <w:rFonts w:ascii="Sylfaen" w:hAnsi="Sylfaen" w:cs="Sylfaen"/>
                <w:sz w:val="18"/>
                <w:szCs w:val="18"/>
              </w:rPr>
              <w:t>բետոնից</w:t>
            </w:r>
            <w:proofErr w:type="spellEnd"/>
            <w:r w:rsidRPr="00CD413F">
              <w:rPr>
                <w:rFonts w:ascii="Arial Armenian" w:hAnsi="Arial Armenian" w:cs="Arial"/>
                <w:sz w:val="18"/>
                <w:szCs w:val="18"/>
              </w:rPr>
              <w:t xml:space="preserve"> </w:t>
            </w:r>
          </w:p>
        </w:tc>
        <w:tc>
          <w:tcPr>
            <w:tcW w:w="461" w:type="pct"/>
            <w:tcBorders>
              <w:top w:val="nil"/>
              <w:left w:val="nil"/>
              <w:bottom w:val="nil"/>
              <w:right w:val="single" w:sz="4" w:space="0" w:color="auto"/>
            </w:tcBorders>
            <w:vAlign w:val="bottom"/>
            <w:hideMark/>
          </w:tcPr>
          <w:p w14:paraId="770866C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185BE0D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27.000</w:t>
            </w:r>
          </w:p>
        </w:tc>
        <w:tc>
          <w:tcPr>
            <w:tcW w:w="678" w:type="pct"/>
            <w:tcBorders>
              <w:top w:val="nil"/>
              <w:left w:val="nil"/>
              <w:bottom w:val="single" w:sz="4" w:space="0" w:color="auto"/>
              <w:right w:val="single" w:sz="4" w:space="0" w:color="auto"/>
            </w:tcBorders>
            <w:vAlign w:val="center"/>
            <w:hideMark/>
          </w:tcPr>
          <w:p w14:paraId="17CE99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97943.00</w:t>
            </w:r>
          </w:p>
        </w:tc>
        <w:tc>
          <w:tcPr>
            <w:tcW w:w="802" w:type="pct"/>
            <w:tcBorders>
              <w:top w:val="nil"/>
              <w:left w:val="nil"/>
              <w:bottom w:val="single" w:sz="4" w:space="0" w:color="auto"/>
              <w:right w:val="single" w:sz="4" w:space="0" w:color="auto"/>
            </w:tcBorders>
            <w:vAlign w:val="center"/>
            <w:hideMark/>
          </w:tcPr>
          <w:p w14:paraId="6BD6A50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2,644,461.00</w:t>
            </w:r>
          </w:p>
        </w:tc>
      </w:tr>
      <w:tr w:rsidR="0090345F" w:rsidRPr="00CD413F" w14:paraId="63E8691C"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532DE44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46</w:t>
            </w:r>
          </w:p>
        </w:tc>
        <w:tc>
          <w:tcPr>
            <w:tcW w:w="2112" w:type="pct"/>
            <w:tcBorders>
              <w:top w:val="single" w:sz="4" w:space="0" w:color="auto"/>
              <w:left w:val="nil"/>
              <w:bottom w:val="single" w:sz="4" w:space="0" w:color="auto"/>
              <w:right w:val="single" w:sz="4" w:space="0" w:color="auto"/>
            </w:tcBorders>
            <w:vAlign w:val="center"/>
            <w:hideMark/>
          </w:tcPr>
          <w:p w14:paraId="229C3CF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Ամրանի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ներքին</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պորտալային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վերտիկալ</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մակերեսներին</w:t>
            </w:r>
            <w:proofErr w:type="spellEnd"/>
          </w:p>
        </w:tc>
        <w:tc>
          <w:tcPr>
            <w:tcW w:w="461" w:type="pct"/>
            <w:tcBorders>
              <w:top w:val="single" w:sz="4" w:space="0" w:color="auto"/>
              <w:left w:val="nil"/>
              <w:bottom w:val="single" w:sz="4" w:space="0" w:color="auto"/>
              <w:right w:val="single" w:sz="4" w:space="0" w:color="auto"/>
            </w:tcBorders>
            <w:vAlign w:val="bottom"/>
            <w:hideMark/>
          </w:tcPr>
          <w:p w14:paraId="5EDC4F4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single" w:sz="4" w:space="0" w:color="auto"/>
              <w:left w:val="nil"/>
              <w:bottom w:val="single" w:sz="4" w:space="0" w:color="auto"/>
              <w:right w:val="single" w:sz="4" w:space="0" w:color="auto"/>
            </w:tcBorders>
            <w:vAlign w:val="center"/>
            <w:hideMark/>
          </w:tcPr>
          <w:p w14:paraId="44DB79A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2.312</w:t>
            </w:r>
          </w:p>
        </w:tc>
        <w:tc>
          <w:tcPr>
            <w:tcW w:w="678" w:type="pct"/>
            <w:tcBorders>
              <w:top w:val="nil"/>
              <w:left w:val="nil"/>
              <w:bottom w:val="single" w:sz="4" w:space="0" w:color="auto"/>
              <w:right w:val="single" w:sz="4" w:space="0" w:color="auto"/>
            </w:tcBorders>
            <w:vAlign w:val="center"/>
            <w:hideMark/>
          </w:tcPr>
          <w:p w14:paraId="32D670A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240179.00</w:t>
            </w:r>
          </w:p>
        </w:tc>
        <w:tc>
          <w:tcPr>
            <w:tcW w:w="802" w:type="pct"/>
            <w:tcBorders>
              <w:top w:val="nil"/>
              <w:left w:val="nil"/>
              <w:bottom w:val="single" w:sz="4" w:space="0" w:color="auto"/>
              <w:right w:val="single" w:sz="4" w:space="0" w:color="auto"/>
            </w:tcBorders>
            <w:vAlign w:val="center"/>
            <w:hideMark/>
          </w:tcPr>
          <w:p w14:paraId="67AC9BF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555,293.85</w:t>
            </w:r>
          </w:p>
        </w:tc>
      </w:tr>
      <w:tr w:rsidR="0090345F" w:rsidRPr="00CD413F" w14:paraId="4636AD4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615463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47</w:t>
            </w:r>
          </w:p>
        </w:tc>
        <w:tc>
          <w:tcPr>
            <w:tcW w:w="2112" w:type="pct"/>
            <w:tcBorders>
              <w:top w:val="nil"/>
              <w:left w:val="nil"/>
              <w:bottom w:val="single" w:sz="4" w:space="0" w:color="auto"/>
              <w:right w:val="single" w:sz="4" w:space="0" w:color="auto"/>
            </w:tcBorders>
            <w:vAlign w:val="center"/>
            <w:hideMark/>
          </w:tcPr>
          <w:p w14:paraId="59338D29"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20A500C</w:t>
            </w:r>
          </w:p>
        </w:tc>
        <w:tc>
          <w:tcPr>
            <w:tcW w:w="461" w:type="pct"/>
            <w:tcBorders>
              <w:top w:val="nil"/>
              <w:left w:val="nil"/>
              <w:bottom w:val="single" w:sz="4" w:space="0" w:color="auto"/>
              <w:right w:val="single" w:sz="4" w:space="0" w:color="auto"/>
            </w:tcBorders>
            <w:vAlign w:val="bottom"/>
            <w:hideMark/>
          </w:tcPr>
          <w:p w14:paraId="29BB4E4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1B7320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1.056</w:t>
            </w:r>
          </w:p>
        </w:tc>
        <w:tc>
          <w:tcPr>
            <w:tcW w:w="678" w:type="pct"/>
            <w:tcBorders>
              <w:top w:val="nil"/>
              <w:left w:val="nil"/>
              <w:bottom w:val="single" w:sz="4" w:space="0" w:color="auto"/>
              <w:right w:val="single" w:sz="4" w:space="0" w:color="auto"/>
            </w:tcBorders>
            <w:vAlign w:val="center"/>
            <w:hideMark/>
          </w:tcPr>
          <w:p w14:paraId="3C079C9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411072.00</w:t>
            </w:r>
          </w:p>
        </w:tc>
        <w:tc>
          <w:tcPr>
            <w:tcW w:w="802" w:type="pct"/>
            <w:tcBorders>
              <w:top w:val="nil"/>
              <w:left w:val="nil"/>
              <w:bottom w:val="single" w:sz="4" w:space="0" w:color="auto"/>
              <w:right w:val="single" w:sz="4" w:space="0" w:color="auto"/>
            </w:tcBorders>
            <w:vAlign w:val="center"/>
            <w:hideMark/>
          </w:tcPr>
          <w:p w14:paraId="0B0E7F4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434,092.03</w:t>
            </w:r>
          </w:p>
        </w:tc>
      </w:tr>
      <w:tr w:rsidR="0090345F" w:rsidRPr="00CD413F" w14:paraId="126FD1F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AA148E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48</w:t>
            </w:r>
          </w:p>
        </w:tc>
        <w:tc>
          <w:tcPr>
            <w:tcW w:w="2112" w:type="pct"/>
            <w:tcBorders>
              <w:top w:val="nil"/>
              <w:left w:val="nil"/>
              <w:bottom w:val="single" w:sz="4" w:space="0" w:color="auto"/>
              <w:right w:val="single" w:sz="4" w:space="0" w:color="auto"/>
            </w:tcBorders>
            <w:vAlign w:val="center"/>
            <w:hideMark/>
          </w:tcPr>
          <w:p w14:paraId="5876281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խարիսխ</w:t>
            </w:r>
            <w:proofErr w:type="spellEnd"/>
            <w:r w:rsidRPr="00CD413F">
              <w:rPr>
                <w:rFonts w:ascii="Arial Armenian" w:hAnsi="Arial Armenian" w:cs="Arial"/>
                <w:sz w:val="18"/>
                <w:szCs w:val="18"/>
              </w:rPr>
              <w:t xml:space="preserve"> A240 </w:t>
            </w:r>
            <w:proofErr w:type="spellStart"/>
            <w:r w:rsidRPr="00CD413F">
              <w:rPr>
                <w:rFonts w:ascii="Sylfaen" w:hAnsi="Sylfaen" w:cs="Sylfaen"/>
                <w:sz w:val="18"/>
                <w:szCs w:val="18"/>
              </w:rPr>
              <w:t>ամրանից</w:t>
            </w:r>
            <w:proofErr w:type="spellEnd"/>
          </w:p>
        </w:tc>
        <w:tc>
          <w:tcPr>
            <w:tcW w:w="461" w:type="pct"/>
            <w:tcBorders>
              <w:top w:val="nil"/>
              <w:left w:val="nil"/>
              <w:bottom w:val="single" w:sz="4" w:space="0" w:color="auto"/>
              <w:right w:val="single" w:sz="4" w:space="0" w:color="auto"/>
            </w:tcBorders>
            <w:vAlign w:val="bottom"/>
            <w:hideMark/>
          </w:tcPr>
          <w:p w14:paraId="47ED15A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D65A2C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0.104</w:t>
            </w:r>
          </w:p>
        </w:tc>
        <w:tc>
          <w:tcPr>
            <w:tcW w:w="678" w:type="pct"/>
            <w:tcBorders>
              <w:top w:val="nil"/>
              <w:left w:val="nil"/>
              <w:bottom w:val="single" w:sz="4" w:space="0" w:color="auto"/>
              <w:right w:val="single" w:sz="4" w:space="0" w:color="auto"/>
            </w:tcBorders>
            <w:vAlign w:val="center"/>
            <w:hideMark/>
          </w:tcPr>
          <w:p w14:paraId="6F23969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321250.00</w:t>
            </w:r>
          </w:p>
        </w:tc>
        <w:tc>
          <w:tcPr>
            <w:tcW w:w="802" w:type="pct"/>
            <w:tcBorders>
              <w:top w:val="nil"/>
              <w:left w:val="nil"/>
              <w:bottom w:val="single" w:sz="4" w:space="0" w:color="auto"/>
              <w:right w:val="single" w:sz="4" w:space="0" w:color="auto"/>
            </w:tcBorders>
            <w:vAlign w:val="center"/>
            <w:hideMark/>
          </w:tcPr>
          <w:p w14:paraId="435441D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33,410.00</w:t>
            </w:r>
          </w:p>
        </w:tc>
      </w:tr>
      <w:tr w:rsidR="0090345F" w:rsidRPr="00CD413F" w14:paraId="11D4C69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6D6D54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49</w:t>
            </w:r>
          </w:p>
        </w:tc>
        <w:tc>
          <w:tcPr>
            <w:tcW w:w="2112" w:type="pct"/>
            <w:tcBorders>
              <w:top w:val="nil"/>
              <w:left w:val="nil"/>
              <w:bottom w:val="single" w:sz="4" w:space="0" w:color="auto"/>
              <w:right w:val="single" w:sz="4" w:space="0" w:color="auto"/>
            </w:tcBorders>
            <w:vAlign w:val="center"/>
            <w:hideMark/>
          </w:tcPr>
          <w:p w14:paraId="5AC12237"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10A500C</w:t>
            </w:r>
          </w:p>
        </w:tc>
        <w:tc>
          <w:tcPr>
            <w:tcW w:w="461" w:type="pct"/>
            <w:tcBorders>
              <w:top w:val="nil"/>
              <w:left w:val="nil"/>
              <w:bottom w:val="single" w:sz="4" w:space="0" w:color="auto"/>
              <w:right w:val="single" w:sz="4" w:space="0" w:color="auto"/>
            </w:tcBorders>
            <w:vAlign w:val="bottom"/>
            <w:hideMark/>
          </w:tcPr>
          <w:p w14:paraId="3E4A89D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C980D7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0.189</w:t>
            </w:r>
          </w:p>
        </w:tc>
        <w:tc>
          <w:tcPr>
            <w:tcW w:w="678" w:type="pct"/>
            <w:tcBorders>
              <w:top w:val="nil"/>
              <w:left w:val="nil"/>
              <w:bottom w:val="single" w:sz="4" w:space="0" w:color="auto"/>
              <w:right w:val="single" w:sz="4" w:space="0" w:color="auto"/>
            </w:tcBorders>
            <w:vAlign w:val="center"/>
            <w:hideMark/>
          </w:tcPr>
          <w:p w14:paraId="0048BBA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411072.00</w:t>
            </w:r>
          </w:p>
        </w:tc>
        <w:tc>
          <w:tcPr>
            <w:tcW w:w="802" w:type="pct"/>
            <w:tcBorders>
              <w:top w:val="nil"/>
              <w:left w:val="nil"/>
              <w:bottom w:val="single" w:sz="4" w:space="0" w:color="auto"/>
              <w:right w:val="single" w:sz="4" w:space="0" w:color="auto"/>
            </w:tcBorders>
            <w:vAlign w:val="center"/>
            <w:hideMark/>
          </w:tcPr>
          <w:p w14:paraId="015415C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77,692.61</w:t>
            </w:r>
          </w:p>
        </w:tc>
      </w:tr>
      <w:tr w:rsidR="0090345F" w:rsidRPr="00CD413F" w14:paraId="0EB0E74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AD37FC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50</w:t>
            </w:r>
          </w:p>
        </w:tc>
        <w:tc>
          <w:tcPr>
            <w:tcW w:w="2112" w:type="pct"/>
            <w:tcBorders>
              <w:top w:val="nil"/>
              <w:left w:val="nil"/>
              <w:bottom w:val="single" w:sz="4" w:space="0" w:color="auto"/>
              <w:right w:val="single" w:sz="4" w:space="0" w:color="auto"/>
            </w:tcBorders>
            <w:vAlign w:val="center"/>
            <w:hideMark/>
          </w:tcPr>
          <w:p w14:paraId="0ED92007"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ցանց</w:t>
            </w:r>
            <w:proofErr w:type="spellEnd"/>
            <w:proofErr w:type="gramEnd"/>
            <w:r w:rsidRPr="00CD413F">
              <w:rPr>
                <w:rFonts w:ascii="Arial Armenian" w:hAnsi="Arial Armenian" w:cs="Arial"/>
                <w:sz w:val="18"/>
                <w:szCs w:val="18"/>
              </w:rPr>
              <w:t xml:space="preserve"> 100*100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բջիջներով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proofErr w:type="gramStart"/>
            <w:r w:rsidRPr="00CD413F">
              <w:rPr>
                <w:rFonts w:ascii="Arial Armenian" w:hAnsi="Arial Armenian" w:cs="Arial"/>
                <w:sz w:val="18"/>
                <w:szCs w:val="18"/>
              </w:rPr>
              <w:t>6  A</w:t>
            </w:r>
            <w:proofErr w:type="gramEnd"/>
            <w:r w:rsidRPr="00CD413F">
              <w:rPr>
                <w:rFonts w:ascii="Arial Armenian" w:hAnsi="Arial Armenian" w:cs="Arial"/>
                <w:sz w:val="18"/>
                <w:szCs w:val="18"/>
              </w:rPr>
              <w:t xml:space="preserve">500C </w:t>
            </w:r>
            <w:proofErr w:type="spellStart"/>
            <w:r w:rsidRPr="00CD413F">
              <w:rPr>
                <w:rFonts w:ascii="Sylfaen" w:hAnsi="Sylfaen" w:cs="Sylfaen"/>
                <w:sz w:val="18"/>
                <w:szCs w:val="18"/>
              </w:rPr>
              <w:t>ամրանից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AAE6B4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0559E1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0.964</w:t>
            </w:r>
          </w:p>
        </w:tc>
        <w:tc>
          <w:tcPr>
            <w:tcW w:w="678" w:type="pct"/>
            <w:tcBorders>
              <w:top w:val="nil"/>
              <w:left w:val="nil"/>
              <w:bottom w:val="single" w:sz="4" w:space="0" w:color="auto"/>
              <w:right w:val="single" w:sz="4" w:space="0" w:color="auto"/>
            </w:tcBorders>
            <w:vAlign w:val="center"/>
            <w:hideMark/>
          </w:tcPr>
          <w:p w14:paraId="7F9EAD6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509246.00</w:t>
            </w:r>
          </w:p>
        </w:tc>
        <w:tc>
          <w:tcPr>
            <w:tcW w:w="802" w:type="pct"/>
            <w:tcBorders>
              <w:top w:val="nil"/>
              <w:left w:val="nil"/>
              <w:bottom w:val="single" w:sz="4" w:space="0" w:color="auto"/>
              <w:right w:val="single" w:sz="4" w:space="0" w:color="auto"/>
            </w:tcBorders>
            <w:vAlign w:val="center"/>
            <w:hideMark/>
          </w:tcPr>
          <w:p w14:paraId="056F021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490,913.14</w:t>
            </w:r>
          </w:p>
        </w:tc>
      </w:tr>
      <w:tr w:rsidR="0090345F" w:rsidRPr="00CD413F" w14:paraId="473B4282"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33A5795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51</w:t>
            </w:r>
          </w:p>
        </w:tc>
        <w:tc>
          <w:tcPr>
            <w:tcW w:w="2112" w:type="pct"/>
            <w:tcBorders>
              <w:top w:val="nil"/>
              <w:left w:val="nil"/>
              <w:bottom w:val="nil"/>
              <w:right w:val="single" w:sz="4" w:space="0" w:color="auto"/>
            </w:tcBorders>
            <w:vAlign w:val="center"/>
            <w:hideMark/>
          </w:tcPr>
          <w:p w14:paraId="6E2CE3A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իրանների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թռիչքային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կառույցի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ուժեղացման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նպատակով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բետոնացում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B</w:t>
            </w:r>
            <w:proofErr w:type="gramEnd"/>
            <w:r w:rsidRPr="00CD413F">
              <w:rPr>
                <w:rFonts w:ascii="Arial Armenian" w:hAnsi="Arial Armenian" w:cs="Arial"/>
                <w:sz w:val="18"/>
                <w:szCs w:val="18"/>
              </w:rPr>
              <w:t xml:space="preserve">30 ¹³ëÇ </w:t>
            </w:r>
            <w:proofErr w:type="spellStart"/>
            <w:r w:rsidRPr="00CD413F">
              <w:rPr>
                <w:rFonts w:ascii="Sylfaen" w:hAnsi="Sylfaen" w:cs="Sylfaen"/>
                <w:sz w:val="18"/>
                <w:szCs w:val="18"/>
              </w:rPr>
              <w:t>բետոնից</w:t>
            </w:r>
            <w:proofErr w:type="spellEnd"/>
            <w:r w:rsidRPr="00CD413F">
              <w:rPr>
                <w:rFonts w:ascii="Arial Armenian" w:hAnsi="Arial Armenian" w:cs="Arial"/>
                <w:sz w:val="18"/>
                <w:szCs w:val="18"/>
              </w:rPr>
              <w:t xml:space="preserve"> </w:t>
            </w:r>
          </w:p>
        </w:tc>
        <w:tc>
          <w:tcPr>
            <w:tcW w:w="461" w:type="pct"/>
            <w:tcBorders>
              <w:top w:val="nil"/>
              <w:left w:val="nil"/>
              <w:bottom w:val="nil"/>
              <w:right w:val="single" w:sz="4" w:space="0" w:color="auto"/>
            </w:tcBorders>
            <w:vAlign w:val="bottom"/>
            <w:hideMark/>
          </w:tcPr>
          <w:p w14:paraId="4B278BB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4726B3F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128.300</w:t>
            </w:r>
          </w:p>
        </w:tc>
        <w:tc>
          <w:tcPr>
            <w:tcW w:w="678" w:type="pct"/>
            <w:tcBorders>
              <w:top w:val="nil"/>
              <w:left w:val="nil"/>
              <w:bottom w:val="single" w:sz="4" w:space="0" w:color="auto"/>
              <w:right w:val="single" w:sz="4" w:space="0" w:color="auto"/>
            </w:tcBorders>
            <w:vAlign w:val="center"/>
            <w:hideMark/>
          </w:tcPr>
          <w:p w14:paraId="32D3843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97943.00</w:t>
            </w:r>
          </w:p>
        </w:tc>
        <w:tc>
          <w:tcPr>
            <w:tcW w:w="802" w:type="pct"/>
            <w:tcBorders>
              <w:top w:val="nil"/>
              <w:left w:val="nil"/>
              <w:bottom w:val="single" w:sz="4" w:space="0" w:color="auto"/>
              <w:right w:val="single" w:sz="4" w:space="0" w:color="auto"/>
            </w:tcBorders>
            <w:vAlign w:val="center"/>
            <w:hideMark/>
          </w:tcPr>
          <w:p w14:paraId="778513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12,566,086.90</w:t>
            </w:r>
          </w:p>
        </w:tc>
      </w:tr>
      <w:tr w:rsidR="0090345F" w:rsidRPr="00CD413F" w14:paraId="773BB910"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4773628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52</w:t>
            </w:r>
          </w:p>
        </w:tc>
        <w:tc>
          <w:tcPr>
            <w:tcW w:w="2112" w:type="pct"/>
            <w:tcBorders>
              <w:top w:val="single" w:sz="4" w:space="0" w:color="auto"/>
              <w:left w:val="nil"/>
              <w:bottom w:val="single" w:sz="4" w:space="0" w:color="auto"/>
              <w:right w:val="single" w:sz="4" w:space="0" w:color="auto"/>
            </w:tcBorders>
            <w:vAlign w:val="center"/>
            <w:hideMark/>
          </w:tcPr>
          <w:p w14:paraId="30986F39"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20</w:t>
            </w:r>
            <w:proofErr w:type="gramEnd"/>
            <w:r w:rsidRPr="00CD413F">
              <w:rPr>
                <w:rFonts w:ascii="Arial Armenian" w:hAnsi="Arial Armenian" w:cs="Arial"/>
                <w:sz w:val="18"/>
                <w:szCs w:val="18"/>
              </w:rPr>
              <w:t>A500C</w:t>
            </w:r>
          </w:p>
        </w:tc>
        <w:tc>
          <w:tcPr>
            <w:tcW w:w="461" w:type="pct"/>
            <w:tcBorders>
              <w:top w:val="single" w:sz="4" w:space="0" w:color="auto"/>
              <w:left w:val="nil"/>
              <w:bottom w:val="single" w:sz="4" w:space="0" w:color="auto"/>
              <w:right w:val="single" w:sz="4" w:space="0" w:color="auto"/>
            </w:tcBorders>
            <w:vAlign w:val="bottom"/>
            <w:hideMark/>
          </w:tcPr>
          <w:p w14:paraId="62EFB9C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single" w:sz="4" w:space="0" w:color="auto"/>
              <w:left w:val="nil"/>
              <w:bottom w:val="single" w:sz="4" w:space="0" w:color="auto"/>
              <w:right w:val="single" w:sz="4" w:space="0" w:color="auto"/>
            </w:tcBorders>
            <w:vAlign w:val="center"/>
            <w:hideMark/>
          </w:tcPr>
          <w:p w14:paraId="21B783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20.818</w:t>
            </w:r>
          </w:p>
        </w:tc>
        <w:tc>
          <w:tcPr>
            <w:tcW w:w="678" w:type="pct"/>
            <w:tcBorders>
              <w:top w:val="nil"/>
              <w:left w:val="nil"/>
              <w:bottom w:val="single" w:sz="4" w:space="0" w:color="auto"/>
              <w:right w:val="single" w:sz="4" w:space="0" w:color="auto"/>
            </w:tcBorders>
            <w:vAlign w:val="center"/>
            <w:hideMark/>
          </w:tcPr>
          <w:p w14:paraId="18426E8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411072.00</w:t>
            </w:r>
          </w:p>
        </w:tc>
        <w:tc>
          <w:tcPr>
            <w:tcW w:w="802" w:type="pct"/>
            <w:tcBorders>
              <w:top w:val="nil"/>
              <w:left w:val="nil"/>
              <w:bottom w:val="single" w:sz="4" w:space="0" w:color="auto"/>
              <w:right w:val="single" w:sz="4" w:space="0" w:color="auto"/>
            </w:tcBorders>
            <w:vAlign w:val="center"/>
            <w:hideMark/>
          </w:tcPr>
          <w:p w14:paraId="4796976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8,557,696.90</w:t>
            </w:r>
          </w:p>
        </w:tc>
      </w:tr>
      <w:tr w:rsidR="0090345F" w:rsidRPr="00CD413F" w14:paraId="5975106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93788C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53</w:t>
            </w:r>
          </w:p>
        </w:tc>
        <w:tc>
          <w:tcPr>
            <w:tcW w:w="2112" w:type="pct"/>
            <w:tcBorders>
              <w:top w:val="nil"/>
              <w:left w:val="nil"/>
              <w:bottom w:val="single" w:sz="4" w:space="0" w:color="auto"/>
              <w:right w:val="single" w:sz="4" w:space="0" w:color="auto"/>
            </w:tcBorders>
            <w:vAlign w:val="center"/>
            <w:hideMark/>
          </w:tcPr>
          <w:p w14:paraId="7288398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խարիսխ</w:t>
            </w:r>
            <w:proofErr w:type="spellEnd"/>
            <w:r w:rsidRPr="00CD413F">
              <w:rPr>
                <w:rFonts w:ascii="Arial Armenian" w:hAnsi="Arial Armenian" w:cs="Arial"/>
                <w:sz w:val="18"/>
                <w:szCs w:val="18"/>
              </w:rPr>
              <w:t xml:space="preserve"> A240 </w:t>
            </w:r>
            <w:proofErr w:type="spellStart"/>
            <w:r w:rsidRPr="00CD413F">
              <w:rPr>
                <w:rFonts w:ascii="Sylfaen" w:hAnsi="Sylfaen" w:cs="Sylfaen"/>
                <w:sz w:val="18"/>
                <w:szCs w:val="18"/>
              </w:rPr>
              <w:t>ամրանից</w:t>
            </w:r>
            <w:proofErr w:type="spellEnd"/>
          </w:p>
        </w:tc>
        <w:tc>
          <w:tcPr>
            <w:tcW w:w="461" w:type="pct"/>
            <w:tcBorders>
              <w:top w:val="nil"/>
              <w:left w:val="nil"/>
              <w:bottom w:val="single" w:sz="4" w:space="0" w:color="auto"/>
              <w:right w:val="single" w:sz="4" w:space="0" w:color="auto"/>
            </w:tcBorders>
            <w:vAlign w:val="bottom"/>
            <w:hideMark/>
          </w:tcPr>
          <w:p w14:paraId="6F14B39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83A41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0.472</w:t>
            </w:r>
          </w:p>
        </w:tc>
        <w:tc>
          <w:tcPr>
            <w:tcW w:w="678" w:type="pct"/>
            <w:tcBorders>
              <w:top w:val="nil"/>
              <w:left w:val="nil"/>
              <w:bottom w:val="single" w:sz="4" w:space="0" w:color="auto"/>
              <w:right w:val="single" w:sz="4" w:space="0" w:color="auto"/>
            </w:tcBorders>
            <w:vAlign w:val="center"/>
            <w:hideMark/>
          </w:tcPr>
          <w:p w14:paraId="3DF1CA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321250.00</w:t>
            </w:r>
          </w:p>
        </w:tc>
        <w:tc>
          <w:tcPr>
            <w:tcW w:w="802" w:type="pct"/>
            <w:tcBorders>
              <w:top w:val="nil"/>
              <w:left w:val="nil"/>
              <w:bottom w:val="single" w:sz="4" w:space="0" w:color="auto"/>
              <w:right w:val="single" w:sz="4" w:space="0" w:color="auto"/>
            </w:tcBorders>
            <w:vAlign w:val="center"/>
            <w:hideMark/>
          </w:tcPr>
          <w:p w14:paraId="7FE3991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151,630.00</w:t>
            </w:r>
          </w:p>
        </w:tc>
      </w:tr>
      <w:tr w:rsidR="0090345F" w:rsidRPr="00CD413F" w14:paraId="10B0422A"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7B02FB6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54</w:t>
            </w:r>
          </w:p>
        </w:tc>
        <w:tc>
          <w:tcPr>
            <w:tcW w:w="2112" w:type="pct"/>
            <w:tcBorders>
              <w:top w:val="nil"/>
              <w:left w:val="nil"/>
              <w:bottom w:val="nil"/>
              <w:right w:val="single" w:sz="4" w:space="0" w:color="auto"/>
            </w:tcBorders>
            <w:vAlign w:val="center"/>
            <w:hideMark/>
          </w:tcPr>
          <w:p w14:paraId="3C74BE1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Երթևեկելի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երկու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կողմերում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արգելապատնեշի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հենապատ</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կառուցում</w:t>
            </w:r>
            <w:proofErr w:type="spellEnd"/>
            <w:r w:rsidRPr="00CD413F">
              <w:rPr>
                <w:rFonts w:ascii="Arial Armenian" w:hAnsi="Arial Armenian" w:cs="Arial"/>
                <w:sz w:val="18"/>
                <w:szCs w:val="18"/>
              </w:rPr>
              <w:t xml:space="preserve">  B</w:t>
            </w:r>
            <w:proofErr w:type="gramEnd"/>
            <w:r w:rsidRPr="00CD413F">
              <w:rPr>
                <w:rFonts w:ascii="Arial Armenian" w:hAnsi="Arial Armenian" w:cs="Arial"/>
                <w:sz w:val="18"/>
                <w:szCs w:val="18"/>
              </w:rPr>
              <w:t xml:space="preserve">30; F200; </w:t>
            </w:r>
            <w:proofErr w:type="spellStart"/>
            <w:r w:rsidRPr="00CD413F">
              <w:rPr>
                <w:rFonts w:ascii="Sylfaen" w:hAnsi="Sylfaen" w:cs="Sylfaen"/>
                <w:sz w:val="18"/>
                <w:szCs w:val="18"/>
              </w:rPr>
              <w:t>ծանր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բետոնից</w:t>
            </w:r>
            <w:proofErr w:type="spellEnd"/>
          </w:p>
        </w:tc>
        <w:tc>
          <w:tcPr>
            <w:tcW w:w="461" w:type="pct"/>
            <w:tcBorders>
              <w:top w:val="nil"/>
              <w:left w:val="nil"/>
              <w:bottom w:val="nil"/>
              <w:right w:val="single" w:sz="4" w:space="0" w:color="auto"/>
            </w:tcBorders>
            <w:vAlign w:val="bottom"/>
            <w:hideMark/>
          </w:tcPr>
          <w:p w14:paraId="65AE7B3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71B9992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12.100</w:t>
            </w:r>
          </w:p>
        </w:tc>
        <w:tc>
          <w:tcPr>
            <w:tcW w:w="678" w:type="pct"/>
            <w:tcBorders>
              <w:top w:val="nil"/>
              <w:left w:val="nil"/>
              <w:bottom w:val="single" w:sz="4" w:space="0" w:color="auto"/>
              <w:right w:val="single" w:sz="4" w:space="0" w:color="auto"/>
            </w:tcBorders>
            <w:vAlign w:val="center"/>
            <w:hideMark/>
          </w:tcPr>
          <w:p w14:paraId="7836A6B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67899.00</w:t>
            </w:r>
          </w:p>
        </w:tc>
        <w:tc>
          <w:tcPr>
            <w:tcW w:w="802" w:type="pct"/>
            <w:tcBorders>
              <w:top w:val="nil"/>
              <w:left w:val="nil"/>
              <w:bottom w:val="single" w:sz="4" w:space="0" w:color="auto"/>
              <w:right w:val="single" w:sz="4" w:space="0" w:color="auto"/>
            </w:tcBorders>
            <w:vAlign w:val="center"/>
            <w:hideMark/>
          </w:tcPr>
          <w:p w14:paraId="63A6CA6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821,577.90</w:t>
            </w:r>
          </w:p>
        </w:tc>
      </w:tr>
      <w:tr w:rsidR="0090345F" w:rsidRPr="00CD413F" w14:paraId="268502F4"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54E7102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55</w:t>
            </w:r>
          </w:p>
        </w:tc>
        <w:tc>
          <w:tcPr>
            <w:tcW w:w="2112" w:type="pct"/>
            <w:tcBorders>
              <w:top w:val="single" w:sz="4" w:space="0" w:color="auto"/>
              <w:left w:val="nil"/>
              <w:bottom w:val="single" w:sz="4" w:space="0" w:color="auto"/>
              <w:right w:val="single" w:sz="4" w:space="0" w:color="auto"/>
            </w:tcBorders>
            <w:vAlign w:val="center"/>
            <w:hideMark/>
          </w:tcPr>
          <w:p w14:paraId="3F64CD7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Հերմետիկացնող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էլեմենտի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single" w:sz="4" w:space="0" w:color="auto"/>
              <w:left w:val="nil"/>
              <w:bottom w:val="single" w:sz="4" w:space="0" w:color="auto"/>
              <w:right w:val="single" w:sz="4" w:space="0" w:color="auto"/>
            </w:tcBorders>
            <w:vAlign w:val="bottom"/>
            <w:hideMark/>
          </w:tcPr>
          <w:p w14:paraId="192C1C4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single" w:sz="4" w:space="0" w:color="auto"/>
              <w:left w:val="nil"/>
              <w:bottom w:val="single" w:sz="4" w:space="0" w:color="auto"/>
              <w:right w:val="single" w:sz="4" w:space="0" w:color="auto"/>
            </w:tcBorders>
            <w:vAlign w:val="center"/>
            <w:hideMark/>
          </w:tcPr>
          <w:p w14:paraId="4C4506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98.000</w:t>
            </w:r>
          </w:p>
        </w:tc>
        <w:tc>
          <w:tcPr>
            <w:tcW w:w="678" w:type="pct"/>
            <w:tcBorders>
              <w:top w:val="nil"/>
              <w:left w:val="nil"/>
              <w:bottom w:val="single" w:sz="4" w:space="0" w:color="auto"/>
              <w:right w:val="single" w:sz="4" w:space="0" w:color="auto"/>
            </w:tcBorders>
            <w:vAlign w:val="center"/>
            <w:hideMark/>
          </w:tcPr>
          <w:p w14:paraId="0F2056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3727.00</w:t>
            </w:r>
          </w:p>
        </w:tc>
        <w:tc>
          <w:tcPr>
            <w:tcW w:w="802" w:type="pct"/>
            <w:tcBorders>
              <w:top w:val="nil"/>
              <w:left w:val="nil"/>
              <w:bottom w:val="single" w:sz="4" w:space="0" w:color="auto"/>
              <w:right w:val="single" w:sz="4" w:space="0" w:color="auto"/>
            </w:tcBorders>
            <w:vAlign w:val="center"/>
            <w:hideMark/>
          </w:tcPr>
          <w:p w14:paraId="66AA18C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365,246.00</w:t>
            </w:r>
          </w:p>
        </w:tc>
      </w:tr>
      <w:tr w:rsidR="0090345F" w:rsidRPr="00CD413F" w14:paraId="655FA8C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7CF05C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56</w:t>
            </w:r>
          </w:p>
        </w:tc>
        <w:tc>
          <w:tcPr>
            <w:tcW w:w="2112" w:type="pct"/>
            <w:tcBorders>
              <w:top w:val="nil"/>
              <w:left w:val="nil"/>
              <w:bottom w:val="single" w:sz="4" w:space="0" w:color="auto"/>
              <w:right w:val="single" w:sz="4" w:space="0" w:color="auto"/>
            </w:tcBorders>
            <w:vAlign w:val="center"/>
            <w:hideMark/>
          </w:tcPr>
          <w:p w14:paraId="3C1CC96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շփվող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տեղամասերի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ջրամեկուսացում</w:t>
            </w:r>
            <w:proofErr w:type="spellEnd"/>
            <w:r w:rsidRPr="00CD413F">
              <w:rPr>
                <w:rFonts w:ascii="Arial Armenian" w:hAnsi="Arial Armenian" w:cs="Arial"/>
                <w:sz w:val="18"/>
                <w:szCs w:val="18"/>
              </w:rPr>
              <w:t xml:space="preserve"> 2 </w:t>
            </w:r>
            <w:proofErr w:type="spellStart"/>
            <w:r w:rsidRPr="00CD413F">
              <w:rPr>
                <w:rFonts w:ascii="Sylfaen" w:hAnsi="Sylfaen" w:cs="Sylfaen"/>
                <w:sz w:val="18"/>
                <w:szCs w:val="18"/>
              </w:rPr>
              <w:t>շերտ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բիտումե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մածուկով</w:t>
            </w:r>
            <w:proofErr w:type="spellEnd"/>
          </w:p>
        </w:tc>
        <w:tc>
          <w:tcPr>
            <w:tcW w:w="461" w:type="pct"/>
            <w:tcBorders>
              <w:top w:val="nil"/>
              <w:left w:val="nil"/>
              <w:bottom w:val="single" w:sz="4" w:space="0" w:color="auto"/>
              <w:right w:val="single" w:sz="4" w:space="0" w:color="auto"/>
            </w:tcBorders>
            <w:vAlign w:val="bottom"/>
            <w:hideMark/>
          </w:tcPr>
          <w:p w14:paraId="3766694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single" w:sz="4" w:space="0" w:color="auto"/>
              <w:right w:val="single" w:sz="4" w:space="0" w:color="auto"/>
            </w:tcBorders>
            <w:vAlign w:val="center"/>
            <w:hideMark/>
          </w:tcPr>
          <w:p w14:paraId="6EE196D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273.400</w:t>
            </w:r>
          </w:p>
        </w:tc>
        <w:tc>
          <w:tcPr>
            <w:tcW w:w="678" w:type="pct"/>
            <w:tcBorders>
              <w:top w:val="nil"/>
              <w:left w:val="nil"/>
              <w:bottom w:val="single" w:sz="4" w:space="0" w:color="auto"/>
              <w:right w:val="single" w:sz="4" w:space="0" w:color="auto"/>
            </w:tcBorders>
            <w:vAlign w:val="center"/>
            <w:hideMark/>
          </w:tcPr>
          <w:p w14:paraId="5F65A6D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1092.00</w:t>
            </w:r>
          </w:p>
        </w:tc>
        <w:tc>
          <w:tcPr>
            <w:tcW w:w="802" w:type="pct"/>
            <w:tcBorders>
              <w:top w:val="nil"/>
              <w:left w:val="nil"/>
              <w:bottom w:val="single" w:sz="4" w:space="0" w:color="auto"/>
              <w:right w:val="single" w:sz="4" w:space="0" w:color="auto"/>
            </w:tcBorders>
            <w:vAlign w:val="center"/>
            <w:hideMark/>
          </w:tcPr>
          <w:p w14:paraId="59BDE74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298,552.80</w:t>
            </w:r>
          </w:p>
        </w:tc>
      </w:tr>
      <w:tr w:rsidR="0090345F" w:rsidRPr="00CD413F" w14:paraId="256D8020"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21DB97E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57</w:t>
            </w:r>
          </w:p>
        </w:tc>
        <w:tc>
          <w:tcPr>
            <w:tcW w:w="2112" w:type="pct"/>
            <w:tcBorders>
              <w:top w:val="nil"/>
              <w:left w:val="nil"/>
              <w:bottom w:val="nil"/>
              <w:right w:val="single" w:sz="4" w:space="0" w:color="auto"/>
            </w:tcBorders>
            <w:vAlign w:val="center"/>
            <w:hideMark/>
          </w:tcPr>
          <w:p w14:paraId="005FC4E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Ջրամեկուսիչի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պաշտպանիչ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nil"/>
              <w:left w:val="nil"/>
              <w:bottom w:val="nil"/>
              <w:right w:val="single" w:sz="4" w:space="0" w:color="auto"/>
            </w:tcBorders>
            <w:vAlign w:val="bottom"/>
            <w:hideMark/>
          </w:tcPr>
          <w:p w14:paraId="7510892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nil"/>
              <w:left w:val="nil"/>
              <w:bottom w:val="nil"/>
              <w:right w:val="single" w:sz="4" w:space="0" w:color="auto"/>
            </w:tcBorders>
            <w:vAlign w:val="center"/>
            <w:hideMark/>
          </w:tcPr>
          <w:p w14:paraId="166BB8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273.400</w:t>
            </w:r>
          </w:p>
        </w:tc>
        <w:tc>
          <w:tcPr>
            <w:tcW w:w="678" w:type="pct"/>
            <w:tcBorders>
              <w:top w:val="nil"/>
              <w:left w:val="nil"/>
              <w:bottom w:val="single" w:sz="4" w:space="0" w:color="auto"/>
              <w:right w:val="single" w:sz="4" w:space="0" w:color="auto"/>
            </w:tcBorders>
            <w:vAlign w:val="center"/>
            <w:hideMark/>
          </w:tcPr>
          <w:p w14:paraId="3D989C9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5217.00</w:t>
            </w:r>
          </w:p>
        </w:tc>
        <w:tc>
          <w:tcPr>
            <w:tcW w:w="802" w:type="pct"/>
            <w:tcBorders>
              <w:top w:val="nil"/>
              <w:left w:val="nil"/>
              <w:bottom w:val="single" w:sz="4" w:space="0" w:color="auto"/>
              <w:right w:val="single" w:sz="4" w:space="0" w:color="auto"/>
            </w:tcBorders>
            <w:vAlign w:val="center"/>
            <w:hideMark/>
          </w:tcPr>
          <w:p w14:paraId="22BC1B3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1,426,327.80</w:t>
            </w:r>
          </w:p>
        </w:tc>
      </w:tr>
      <w:tr w:rsidR="0090345F" w:rsidRPr="00CD413F" w14:paraId="0005AA8C"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74D90F5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58</w:t>
            </w:r>
          </w:p>
        </w:tc>
        <w:tc>
          <w:tcPr>
            <w:tcW w:w="2112" w:type="pct"/>
            <w:tcBorders>
              <w:top w:val="single" w:sz="4" w:space="0" w:color="auto"/>
              <w:left w:val="nil"/>
              <w:bottom w:val="single" w:sz="4" w:space="0" w:color="auto"/>
              <w:right w:val="single" w:sz="4" w:space="0" w:color="auto"/>
            </w:tcBorders>
            <w:vAlign w:val="center"/>
            <w:hideMark/>
          </w:tcPr>
          <w:p w14:paraId="462F1E0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proofErr w:type="gramEnd"/>
            <w:r w:rsidRPr="00CD413F">
              <w:rPr>
                <w:rFonts w:ascii="Arial Armenian" w:hAnsi="Arial Armenian" w:cs="Arial"/>
                <w:sz w:val="18"/>
                <w:szCs w:val="18"/>
              </w:rPr>
              <w:t xml:space="preserve">  </w:t>
            </w:r>
          </w:p>
        </w:tc>
        <w:tc>
          <w:tcPr>
            <w:tcW w:w="461" w:type="pct"/>
            <w:tcBorders>
              <w:top w:val="single" w:sz="4" w:space="0" w:color="auto"/>
              <w:left w:val="nil"/>
              <w:bottom w:val="single" w:sz="4" w:space="0" w:color="auto"/>
              <w:right w:val="single" w:sz="4" w:space="0" w:color="auto"/>
            </w:tcBorders>
            <w:vAlign w:val="bottom"/>
            <w:hideMark/>
          </w:tcPr>
          <w:p w14:paraId="18A0CCA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single" w:sz="4" w:space="0" w:color="auto"/>
              <w:right w:val="single" w:sz="4" w:space="0" w:color="auto"/>
            </w:tcBorders>
            <w:vAlign w:val="center"/>
            <w:hideMark/>
          </w:tcPr>
          <w:p w14:paraId="6BD762F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888.000</w:t>
            </w:r>
          </w:p>
        </w:tc>
        <w:tc>
          <w:tcPr>
            <w:tcW w:w="678" w:type="pct"/>
            <w:tcBorders>
              <w:top w:val="nil"/>
              <w:left w:val="nil"/>
              <w:bottom w:val="single" w:sz="4" w:space="0" w:color="auto"/>
              <w:right w:val="single" w:sz="4" w:space="0" w:color="auto"/>
            </w:tcBorders>
            <w:vAlign w:val="center"/>
            <w:hideMark/>
          </w:tcPr>
          <w:p w14:paraId="40FD01E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206.00</w:t>
            </w:r>
          </w:p>
        </w:tc>
        <w:tc>
          <w:tcPr>
            <w:tcW w:w="802" w:type="pct"/>
            <w:tcBorders>
              <w:top w:val="nil"/>
              <w:left w:val="nil"/>
              <w:bottom w:val="single" w:sz="4" w:space="0" w:color="auto"/>
              <w:right w:val="single" w:sz="4" w:space="0" w:color="auto"/>
            </w:tcBorders>
            <w:vAlign w:val="center"/>
            <w:hideMark/>
          </w:tcPr>
          <w:p w14:paraId="453E3F0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182,928.00</w:t>
            </w:r>
          </w:p>
        </w:tc>
      </w:tr>
      <w:tr w:rsidR="0090345F" w:rsidRPr="00CD413F" w14:paraId="22A94CF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46C61A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59</w:t>
            </w:r>
          </w:p>
        </w:tc>
        <w:tc>
          <w:tcPr>
            <w:tcW w:w="2112" w:type="pct"/>
            <w:tcBorders>
              <w:top w:val="nil"/>
              <w:left w:val="nil"/>
              <w:bottom w:val="single" w:sz="4" w:space="0" w:color="auto"/>
              <w:right w:val="single" w:sz="4" w:space="0" w:color="auto"/>
            </w:tcBorders>
            <w:vAlign w:val="center"/>
            <w:hideMark/>
          </w:tcPr>
          <w:p w14:paraId="7CEAFE43"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ß»ñï³ÛÇÝ ïá÷³ÝáõÙ 6 ³Ý·³Ù </w:t>
            </w:r>
            <w:proofErr w:type="spellStart"/>
            <w:r w:rsidRPr="00CD413F">
              <w:rPr>
                <w:rFonts w:ascii="Arial Armenian" w:hAnsi="Arial Armenian" w:cs="Arial"/>
                <w:sz w:val="18"/>
                <w:szCs w:val="18"/>
              </w:rPr>
              <w:t>ÉÇóùáõÙ</w:t>
            </w:r>
            <w:proofErr w:type="spellEnd"/>
            <w:r w:rsidRPr="00CD413F">
              <w:rPr>
                <w:rFonts w:ascii="Arial Armenian" w:hAnsi="Arial Armenian" w:cs="Arial"/>
                <w:sz w:val="18"/>
                <w:szCs w:val="18"/>
              </w:rPr>
              <w:t xml:space="preserve"> h=10ëÙ</w:t>
            </w:r>
          </w:p>
        </w:tc>
        <w:tc>
          <w:tcPr>
            <w:tcW w:w="461" w:type="pct"/>
            <w:tcBorders>
              <w:top w:val="nil"/>
              <w:left w:val="nil"/>
              <w:bottom w:val="single" w:sz="4" w:space="0" w:color="auto"/>
              <w:right w:val="single" w:sz="4" w:space="0" w:color="auto"/>
            </w:tcBorders>
            <w:vAlign w:val="bottom"/>
            <w:hideMark/>
          </w:tcPr>
          <w:p w14:paraId="5E2939C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6E99DD8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888.000</w:t>
            </w:r>
          </w:p>
        </w:tc>
        <w:tc>
          <w:tcPr>
            <w:tcW w:w="678" w:type="pct"/>
            <w:tcBorders>
              <w:top w:val="nil"/>
              <w:left w:val="nil"/>
              <w:bottom w:val="single" w:sz="4" w:space="0" w:color="auto"/>
              <w:right w:val="single" w:sz="4" w:space="0" w:color="auto"/>
            </w:tcBorders>
            <w:vAlign w:val="center"/>
            <w:hideMark/>
          </w:tcPr>
          <w:p w14:paraId="1FD58A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617.00</w:t>
            </w:r>
          </w:p>
        </w:tc>
        <w:tc>
          <w:tcPr>
            <w:tcW w:w="802" w:type="pct"/>
            <w:tcBorders>
              <w:top w:val="nil"/>
              <w:left w:val="nil"/>
              <w:bottom w:val="single" w:sz="4" w:space="0" w:color="auto"/>
              <w:right w:val="single" w:sz="4" w:space="0" w:color="auto"/>
            </w:tcBorders>
            <w:vAlign w:val="center"/>
            <w:hideMark/>
          </w:tcPr>
          <w:p w14:paraId="5E2092B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547,896.00</w:t>
            </w:r>
          </w:p>
        </w:tc>
      </w:tr>
      <w:tr w:rsidR="0090345F" w:rsidRPr="00CD413F" w14:paraId="0ADBAC9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3F9D14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60</w:t>
            </w:r>
          </w:p>
        </w:tc>
        <w:tc>
          <w:tcPr>
            <w:tcW w:w="2112" w:type="pct"/>
            <w:tcBorders>
              <w:top w:val="nil"/>
              <w:left w:val="nil"/>
              <w:bottom w:val="single" w:sz="4" w:space="0" w:color="auto"/>
              <w:right w:val="single" w:sz="4" w:space="0" w:color="auto"/>
            </w:tcBorders>
            <w:vAlign w:val="center"/>
            <w:hideMark/>
          </w:tcPr>
          <w:p w14:paraId="31DE8A2E"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çñáõÙ</w:t>
            </w:r>
            <w:proofErr w:type="spellEnd"/>
            <w:r w:rsidRPr="00CD413F">
              <w:rPr>
                <w:rFonts w:ascii="Arial Armenian" w:hAnsi="Arial Armenian" w:cs="Arial"/>
                <w:sz w:val="18"/>
                <w:szCs w:val="18"/>
              </w:rPr>
              <w:t xml:space="preserve"> </w:t>
            </w:r>
            <w:proofErr w:type="spellStart"/>
            <w:proofErr w:type="gramStart"/>
            <w:r w:rsidRPr="00CD413F">
              <w:rPr>
                <w:rFonts w:ascii="Arial Armenian" w:hAnsi="Arial Armenian" w:cs="Arial"/>
                <w:sz w:val="18"/>
                <w:szCs w:val="18"/>
              </w:rPr>
              <w:t>ÉÇóùáõÙ</w:t>
            </w:r>
            <w:proofErr w:type="spellEnd"/>
            <w:r w:rsidRPr="00CD413F">
              <w:rPr>
                <w:rFonts w:ascii="Arial Armenian" w:hAnsi="Arial Armenian" w:cs="Arial"/>
                <w:sz w:val="18"/>
                <w:szCs w:val="18"/>
              </w:rPr>
              <w:t xml:space="preserve">  Í</w:t>
            </w:r>
            <w:proofErr w:type="gramEnd"/>
            <w:r w:rsidRPr="00CD413F">
              <w:rPr>
                <w:rFonts w:ascii="Arial Armenian" w:hAnsi="Arial Armenian" w:cs="Arial"/>
                <w:sz w:val="18"/>
                <w:szCs w:val="18"/>
              </w:rPr>
              <w:t>³í³ÉÇ 30% ã³÷áí</w:t>
            </w:r>
          </w:p>
        </w:tc>
        <w:tc>
          <w:tcPr>
            <w:tcW w:w="461" w:type="pct"/>
            <w:tcBorders>
              <w:top w:val="nil"/>
              <w:left w:val="nil"/>
              <w:bottom w:val="single" w:sz="4" w:space="0" w:color="auto"/>
              <w:right w:val="single" w:sz="4" w:space="0" w:color="auto"/>
            </w:tcBorders>
            <w:vAlign w:val="bottom"/>
            <w:hideMark/>
          </w:tcPr>
          <w:p w14:paraId="4167C41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44DA040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888.000</w:t>
            </w:r>
          </w:p>
        </w:tc>
        <w:tc>
          <w:tcPr>
            <w:tcW w:w="678" w:type="pct"/>
            <w:tcBorders>
              <w:top w:val="nil"/>
              <w:left w:val="nil"/>
              <w:bottom w:val="single" w:sz="4" w:space="0" w:color="auto"/>
              <w:right w:val="single" w:sz="4" w:space="0" w:color="auto"/>
            </w:tcBorders>
            <w:vAlign w:val="center"/>
            <w:hideMark/>
          </w:tcPr>
          <w:p w14:paraId="7AD9C6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373.00</w:t>
            </w:r>
          </w:p>
        </w:tc>
        <w:tc>
          <w:tcPr>
            <w:tcW w:w="802" w:type="pct"/>
            <w:tcBorders>
              <w:top w:val="nil"/>
              <w:left w:val="nil"/>
              <w:bottom w:val="single" w:sz="4" w:space="0" w:color="auto"/>
              <w:right w:val="single" w:sz="4" w:space="0" w:color="auto"/>
            </w:tcBorders>
            <w:vAlign w:val="center"/>
            <w:hideMark/>
          </w:tcPr>
          <w:p w14:paraId="0F92B94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331,224.00</w:t>
            </w:r>
          </w:p>
        </w:tc>
      </w:tr>
      <w:tr w:rsidR="0090345F" w:rsidRPr="00CD413F" w14:paraId="22463A2B" w14:textId="77777777" w:rsidTr="00186A1D">
        <w:trPr>
          <w:gridAfter w:val="1"/>
          <w:wAfter w:w="2" w:type="pct"/>
          <w:trHeight w:val="20"/>
        </w:trPr>
        <w:tc>
          <w:tcPr>
            <w:tcW w:w="321" w:type="pct"/>
            <w:tcBorders>
              <w:top w:val="nil"/>
              <w:left w:val="single" w:sz="4" w:space="0" w:color="auto"/>
              <w:bottom w:val="nil"/>
              <w:right w:val="single" w:sz="4" w:space="0" w:color="auto"/>
            </w:tcBorders>
            <w:vAlign w:val="center"/>
            <w:hideMark/>
          </w:tcPr>
          <w:p w14:paraId="2879131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61</w:t>
            </w:r>
          </w:p>
        </w:tc>
        <w:tc>
          <w:tcPr>
            <w:tcW w:w="2112" w:type="pct"/>
            <w:tcBorders>
              <w:top w:val="nil"/>
              <w:left w:val="nil"/>
              <w:bottom w:val="nil"/>
              <w:right w:val="single" w:sz="4" w:space="0" w:color="auto"/>
            </w:tcBorders>
            <w:vAlign w:val="center"/>
            <w:hideMark/>
          </w:tcPr>
          <w:p w14:paraId="47DE4B5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Հարթեցնող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3,0 </w:t>
            </w:r>
            <w:proofErr w:type="spellStart"/>
            <w:r w:rsidRPr="00CD413F">
              <w:rPr>
                <w:rFonts w:ascii="Sylfaen" w:hAnsi="Sylfaen" w:cs="Sylfaen"/>
                <w:sz w:val="18"/>
                <w:szCs w:val="18"/>
              </w:rPr>
              <w:t>սմ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r w:rsidRPr="00CD413F">
              <w:rPr>
                <w:rFonts w:ascii="Arial Armenian" w:hAnsi="Arial Armenian" w:cs="Arial"/>
                <w:sz w:val="18"/>
                <w:szCs w:val="18"/>
              </w:rPr>
              <w:t xml:space="preserve">   B30 ¹³ëÇ µ»</w:t>
            </w:r>
            <w:proofErr w:type="spellStart"/>
            <w:r w:rsidRPr="00CD413F">
              <w:rPr>
                <w:rFonts w:ascii="Arial Armenian" w:hAnsi="Arial Armenian" w:cs="Arial"/>
                <w:sz w:val="18"/>
                <w:szCs w:val="18"/>
              </w:rPr>
              <w:t>ïáÝÇó</w:t>
            </w:r>
            <w:proofErr w:type="spellEnd"/>
            <w:r w:rsidRPr="00CD413F">
              <w:rPr>
                <w:rFonts w:ascii="Arial Armenian" w:hAnsi="Arial Armenian" w:cs="Arial"/>
                <w:sz w:val="18"/>
                <w:szCs w:val="18"/>
              </w:rPr>
              <w:t xml:space="preserve"> h=10ëÙ </w:t>
            </w:r>
          </w:p>
        </w:tc>
        <w:tc>
          <w:tcPr>
            <w:tcW w:w="461" w:type="pct"/>
            <w:tcBorders>
              <w:top w:val="nil"/>
              <w:left w:val="nil"/>
              <w:bottom w:val="nil"/>
              <w:right w:val="single" w:sz="4" w:space="0" w:color="auto"/>
            </w:tcBorders>
            <w:vAlign w:val="bottom"/>
            <w:hideMark/>
          </w:tcPr>
          <w:p w14:paraId="35FC6D3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nil"/>
              <w:right w:val="single" w:sz="4" w:space="0" w:color="auto"/>
            </w:tcBorders>
            <w:vAlign w:val="center"/>
            <w:hideMark/>
          </w:tcPr>
          <w:p w14:paraId="2FF5D9E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5.150</w:t>
            </w:r>
          </w:p>
        </w:tc>
        <w:tc>
          <w:tcPr>
            <w:tcW w:w="678" w:type="pct"/>
            <w:tcBorders>
              <w:top w:val="nil"/>
              <w:left w:val="nil"/>
              <w:bottom w:val="single" w:sz="4" w:space="0" w:color="auto"/>
              <w:right w:val="single" w:sz="4" w:space="0" w:color="auto"/>
            </w:tcBorders>
            <w:vAlign w:val="center"/>
            <w:hideMark/>
          </w:tcPr>
          <w:p w14:paraId="05B62CD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57234.00</w:t>
            </w:r>
          </w:p>
        </w:tc>
        <w:tc>
          <w:tcPr>
            <w:tcW w:w="802" w:type="pct"/>
            <w:tcBorders>
              <w:top w:val="nil"/>
              <w:left w:val="nil"/>
              <w:bottom w:val="single" w:sz="4" w:space="0" w:color="auto"/>
              <w:right w:val="single" w:sz="4" w:space="0" w:color="auto"/>
            </w:tcBorders>
            <w:vAlign w:val="center"/>
            <w:hideMark/>
          </w:tcPr>
          <w:p w14:paraId="38E41D5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294,755.10</w:t>
            </w:r>
          </w:p>
        </w:tc>
      </w:tr>
      <w:tr w:rsidR="0090345F" w:rsidRPr="00CD413F" w14:paraId="2F59B018"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7B3259D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62</w:t>
            </w:r>
          </w:p>
        </w:tc>
        <w:tc>
          <w:tcPr>
            <w:tcW w:w="2112" w:type="pct"/>
            <w:tcBorders>
              <w:top w:val="single" w:sz="4" w:space="0" w:color="auto"/>
              <w:left w:val="nil"/>
              <w:bottom w:val="nil"/>
              <w:right w:val="single" w:sz="4" w:space="0" w:color="auto"/>
            </w:tcBorders>
            <w:vAlign w:val="center"/>
            <w:hideMark/>
          </w:tcPr>
          <w:p w14:paraId="55AE4FBF"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Ջրամեկուսիչի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իզոգամից</w:t>
            </w:r>
            <w:proofErr w:type="spellEnd"/>
            <w:proofErr w:type="gramEnd"/>
          </w:p>
        </w:tc>
        <w:tc>
          <w:tcPr>
            <w:tcW w:w="461" w:type="pct"/>
            <w:tcBorders>
              <w:top w:val="single" w:sz="4" w:space="0" w:color="auto"/>
              <w:left w:val="nil"/>
              <w:bottom w:val="nil"/>
              <w:right w:val="single" w:sz="4" w:space="0" w:color="auto"/>
            </w:tcBorders>
            <w:vAlign w:val="bottom"/>
            <w:hideMark/>
          </w:tcPr>
          <w:p w14:paraId="1B3631E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2</w:t>
            </w:r>
          </w:p>
        </w:tc>
        <w:tc>
          <w:tcPr>
            <w:tcW w:w="624" w:type="pct"/>
            <w:tcBorders>
              <w:top w:val="single" w:sz="4" w:space="0" w:color="auto"/>
              <w:left w:val="nil"/>
              <w:bottom w:val="nil"/>
              <w:right w:val="single" w:sz="4" w:space="0" w:color="auto"/>
            </w:tcBorders>
            <w:vAlign w:val="center"/>
            <w:hideMark/>
          </w:tcPr>
          <w:p w14:paraId="0925F4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171.700</w:t>
            </w:r>
          </w:p>
        </w:tc>
        <w:tc>
          <w:tcPr>
            <w:tcW w:w="678" w:type="pct"/>
            <w:tcBorders>
              <w:top w:val="nil"/>
              <w:left w:val="nil"/>
              <w:bottom w:val="single" w:sz="4" w:space="0" w:color="auto"/>
              <w:right w:val="single" w:sz="4" w:space="0" w:color="auto"/>
            </w:tcBorders>
            <w:vAlign w:val="center"/>
            <w:hideMark/>
          </w:tcPr>
          <w:p w14:paraId="103188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2853.00</w:t>
            </w:r>
          </w:p>
        </w:tc>
        <w:tc>
          <w:tcPr>
            <w:tcW w:w="802" w:type="pct"/>
            <w:tcBorders>
              <w:top w:val="nil"/>
              <w:left w:val="nil"/>
              <w:bottom w:val="single" w:sz="4" w:space="0" w:color="auto"/>
              <w:right w:val="single" w:sz="4" w:space="0" w:color="auto"/>
            </w:tcBorders>
            <w:vAlign w:val="center"/>
            <w:hideMark/>
          </w:tcPr>
          <w:p w14:paraId="573F382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489,860.10</w:t>
            </w:r>
          </w:p>
        </w:tc>
      </w:tr>
      <w:tr w:rsidR="0090345F" w:rsidRPr="00CD413F" w14:paraId="6D3573BC" w14:textId="77777777" w:rsidTr="00186A1D">
        <w:trPr>
          <w:gridAfter w:val="1"/>
          <w:wAfter w:w="2" w:type="pct"/>
          <w:trHeight w:val="20"/>
        </w:trPr>
        <w:tc>
          <w:tcPr>
            <w:tcW w:w="321" w:type="pct"/>
            <w:tcBorders>
              <w:top w:val="single" w:sz="4" w:space="0" w:color="auto"/>
              <w:left w:val="single" w:sz="4" w:space="0" w:color="auto"/>
              <w:bottom w:val="nil"/>
              <w:right w:val="single" w:sz="4" w:space="0" w:color="auto"/>
            </w:tcBorders>
            <w:vAlign w:val="center"/>
            <w:hideMark/>
          </w:tcPr>
          <w:p w14:paraId="1EC55B9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63</w:t>
            </w:r>
          </w:p>
        </w:tc>
        <w:tc>
          <w:tcPr>
            <w:tcW w:w="2112" w:type="pct"/>
            <w:tcBorders>
              <w:top w:val="single" w:sz="4" w:space="0" w:color="auto"/>
              <w:left w:val="nil"/>
              <w:bottom w:val="nil"/>
              <w:right w:val="single" w:sz="4" w:space="0" w:color="auto"/>
            </w:tcBorders>
            <w:vAlign w:val="center"/>
            <w:hideMark/>
          </w:tcPr>
          <w:p w14:paraId="145785A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Ջրամեկուսիչի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պաշտպանիչ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մանրահատիկ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ջրանթափանց</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բետոնից</w:t>
            </w:r>
            <w:proofErr w:type="spellEnd"/>
            <w:r w:rsidRPr="00CD413F">
              <w:rPr>
                <w:rFonts w:ascii="Arial Armenian" w:hAnsi="Arial Armenian" w:cs="Arial"/>
                <w:sz w:val="18"/>
                <w:szCs w:val="18"/>
              </w:rPr>
              <w:t xml:space="preserve">  6</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սմ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միջին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p>
        </w:tc>
        <w:tc>
          <w:tcPr>
            <w:tcW w:w="461" w:type="pct"/>
            <w:tcBorders>
              <w:top w:val="single" w:sz="4" w:space="0" w:color="auto"/>
              <w:left w:val="nil"/>
              <w:bottom w:val="nil"/>
              <w:right w:val="single" w:sz="4" w:space="0" w:color="auto"/>
            </w:tcBorders>
            <w:vAlign w:val="bottom"/>
            <w:hideMark/>
          </w:tcPr>
          <w:p w14:paraId="7CAF0A5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single" w:sz="4" w:space="0" w:color="auto"/>
              <w:left w:val="nil"/>
              <w:bottom w:val="nil"/>
              <w:right w:val="single" w:sz="4" w:space="0" w:color="auto"/>
            </w:tcBorders>
            <w:vAlign w:val="center"/>
            <w:hideMark/>
          </w:tcPr>
          <w:p w14:paraId="622BBD8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10.300</w:t>
            </w:r>
          </w:p>
        </w:tc>
        <w:tc>
          <w:tcPr>
            <w:tcW w:w="678" w:type="pct"/>
            <w:tcBorders>
              <w:top w:val="nil"/>
              <w:left w:val="nil"/>
              <w:bottom w:val="single" w:sz="4" w:space="0" w:color="auto"/>
              <w:right w:val="single" w:sz="4" w:space="0" w:color="auto"/>
            </w:tcBorders>
            <w:vAlign w:val="center"/>
            <w:hideMark/>
          </w:tcPr>
          <w:p w14:paraId="4313113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57234.00</w:t>
            </w:r>
          </w:p>
        </w:tc>
        <w:tc>
          <w:tcPr>
            <w:tcW w:w="802" w:type="pct"/>
            <w:tcBorders>
              <w:top w:val="nil"/>
              <w:left w:val="nil"/>
              <w:bottom w:val="single" w:sz="4" w:space="0" w:color="auto"/>
              <w:right w:val="single" w:sz="4" w:space="0" w:color="auto"/>
            </w:tcBorders>
            <w:vAlign w:val="center"/>
            <w:hideMark/>
          </w:tcPr>
          <w:p w14:paraId="4D87C8F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589,510.20</w:t>
            </w:r>
          </w:p>
        </w:tc>
      </w:tr>
      <w:tr w:rsidR="0090345F" w:rsidRPr="00CD413F" w14:paraId="35F96CAF" w14:textId="77777777" w:rsidTr="00186A1D">
        <w:trPr>
          <w:gridAfter w:val="1"/>
          <w:wAfter w:w="2" w:type="pct"/>
          <w:trHeight w:val="20"/>
        </w:trPr>
        <w:tc>
          <w:tcPr>
            <w:tcW w:w="321" w:type="pct"/>
            <w:tcBorders>
              <w:top w:val="single" w:sz="4" w:space="0" w:color="auto"/>
              <w:left w:val="single" w:sz="4" w:space="0" w:color="auto"/>
              <w:bottom w:val="single" w:sz="4" w:space="0" w:color="auto"/>
              <w:right w:val="single" w:sz="4" w:space="0" w:color="auto"/>
            </w:tcBorders>
            <w:vAlign w:val="center"/>
            <w:hideMark/>
          </w:tcPr>
          <w:p w14:paraId="36A5E27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64</w:t>
            </w:r>
          </w:p>
        </w:tc>
        <w:tc>
          <w:tcPr>
            <w:tcW w:w="2112" w:type="pct"/>
            <w:tcBorders>
              <w:top w:val="single" w:sz="4" w:space="0" w:color="auto"/>
              <w:left w:val="nil"/>
              <w:bottom w:val="single" w:sz="4" w:space="0" w:color="auto"/>
              <w:right w:val="single" w:sz="4" w:space="0" w:color="auto"/>
            </w:tcBorders>
            <w:vAlign w:val="center"/>
            <w:hideMark/>
          </w:tcPr>
          <w:p w14:paraId="14EEC48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Զոդված</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ամրանային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ցանց</w:t>
            </w:r>
            <w:proofErr w:type="spellEnd"/>
            <w:proofErr w:type="gramEnd"/>
            <w:r w:rsidRPr="00CD413F">
              <w:rPr>
                <w:rFonts w:ascii="Arial Armenian" w:hAnsi="Arial Armenian" w:cs="Arial"/>
                <w:sz w:val="18"/>
                <w:szCs w:val="18"/>
              </w:rPr>
              <w:t xml:space="preserve"> 100*100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բջիջներով</w:t>
            </w:r>
            <w:proofErr w:type="spellEnd"/>
            <w:r w:rsidRPr="00CD413F">
              <w:rPr>
                <w:rFonts w:ascii="Arial Armenian" w:hAnsi="Arial Armenian" w:cs="Arial"/>
                <w:sz w:val="18"/>
                <w:szCs w:val="18"/>
              </w:rPr>
              <w:t xml:space="preserve"> ö</w:t>
            </w:r>
            <w:proofErr w:type="gramStart"/>
            <w:r w:rsidRPr="00CD413F">
              <w:rPr>
                <w:rFonts w:ascii="Arial Armenian" w:hAnsi="Arial Armenian" w:cs="Arial"/>
                <w:sz w:val="18"/>
                <w:szCs w:val="18"/>
              </w:rPr>
              <w:t>5  A</w:t>
            </w:r>
            <w:proofErr w:type="gramEnd"/>
            <w:r w:rsidRPr="00CD413F">
              <w:rPr>
                <w:rFonts w:ascii="Arial Armenian" w:hAnsi="Arial Armenian" w:cs="Arial"/>
                <w:sz w:val="18"/>
                <w:szCs w:val="18"/>
              </w:rPr>
              <w:t xml:space="preserve">500C </w:t>
            </w:r>
            <w:proofErr w:type="spellStart"/>
            <w:r w:rsidRPr="00CD413F">
              <w:rPr>
                <w:rFonts w:ascii="Sylfaen" w:hAnsi="Sylfaen" w:cs="Sylfaen"/>
                <w:sz w:val="18"/>
                <w:szCs w:val="18"/>
              </w:rPr>
              <w:t>ամրանից</w:t>
            </w:r>
            <w:proofErr w:type="spellEnd"/>
            <w:r w:rsidRPr="00CD413F">
              <w:rPr>
                <w:rFonts w:ascii="Arial Armenian" w:hAnsi="Arial Armenian" w:cs="Arial"/>
                <w:sz w:val="18"/>
                <w:szCs w:val="18"/>
              </w:rPr>
              <w:t xml:space="preserve"> </w:t>
            </w:r>
          </w:p>
        </w:tc>
        <w:tc>
          <w:tcPr>
            <w:tcW w:w="461" w:type="pct"/>
            <w:tcBorders>
              <w:top w:val="single" w:sz="4" w:space="0" w:color="auto"/>
              <w:left w:val="nil"/>
              <w:bottom w:val="single" w:sz="4" w:space="0" w:color="auto"/>
              <w:right w:val="single" w:sz="4" w:space="0" w:color="auto"/>
            </w:tcBorders>
            <w:vAlign w:val="bottom"/>
            <w:hideMark/>
          </w:tcPr>
          <w:p w14:paraId="26F6573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single" w:sz="4" w:space="0" w:color="auto"/>
              <w:left w:val="nil"/>
              <w:bottom w:val="single" w:sz="4" w:space="0" w:color="auto"/>
              <w:right w:val="single" w:sz="4" w:space="0" w:color="auto"/>
            </w:tcBorders>
            <w:vAlign w:val="center"/>
            <w:hideMark/>
          </w:tcPr>
          <w:p w14:paraId="537BDF1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0.570</w:t>
            </w:r>
          </w:p>
        </w:tc>
        <w:tc>
          <w:tcPr>
            <w:tcW w:w="678" w:type="pct"/>
            <w:tcBorders>
              <w:top w:val="nil"/>
              <w:left w:val="nil"/>
              <w:bottom w:val="single" w:sz="4" w:space="0" w:color="auto"/>
              <w:right w:val="single" w:sz="4" w:space="0" w:color="auto"/>
            </w:tcBorders>
            <w:vAlign w:val="center"/>
            <w:hideMark/>
          </w:tcPr>
          <w:p w14:paraId="5229A16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509246.00</w:t>
            </w:r>
          </w:p>
        </w:tc>
        <w:tc>
          <w:tcPr>
            <w:tcW w:w="802" w:type="pct"/>
            <w:tcBorders>
              <w:top w:val="nil"/>
              <w:left w:val="nil"/>
              <w:bottom w:val="single" w:sz="4" w:space="0" w:color="auto"/>
              <w:right w:val="single" w:sz="4" w:space="0" w:color="auto"/>
            </w:tcBorders>
            <w:vAlign w:val="center"/>
            <w:hideMark/>
          </w:tcPr>
          <w:p w14:paraId="22230EB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290,270.22</w:t>
            </w:r>
          </w:p>
        </w:tc>
      </w:tr>
      <w:tr w:rsidR="0090345F" w:rsidRPr="00CD413F" w14:paraId="06616D9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CCB515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65</w:t>
            </w:r>
          </w:p>
        </w:tc>
        <w:tc>
          <w:tcPr>
            <w:tcW w:w="2112" w:type="pct"/>
            <w:tcBorders>
              <w:top w:val="nil"/>
              <w:left w:val="nil"/>
              <w:bottom w:val="single" w:sz="4" w:space="0" w:color="auto"/>
              <w:right w:val="single" w:sz="4" w:space="0" w:color="auto"/>
            </w:tcBorders>
            <w:vAlign w:val="center"/>
            <w:hideMark/>
          </w:tcPr>
          <w:p w14:paraId="5EFD23D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proofErr w:type="gram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053EA4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1E4EBDF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412.000</w:t>
            </w:r>
          </w:p>
        </w:tc>
        <w:tc>
          <w:tcPr>
            <w:tcW w:w="678" w:type="pct"/>
            <w:tcBorders>
              <w:top w:val="nil"/>
              <w:left w:val="nil"/>
              <w:bottom w:val="single" w:sz="4" w:space="0" w:color="auto"/>
              <w:right w:val="single" w:sz="4" w:space="0" w:color="auto"/>
            </w:tcBorders>
            <w:vAlign w:val="center"/>
            <w:hideMark/>
          </w:tcPr>
          <w:p w14:paraId="4DD9A9D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206.00</w:t>
            </w:r>
          </w:p>
        </w:tc>
        <w:tc>
          <w:tcPr>
            <w:tcW w:w="802" w:type="pct"/>
            <w:tcBorders>
              <w:top w:val="nil"/>
              <w:left w:val="nil"/>
              <w:bottom w:val="single" w:sz="4" w:space="0" w:color="auto"/>
              <w:right w:val="single" w:sz="4" w:space="0" w:color="auto"/>
            </w:tcBorders>
            <w:vAlign w:val="center"/>
            <w:hideMark/>
          </w:tcPr>
          <w:p w14:paraId="32551DB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84,872.00</w:t>
            </w:r>
          </w:p>
        </w:tc>
      </w:tr>
      <w:tr w:rsidR="0090345F" w:rsidRPr="00CD413F" w14:paraId="0217A96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2B6F71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66</w:t>
            </w:r>
          </w:p>
        </w:tc>
        <w:tc>
          <w:tcPr>
            <w:tcW w:w="2112" w:type="pct"/>
            <w:tcBorders>
              <w:top w:val="nil"/>
              <w:left w:val="nil"/>
              <w:bottom w:val="single" w:sz="4" w:space="0" w:color="auto"/>
              <w:right w:val="single" w:sz="4" w:space="0" w:color="auto"/>
            </w:tcBorders>
            <w:vAlign w:val="center"/>
            <w:hideMark/>
          </w:tcPr>
          <w:p w14:paraId="20327CD6"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ß»ñï³ÛÇÝ ïá÷³ÝáõÙ 6 ³Ý·³Ù </w:t>
            </w:r>
            <w:proofErr w:type="spellStart"/>
            <w:r w:rsidRPr="00CD413F">
              <w:rPr>
                <w:rFonts w:ascii="Arial Armenian" w:hAnsi="Arial Armenian" w:cs="Arial"/>
                <w:sz w:val="18"/>
                <w:szCs w:val="18"/>
              </w:rPr>
              <w:t>ÉÇóùáõÙ</w:t>
            </w:r>
            <w:proofErr w:type="spellEnd"/>
            <w:r w:rsidRPr="00CD413F">
              <w:rPr>
                <w:rFonts w:ascii="Arial Armenian" w:hAnsi="Arial Armenian" w:cs="Arial"/>
                <w:sz w:val="18"/>
                <w:szCs w:val="18"/>
              </w:rPr>
              <w:t xml:space="preserve"> h=10ëÙ</w:t>
            </w:r>
          </w:p>
        </w:tc>
        <w:tc>
          <w:tcPr>
            <w:tcW w:w="461" w:type="pct"/>
            <w:tcBorders>
              <w:top w:val="nil"/>
              <w:left w:val="nil"/>
              <w:bottom w:val="single" w:sz="4" w:space="0" w:color="auto"/>
              <w:right w:val="single" w:sz="4" w:space="0" w:color="auto"/>
            </w:tcBorders>
            <w:vAlign w:val="bottom"/>
            <w:hideMark/>
          </w:tcPr>
          <w:p w14:paraId="4BEBCFC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308F85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412.000</w:t>
            </w:r>
          </w:p>
        </w:tc>
        <w:tc>
          <w:tcPr>
            <w:tcW w:w="678" w:type="pct"/>
            <w:tcBorders>
              <w:top w:val="nil"/>
              <w:left w:val="nil"/>
              <w:bottom w:val="single" w:sz="4" w:space="0" w:color="auto"/>
              <w:right w:val="single" w:sz="4" w:space="0" w:color="auto"/>
            </w:tcBorders>
            <w:vAlign w:val="center"/>
            <w:hideMark/>
          </w:tcPr>
          <w:p w14:paraId="0D004DE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617.00</w:t>
            </w:r>
          </w:p>
        </w:tc>
        <w:tc>
          <w:tcPr>
            <w:tcW w:w="802" w:type="pct"/>
            <w:tcBorders>
              <w:top w:val="nil"/>
              <w:left w:val="nil"/>
              <w:bottom w:val="single" w:sz="4" w:space="0" w:color="auto"/>
              <w:right w:val="single" w:sz="4" w:space="0" w:color="auto"/>
            </w:tcBorders>
            <w:vAlign w:val="center"/>
            <w:hideMark/>
          </w:tcPr>
          <w:p w14:paraId="5FBA1DD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254,204.00</w:t>
            </w:r>
          </w:p>
        </w:tc>
      </w:tr>
      <w:tr w:rsidR="0090345F" w:rsidRPr="00CD413F" w14:paraId="136435B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0CACEA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67</w:t>
            </w:r>
          </w:p>
        </w:tc>
        <w:tc>
          <w:tcPr>
            <w:tcW w:w="2112" w:type="pct"/>
            <w:tcBorders>
              <w:top w:val="nil"/>
              <w:left w:val="nil"/>
              <w:bottom w:val="single" w:sz="4" w:space="0" w:color="auto"/>
              <w:right w:val="single" w:sz="4" w:space="0" w:color="auto"/>
            </w:tcBorders>
            <w:vAlign w:val="center"/>
            <w:hideMark/>
          </w:tcPr>
          <w:p w14:paraId="5F65B3C8"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çñáõÙ</w:t>
            </w:r>
            <w:proofErr w:type="spellEnd"/>
            <w:r w:rsidRPr="00CD413F">
              <w:rPr>
                <w:rFonts w:ascii="Arial Armenian" w:hAnsi="Arial Armenian" w:cs="Arial"/>
                <w:sz w:val="18"/>
                <w:szCs w:val="18"/>
              </w:rPr>
              <w:t xml:space="preserve"> </w:t>
            </w:r>
            <w:proofErr w:type="spellStart"/>
            <w:proofErr w:type="gramStart"/>
            <w:r w:rsidRPr="00CD413F">
              <w:rPr>
                <w:rFonts w:ascii="Arial Armenian" w:hAnsi="Arial Armenian" w:cs="Arial"/>
                <w:sz w:val="18"/>
                <w:szCs w:val="18"/>
              </w:rPr>
              <w:t>ÉÇóùáõÙ</w:t>
            </w:r>
            <w:proofErr w:type="spellEnd"/>
            <w:r w:rsidRPr="00CD413F">
              <w:rPr>
                <w:rFonts w:ascii="Arial Armenian" w:hAnsi="Arial Armenian" w:cs="Arial"/>
                <w:sz w:val="18"/>
                <w:szCs w:val="18"/>
              </w:rPr>
              <w:t xml:space="preserve">  Í</w:t>
            </w:r>
            <w:proofErr w:type="gramEnd"/>
            <w:r w:rsidRPr="00CD413F">
              <w:rPr>
                <w:rFonts w:ascii="Arial Armenian" w:hAnsi="Arial Armenian" w:cs="Arial"/>
                <w:sz w:val="18"/>
                <w:szCs w:val="18"/>
              </w:rPr>
              <w:t>³í³ÉÇ 30% ã³÷áí</w:t>
            </w:r>
          </w:p>
        </w:tc>
        <w:tc>
          <w:tcPr>
            <w:tcW w:w="461" w:type="pct"/>
            <w:tcBorders>
              <w:top w:val="nil"/>
              <w:left w:val="nil"/>
              <w:bottom w:val="single" w:sz="4" w:space="0" w:color="auto"/>
              <w:right w:val="single" w:sz="4" w:space="0" w:color="auto"/>
            </w:tcBorders>
            <w:vAlign w:val="bottom"/>
            <w:hideMark/>
          </w:tcPr>
          <w:p w14:paraId="5BAEE07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r w:rsidRPr="00CD413F">
              <w:rPr>
                <w:rFonts w:ascii="Arial Armenian" w:hAnsi="Arial Armenian" w:cs="Arial"/>
                <w:sz w:val="18"/>
                <w:szCs w:val="18"/>
                <w:vertAlign w:val="superscript"/>
              </w:rPr>
              <w:t>3</w:t>
            </w:r>
          </w:p>
        </w:tc>
        <w:tc>
          <w:tcPr>
            <w:tcW w:w="624" w:type="pct"/>
            <w:tcBorders>
              <w:top w:val="nil"/>
              <w:left w:val="nil"/>
              <w:bottom w:val="single" w:sz="4" w:space="0" w:color="auto"/>
              <w:right w:val="single" w:sz="4" w:space="0" w:color="auto"/>
            </w:tcBorders>
            <w:vAlign w:val="center"/>
            <w:hideMark/>
          </w:tcPr>
          <w:p w14:paraId="5EE602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412.000</w:t>
            </w:r>
          </w:p>
        </w:tc>
        <w:tc>
          <w:tcPr>
            <w:tcW w:w="678" w:type="pct"/>
            <w:tcBorders>
              <w:top w:val="nil"/>
              <w:left w:val="nil"/>
              <w:bottom w:val="single" w:sz="4" w:space="0" w:color="auto"/>
              <w:right w:val="single" w:sz="4" w:space="0" w:color="auto"/>
            </w:tcBorders>
            <w:vAlign w:val="center"/>
            <w:hideMark/>
          </w:tcPr>
          <w:p w14:paraId="39058C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373.00</w:t>
            </w:r>
          </w:p>
        </w:tc>
        <w:tc>
          <w:tcPr>
            <w:tcW w:w="802" w:type="pct"/>
            <w:tcBorders>
              <w:top w:val="nil"/>
              <w:left w:val="nil"/>
              <w:bottom w:val="single" w:sz="4" w:space="0" w:color="auto"/>
              <w:right w:val="single" w:sz="4" w:space="0" w:color="auto"/>
            </w:tcBorders>
            <w:vAlign w:val="center"/>
            <w:hideMark/>
          </w:tcPr>
          <w:p w14:paraId="24E8D5F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153,676.00</w:t>
            </w:r>
          </w:p>
        </w:tc>
      </w:tr>
      <w:tr w:rsidR="0090345F" w:rsidRPr="00CD413F" w14:paraId="5D1B6A1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066CE1E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1A224404"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`3.2 </w:t>
            </w:r>
            <w:proofErr w:type="spellStart"/>
            <w:r w:rsidRPr="00CD413F">
              <w:rPr>
                <w:rFonts w:ascii="Sylfaen" w:hAnsi="Sylfaen" w:cs="Sylfaen"/>
                <w:b/>
                <w:bCs/>
                <w:sz w:val="18"/>
                <w:szCs w:val="18"/>
              </w:rPr>
              <w:t>բաժնով</w:t>
            </w:r>
            <w:proofErr w:type="spellEnd"/>
          </w:p>
        </w:tc>
        <w:tc>
          <w:tcPr>
            <w:tcW w:w="461" w:type="pct"/>
            <w:tcBorders>
              <w:top w:val="nil"/>
              <w:left w:val="nil"/>
              <w:bottom w:val="single" w:sz="4" w:space="0" w:color="auto"/>
              <w:right w:val="single" w:sz="4" w:space="0" w:color="auto"/>
            </w:tcBorders>
            <w:vAlign w:val="bottom"/>
            <w:hideMark/>
          </w:tcPr>
          <w:p w14:paraId="2F9807A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766B307E" w14:textId="78078FA4"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093037E8" w14:textId="551E9132"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19DD6293"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32,706,865.39</w:t>
            </w:r>
          </w:p>
        </w:tc>
      </w:tr>
      <w:tr w:rsidR="0090345F" w:rsidRPr="00CD413F" w14:paraId="6033BC1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7FC188C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vAlign w:val="bottom"/>
            <w:hideMark/>
          </w:tcPr>
          <w:p w14:paraId="3EAA5D98"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`3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28D5556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1B3936D1" w14:textId="10B50681"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7CF8BBD3" w14:textId="0BC74674"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6D4A8DED"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44,219,485.89</w:t>
            </w:r>
          </w:p>
        </w:tc>
      </w:tr>
      <w:tr w:rsidR="00FD7A51" w:rsidRPr="00CD413F" w14:paraId="6A4548F3"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3BC406CA"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4. </w:t>
            </w:r>
            <w:proofErr w:type="spellStart"/>
            <w:r w:rsidRPr="00CD413F">
              <w:rPr>
                <w:rFonts w:ascii="Sylfaen" w:hAnsi="Sylfaen" w:cs="Sylfaen"/>
                <w:b/>
                <w:bCs/>
                <w:sz w:val="18"/>
                <w:szCs w:val="18"/>
              </w:rPr>
              <w:t>էլեկտրատեխնիկական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աշխատանքներ</w:t>
            </w:r>
            <w:proofErr w:type="spellEnd"/>
          </w:p>
        </w:tc>
      </w:tr>
      <w:tr w:rsidR="0090345F" w:rsidRPr="00CD413F" w14:paraId="7B76997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F0C7CB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1D1AAFDD"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Էլեկտրալուսավորության</w:t>
            </w:r>
            <w:r w:rsidRPr="00CD413F">
              <w:rPr>
                <w:rFonts w:ascii="Arial Armenian" w:hAnsi="Arial Armenian" w:cs="Arial"/>
                <w:sz w:val="18"/>
                <w:szCs w:val="18"/>
              </w:rPr>
              <w:t xml:space="preserve"> </w:t>
            </w:r>
            <w:proofErr w:type="spellStart"/>
            <w:r w:rsidRPr="00CD413F">
              <w:rPr>
                <w:rFonts w:ascii="Sylfaen" w:hAnsi="Sylfaen" w:cs="Sylfaen"/>
                <w:sz w:val="18"/>
                <w:szCs w:val="18"/>
              </w:rPr>
              <w:t>կախովի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վահանակ</w:t>
            </w:r>
            <w:proofErr w:type="spellEnd"/>
            <w:r w:rsidRPr="00CD413F">
              <w:rPr>
                <w:rFonts w:ascii="Arial Armenian" w:hAnsi="Arial Armenian" w:cs="Arial"/>
                <w:sz w:val="18"/>
                <w:szCs w:val="18"/>
              </w:rPr>
              <w:t xml:space="preserve">   300*400*150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23D96A2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66CA553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7B3369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24132.00</w:t>
            </w:r>
          </w:p>
        </w:tc>
        <w:tc>
          <w:tcPr>
            <w:tcW w:w="802" w:type="pct"/>
            <w:tcBorders>
              <w:top w:val="nil"/>
              <w:left w:val="nil"/>
              <w:bottom w:val="single" w:sz="4" w:space="0" w:color="auto"/>
              <w:right w:val="single" w:sz="4" w:space="0" w:color="auto"/>
            </w:tcBorders>
            <w:vAlign w:val="center"/>
            <w:hideMark/>
          </w:tcPr>
          <w:p w14:paraId="7E541A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24,132.00</w:t>
            </w:r>
          </w:p>
        </w:tc>
      </w:tr>
      <w:tr w:rsidR="0090345F" w:rsidRPr="00CD413F" w14:paraId="5D768E7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FEA42E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2112" w:type="pct"/>
            <w:tcBorders>
              <w:top w:val="nil"/>
              <w:left w:val="nil"/>
              <w:bottom w:val="single" w:sz="4" w:space="0" w:color="auto"/>
              <w:right w:val="single" w:sz="4" w:space="0" w:color="auto"/>
            </w:tcBorders>
            <w:vAlign w:val="center"/>
            <w:hideMark/>
          </w:tcPr>
          <w:p w14:paraId="29143A5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Ավտոմատ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եռաֆազ</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անջատիչ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մոդուլային</w:t>
            </w:r>
            <w:proofErr w:type="spellEnd"/>
            <w:r w:rsidRPr="00CD413F">
              <w:rPr>
                <w:rFonts w:ascii="Arial Armenian" w:hAnsi="Arial Armenian" w:cs="Arial"/>
                <w:sz w:val="18"/>
                <w:szCs w:val="18"/>
              </w:rPr>
              <w:t xml:space="preserve"> 32</w:t>
            </w:r>
            <w:r w:rsidRPr="00CD413F">
              <w:rPr>
                <w:rFonts w:ascii="Sylfaen" w:hAnsi="Sylfaen" w:cs="Sylfaen"/>
                <w:sz w:val="18"/>
                <w:szCs w:val="18"/>
              </w:rPr>
              <w:t>Ա</w:t>
            </w:r>
          </w:p>
        </w:tc>
        <w:tc>
          <w:tcPr>
            <w:tcW w:w="461" w:type="pct"/>
            <w:tcBorders>
              <w:top w:val="nil"/>
              <w:left w:val="nil"/>
              <w:bottom w:val="single" w:sz="4" w:space="0" w:color="auto"/>
              <w:right w:val="single" w:sz="4" w:space="0" w:color="auto"/>
            </w:tcBorders>
            <w:vAlign w:val="bottom"/>
            <w:hideMark/>
          </w:tcPr>
          <w:p w14:paraId="080F8AA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5746069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3477F9B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7337.00</w:t>
            </w:r>
          </w:p>
        </w:tc>
        <w:tc>
          <w:tcPr>
            <w:tcW w:w="802" w:type="pct"/>
            <w:tcBorders>
              <w:top w:val="nil"/>
              <w:left w:val="nil"/>
              <w:bottom w:val="single" w:sz="4" w:space="0" w:color="auto"/>
              <w:right w:val="single" w:sz="4" w:space="0" w:color="auto"/>
            </w:tcBorders>
            <w:vAlign w:val="center"/>
            <w:hideMark/>
          </w:tcPr>
          <w:p w14:paraId="79B2DA8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7,337.00</w:t>
            </w:r>
          </w:p>
        </w:tc>
      </w:tr>
      <w:tr w:rsidR="0090345F" w:rsidRPr="00CD413F" w14:paraId="212751F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843426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2112" w:type="pct"/>
            <w:tcBorders>
              <w:top w:val="nil"/>
              <w:left w:val="nil"/>
              <w:bottom w:val="single" w:sz="4" w:space="0" w:color="auto"/>
              <w:right w:val="single" w:sz="4" w:space="0" w:color="auto"/>
            </w:tcBorders>
            <w:vAlign w:val="center"/>
            <w:hideMark/>
          </w:tcPr>
          <w:p w14:paraId="3757D3A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Ավտոմատ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եռաֆազ</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անջատիչ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մոդուլային</w:t>
            </w:r>
            <w:proofErr w:type="spellEnd"/>
            <w:r w:rsidRPr="00CD413F">
              <w:rPr>
                <w:rFonts w:ascii="Arial Armenian" w:hAnsi="Arial Armenian" w:cs="Arial"/>
                <w:sz w:val="18"/>
                <w:szCs w:val="18"/>
              </w:rPr>
              <w:t xml:space="preserve"> 16</w:t>
            </w:r>
            <w:r w:rsidRPr="00CD413F">
              <w:rPr>
                <w:rFonts w:ascii="Sylfaen" w:hAnsi="Sylfaen" w:cs="Sylfaen"/>
                <w:sz w:val="18"/>
                <w:szCs w:val="18"/>
              </w:rPr>
              <w:t>Ա</w:t>
            </w:r>
          </w:p>
        </w:tc>
        <w:tc>
          <w:tcPr>
            <w:tcW w:w="461" w:type="pct"/>
            <w:tcBorders>
              <w:top w:val="nil"/>
              <w:left w:val="nil"/>
              <w:bottom w:val="single" w:sz="4" w:space="0" w:color="auto"/>
              <w:right w:val="single" w:sz="4" w:space="0" w:color="auto"/>
            </w:tcBorders>
            <w:vAlign w:val="bottom"/>
            <w:hideMark/>
          </w:tcPr>
          <w:p w14:paraId="3F5F337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424529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7242D29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5397.00</w:t>
            </w:r>
          </w:p>
        </w:tc>
        <w:tc>
          <w:tcPr>
            <w:tcW w:w="802" w:type="pct"/>
            <w:tcBorders>
              <w:top w:val="nil"/>
              <w:left w:val="nil"/>
              <w:bottom w:val="single" w:sz="4" w:space="0" w:color="auto"/>
              <w:right w:val="single" w:sz="4" w:space="0" w:color="auto"/>
            </w:tcBorders>
            <w:vAlign w:val="center"/>
            <w:hideMark/>
          </w:tcPr>
          <w:p w14:paraId="0896EDA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5,397.00</w:t>
            </w:r>
          </w:p>
        </w:tc>
      </w:tr>
      <w:tr w:rsidR="0090345F" w:rsidRPr="00CD413F" w14:paraId="64ED3A6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C80631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2112" w:type="pct"/>
            <w:tcBorders>
              <w:top w:val="nil"/>
              <w:left w:val="nil"/>
              <w:bottom w:val="single" w:sz="4" w:space="0" w:color="auto"/>
              <w:right w:val="single" w:sz="4" w:space="0" w:color="auto"/>
            </w:tcBorders>
            <w:vAlign w:val="center"/>
            <w:hideMark/>
          </w:tcPr>
          <w:p w14:paraId="64658A6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Ավտոմատ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միաֆազ</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անջատիչ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մոդուլային</w:t>
            </w:r>
            <w:proofErr w:type="spellEnd"/>
            <w:r w:rsidRPr="00CD413F">
              <w:rPr>
                <w:rFonts w:ascii="Arial Armenian" w:hAnsi="Arial Armenian" w:cs="Arial"/>
                <w:sz w:val="18"/>
                <w:szCs w:val="18"/>
              </w:rPr>
              <w:t xml:space="preserve"> 10</w:t>
            </w:r>
            <w:r w:rsidRPr="00CD413F">
              <w:rPr>
                <w:rFonts w:ascii="Sylfaen" w:hAnsi="Sylfaen" w:cs="Sylfaen"/>
                <w:sz w:val="18"/>
                <w:szCs w:val="18"/>
              </w:rPr>
              <w:t>Ա</w:t>
            </w:r>
          </w:p>
        </w:tc>
        <w:tc>
          <w:tcPr>
            <w:tcW w:w="461" w:type="pct"/>
            <w:tcBorders>
              <w:top w:val="nil"/>
              <w:left w:val="nil"/>
              <w:bottom w:val="single" w:sz="4" w:space="0" w:color="auto"/>
              <w:right w:val="single" w:sz="4" w:space="0" w:color="auto"/>
            </w:tcBorders>
            <w:vAlign w:val="bottom"/>
            <w:hideMark/>
          </w:tcPr>
          <w:p w14:paraId="267C25D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03C412A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140B717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4241.00</w:t>
            </w:r>
          </w:p>
        </w:tc>
        <w:tc>
          <w:tcPr>
            <w:tcW w:w="802" w:type="pct"/>
            <w:tcBorders>
              <w:top w:val="nil"/>
              <w:left w:val="nil"/>
              <w:bottom w:val="single" w:sz="4" w:space="0" w:color="auto"/>
              <w:right w:val="single" w:sz="4" w:space="0" w:color="auto"/>
            </w:tcBorders>
            <w:vAlign w:val="center"/>
            <w:hideMark/>
          </w:tcPr>
          <w:p w14:paraId="160BFC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4,241.00</w:t>
            </w:r>
          </w:p>
        </w:tc>
      </w:tr>
      <w:tr w:rsidR="0090345F" w:rsidRPr="00CD413F" w14:paraId="2B2F614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BE57E2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2112" w:type="pct"/>
            <w:tcBorders>
              <w:top w:val="nil"/>
              <w:left w:val="nil"/>
              <w:bottom w:val="single" w:sz="4" w:space="0" w:color="auto"/>
              <w:right w:val="single" w:sz="4" w:space="0" w:color="auto"/>
            </w:tcBorders>
            <w:vAlign w:val="center"/>
            <w:hideMark/>
          </w:tcPr>
          <w:p w14:paraId="2E25224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Մագնիսական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գործակիչ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եռաֆազ</w:t>
            </w:r>
            <w:proofErr w:type="spellEnd"/>
            <w:proofErr w:type="gramEnd"/>
            <w:r w:rsidRPr="00CD413F">
              <w:rPr>
                <w:rFonts w:ascii="Arial Armenian" w:hAnsi="Arial Armenian" w:cs="Arial"/>
                <w:sz w:val="18"/>
                <w:szCs w:val="18"/>
              </w:rPr>
              <w:t xml:space="preserve"> 32</w:t>
            </w:r>
            <w:r w:rsidRPr="00CD413F">
              <w:rPr>
                <w:rFonts w:ascii="Sylfaen" w:hAnsi="Sylfaen" w:cs="Sylfaen"/>
                <w:sz w:val="18"/>
                <w:szCs w:val="18"/>
              </w:rPr>
              <w:t>Ա</w:t>
            </w:r>
          </w:p>
        </w:tc>
        <w:tc>
          <w:tcPr>
            <w:tcW w:w="461" w:type="pct"/>
            <w:tcBorders>
              <w:top w:val="nil"/>
              <w:left w:val="nil"/>
              <w:bottom w:val="single" w:sz="4" w:space="0" w:color="auto"/>
              <w:right w:val="single" w:sz="4" w:space="0" w:color="auto"/>
            </w:tcBorders>
            <w:vAlign w:val="bottom"/>
            <w:hideMark/>
          </w:tcPr>
          <w:p w14:paraId="61A14A6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03B0ED6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3590259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18324.00</w:t>
            </w:r>
          </w:p>
        </w:tc>
        <w:tc>
          <w:tcPr>
            <w:tcW w:w="802" w:type="pct"/>
            <w:tcBorders>
              <w:top w:val="nil"/>
              <w:left w:val="nil"/>
              <w:bottom w:val="single" w:sz="4" w:space="0" w:color="auto"/>
              <w:right w:val="single" w:sz="4" w:space="0" w:color="auto"/>
            </w:tcBorders>
            <w:vAlign w:val="center"/>
            <w:hideMark/>
          </w:tcPr>
          <w:p w14:paraId="75FDF86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18,324.00</w:t>
            </w:r>
          </w:p>
        </w:tc>
      </w:tr>
      <w:tr w:rsidR="0090345F" w:rsidRPr="00CD413F" w14:paraId="31EE25D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3B2F2B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1316839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Կոճակային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անջատիչ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երկու</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կոճակով</w:t>
            </w:r>
            <w:proofErr w:type="spellEnd"/>
            <w:r w:rsidRPr="00CD413F">
              <w:rPr>
                <w:rFonts w:ascii="Arial Armenian" w:hAnsi="Arial Armenian" w:cs="Arial"/>
                <w:sz w:val="18"/>
                <w:szCs w:val="18"/>
              </w:rPr>
              <w:t xml:space="preserve">  10</w:t>
            </w:r>
            <w:proofErr w:type="gramEnd"/>
            <w:r w:rsidRPr="00CD413F">
              <w:rPr>
                <w:rFonts w:ascii="Sylfaen" w:hAnsi="Sylfaen" w:cs="Sylfaen"/>
                <w:sz w:val="18"/>
                <w:szCs w:val="18"/>
              </w:rPr>
              <w:t>Ա</w:t>
            </w:r>
          </w:p>
        </w:tc>
        <w:tc>
          <w:tcPr>
            <w:tcW w:w="461" w:type="pct"/>
            <w:tcBorders>
              <w:top w:val="nil"/>
              <w:left w:val="nil"/>
              <w:bottom w:val="single" w:sz="4" w:space="0" w:color="auto"/>
              <w:right w:val="single" w:sz="4" w:space="0" w:color="auto"/>
            </w:tcBorders>
            <w:vAlign w:val="bottom"/>
            <w:hideMark/>
          </w:tcPr>
          <w:p w14:paraId="61C21BC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6EB093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07224E7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5847.00</w:t>
            </w:r>
          </w:p>
        </w:tc>
        <w:tc>
          <w:tcPr>
            <w:tcW w:w="802" w:type="pct"/>
            <w:tcBorders>
              <w:top w:val="nil"/>
              <w:left w:val="nil"/>
              <w:bottom w:val="single" w:sz="4" w:space="0" w:color="auto"/>
              <w:right w:val="single" w:sz="4" w:space="0" w:color="auto"/>
            </w:tcBorders>
            <w:vAlign w:val="center"/>
            <w:hideMark/>
          </w:tcPr>
          <w:p w14:paraId="4A296AA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5,847.00</w:t>
            </w:r>
          </w:p>
        </w:tc>
      </w:tr>
      <w:tr w:rsidR="0090345F" w:rsidRPr="00CD413F" w14:paraId="2B715A9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82EB5C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52FF37E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Էլեկտրափոխարկիչ</w:t>
            </w:r>
            <w:proofErr w:type="spellEnd"/>
            <w:r w:rsidRPr="00CD413F">
              <w:rPr>
                <w:rFonts w:ascii="Arial Armenian" w:hAnsi="Arial Armenian" w:cs="Arial"/>
                <w:sz w:val="18"/>
                <w:szCs w:val="18"/>
              </w:rPr>
              <w:t xml:space="preserve"> 2</w:t>
            </w:r>
            <w:r w:rsidRPr="00CD413F">
              <w:rPr>
                <w:rFonts w:ascii="Sylfaen" w:hAnsi="Sylfaen" w:cs="Sylfaen"/>
                <w:sz w:val="18"/>
                <w:szCs w:val="18"/>
              </w:rPr>
              <w:t>ուղի</w:t>
            </w:r>
            <w:r w:rsidRPr="00CD413F">
              <w:rPr>
                <w:rFonts w:ascii="Arial Armenian" w:hAnsi="Arial Armenian" w:cs="Arial"/>
                <w:sz w:val="18"/>
                <w:szCs w:val="18"/>
              </w:rPr>
              <w:t xml:space="preserve"> 10</w:t>
            </w:r>
            <w:r w:rsidRPr="00CD413F">
              <w:rPr>
                <w:rFonts w:ascii="Sylfaen" w:hAnsi="Sylfaen" w:cs="Sylfaen"/>
                <w:sz w:val="18"/>
                <w:szCs w:val="18"/>
              </w:rPr>
              <w:t>Ա</w:t>
            </w:r>
          </w:p>
        </w:tc>
        <w:tc>
          <w:tcPr>
            <w:tcW w:w="461" w:type="pct"/>
            <w:tcBorders>
              <w:top w:val="nil"/>
              <w:left w:val="nil"/>
              <w:bottom w:val="single" w:sz="4" w:space="0" w:color="auto"/>
              <w:right w:val="single" w:sz="4" w:space="0" w:color="auto"/>
            </w:tcBorders>
            <w:vAlign w:val="bottom"/>
            <w:hideMark/>
          </w:tcPr>
          <w:p w14:paraId="241078C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26F543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2A36F87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7093.00</w:t>
            </w:r>
          </w:p>
        </w:tc>
        <w:tc>
          <w:tcPr>
            <w:tcW w:w="802" w:type="pct"/>
            <w:tcBorders>
              <w:top w:val="nil"/>
              <w:left w:val="nil"/>
              <w:bottom w:val="single" w:sz="4" w:space="0" w:color="auto"/>
              <w:right w:val="single" w:sz="4" w:space="0" w:color="auto"/>
            </w:tcBorders>
            <w:vAlign w:val="center"/>
            <w:hideMark/>
          </w:tcPr>
          <w:p w14:paraId="19E6199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7,093.00</w:t>
            </w:r>
          </w:p>
        </w:tc>
      </w:tr>
      <w:tr w:rsidR="0090345F" w:rsidRPr="00CD413F" w14:paraId="035AD89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6AD931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w:t>
            </w:r>
          </w:p>
        </w:tc>
        <w:tc>
          <w:tcPr>
            <w:tcW w:w="2112" w:type="pct"/>
            <w:tcBorders>
              <w:top w:val="nil"/>
              <w:left w:val="nil"/>
              <w:bottom w:val="single" w:sz="4" w:space="0" w:color="auto"/>
              <w:right w:val="single" w:sz="4" w:space="0" w:color="auto"/>
            </w:tcBorders>
            <w:vAlign w:val="center"/>
            <w:hideMark/>
          </w:tcPr>
          <w:p w14:paraId="3BF1E98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Ազդանշանային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լամպ</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կանաչ</w:t>
            </w:r>
            <w:proofErr w:type="spellEnd"/>
          </w:p>
        </w:tc>
        <w:tc>
          <w:tcPr>
            <w:tcW w:w="461" w:type="pct"/>
            <w:tcBorders>
              <w:top w:val="nil"/>
              <w:left w:val="nil"/>
              <w:bottom w:val="single" w:sz="4" w:space="0" w:color="auto"/>
              <w:right w:val="single" w:sz="4" w:space="0" w:color="auto"/>
            </w:tcBorders>
            <w:vAlign w:val="bottom"/>
            <w:hideMark/>
          </w:tcPr>
          <w:p w14:paraId="4A997F2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7DB0704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74CF736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5847.00</w:t>
            </w:r>
          </w:p>
        </w:tc>
        <w:tc>
          <w:tcPr>
            <w:tcW w:w="802" w:type="pct"/>
            <w:tcBorders>
              <w:top w:val="nil"/>
              <w:left w:val="nil"/>
              <w:bottom w:val="single" w:sz="4" w:space="0" w:color="auto"/>
              <w:right w:val="single" w:sz="4" w:space="0" w:color="auto"/>
            </w:tcBorders>
            <w:vAlign w:val="center"/>
            <w:hideMark/>
          </w:tcPr>
          <w:p w14:paraId="558C530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5,847.00</w:t>
            </w:r>
          </w:p>
        </w:tc>
      </w:tr>
      <w:tr w:rsidR="0090345F" w:rsidRPr="00CD413F" w14:paraId="7B846BE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F33DB8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w:t>
            </w:r>
          </w:p>
        </w:tc>
        <w:tc>
          <w:tcPr>
            <w:tcW w:w="2112" w:type="pct"/>
            <w:tcBorders>
              <w:top w:val="nil"/>
              <w:left w:val="nil"/>
              <w:bottom w:val="single" w:sz="4" w:space="0" w:color="auto"/>
              <w:right w:val="single" w:sz="4" w:space="0" w:color="auto"/>
            </w:tcBorders>
            <w:vAlign w:val="center"/>
            <w:hideMark/>
          </w:tcPr>
          <w:p w14:paraId="137A304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Ծրագրավորվող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ժամանակի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ռելե</w:t>
            </w:r>
            <w:proofErr w:type="spellEnd"/>
          </w:p>
        </w:tc>
        <w:tc>
          <w:tcPr>
            <w:tcW w:w="461" w:type="pct"/>
            <w:tcBorders>
              <w:top w:val="nil"/>
              <w:left w:val="nil"/>
              <w:bottom w:val="single" w:sz="4" w:space="0" w:color="auto"/>
              <w:right w:val="single" w:sz="4" w:space="0" w:color="auto"/>
            </w:tcBorders>
            <w:vAlign w:val="bottom"/>
            <w:hideMark/>
          </w:tcPr>
          <w:p w14:paraId="519BB46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5D653A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0F7F1B0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18517.00</w:t>
            </w:r>
          </w:p>
        </w:tc>
        <w:tc>
          <w:tcPr>
            <w:tcW w:w="802" w:type="pct"/>
            <w:tcBorders>
              <w:top w:val="nil"/>
              <w:left w:val="nil"/>
              <w:bottom w:val="single" w:sz="4" w:space="0" w:color="auto"/>
              <w:right w:val="single" w:sz="4" w:space="0" w:color="auto"/>
            </w:tcBorders>
            <w:vAlign w:val="center"/>
            <w:hideMark/>
          </w:tcPr>
          <w:p w14:paraId="1A3B99B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18,517.00</w:t>
            </w:r>
          </w:p>
        </w:tc>
      </w:tr>
      <w:tr w:rsidR="0090345F" w:rsidRPr="00CD413F" w14:paraId="7D23B54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22C4AC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w:t>
            </w:r>
          </w:p>
        </w:tc>
        <w:tc>
          <w:tcPr>
            <w:tcW w:w="2112" w:type="pct"/>
            <w:tcBorders>
              <w:top w:val="nil"/>
              <w:left w:val="nil"/>
              <w:bottom w:val="single" w:sz="4" w:space="0" w:color="auto"/>
              <w:right w:val="single" w:sz="4" w:space="0" w:color="auto"/>
            </w:tcBorders>
            <w:vAlign w:val="center"/>
            <w:hideMark/>
          </w:tcPr>
          <w:p w14:paraId="183D36E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4-</w:t>
            </w:r>
            <w:r w:rsidRPr="00CD413F">
              <w:rPr>
                <w:rFonts w:ascii="Sylfaen" w:hAnsi="Sylfaen" w:cs="Sylfaen"/>
                <w:sz w:val="18"/>
                <w:szCs w:val="18"/>
              </w:rPr>
              <w:t>րդ</w:t>
            </w:r>
            <w:r w:rsidRPr="00CD413F">
              <w:rPr>
                <w:rFonts w:ascii="Arial Armenian" w:hAnsi="Arial Armenian" w:cs="Arial"/>
                <w:sz w:val="18"/>
                <w:szCs w:val="18"/>
              </w:rPr>
              <w:t xml:space="preserve"> Ï³ñ·Ç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Ùß³ÏáõÙ Ëñ³ÙáõÕáõÙ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փոսորակում</w:t>
            </w:r>
            <w:proofErr w:type="spellEnd"/>
            <w:r w:rsidRPr="00CD413F">
              <w:rPr>
                <w:rFonts w:ascii="Arial Armenian" w:hAnsi="Arial Armenian" w:cs="Arial"/>
                <w:sz w:val="18"/>
                <w:szCs w:val="18"/>
              </w:rPr>
              <w:t xml:space="preserve"> 0.5</w:t>
            </w:r>
            <w:r w:rsidRPr="00CD413F">
              <w:rPr>
                <w:rFonts w:ascii="Arial Armenian" w:hAnsi="Arial Armenian" w:cs="Arial Armenian"/>
                <w:sz w:val="18"/>
                <w:szCs w:val="18"/>
              </w:rPr>
              <w:t>Ù</w:t>
            </w:r>
            <w:r w:rsidRPr="00CD413F">
              <w:rPr>
                <w:rFonts w:ascii="Arial Armenian" w:hAnsi="Arial Armenian" w:cs="Arial"/>
                <w:sz w:val="18"/>
                <w:szCs w:val="18"/>
              </w:rPr>
              <w:t xml:space="preserve">3 </w:t>
            </w:r>
            <w:r w:rsidRPr="00CD413F">
              <w:rPr>
                <w:rFonts w:ascii="Arial Armenian" w:hAnsi="Arial Armenian" w:cs="Arial Armenian"/>
                <w:sz w:val="18"/>
                <w:szCs w:val="18"/>
              </w:rPr>
              <w:t>ï³ñáÕáõÃÛ³Ùµ</w:t>
            </w:r>
            <w:r w:rsidRPr="00CD413F">
              <w:rPr>
                <w:rFonts w:ascii="Arial Armenian" w:hAnsi="Arial Armenian" w:cs="Arial"/>
                <w:sz w:val="18"/>
                <w:szCs w:val="18"/>
              </w:rPr>
              <w:t xml:space="preserve"> ¿ùëÏ³í³ïáñáí, </w:t>
            </w:r>
            <w:proofErr w:type="spellStart"/>
            <w:r w:rsidRPr="00CD413F">
              <w:rPr>
                <w:rFonts w:ascii="Sylfaen" w:hAnsi="Sylfaen" w:cs="Sylfaen"/>
                <w:sz w:val="18"/>
                <w:szCs w:val="18"/>
              </w:rPr>
              <w:t>թողնելով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տեղում</w:t>
            </w:r>
            <w:proofErr w:type="spellEnd"/>
          </w:p>
        </w:tc>
        <w:tc>
          <w:tcPr>
            <w:tcW w:w="461" w:type="pct"/>
            <w:tcBorders>
              <w:top w:val="nil"/>
              <w:left w:val="nil"/>
              <w:bottom w:val="single" w:sz="4" w:space="0" w:color="auto"/>
              <w:right w:val="single" w:sz="4" w:space="0" w:color="auto"/>
            </w:tcBorders>
            <w:vAlign w:val="bottom"/>
            <w:hideMark/>
          </w:tcPr>
          <w:p w14:paraId="7F70968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1D4CC6D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430.000</w:t>
            </w:r>
          </w:p>
        </w:tc>
        <w:tc>
          <w:tcPr>
            <w:tcW w:w="678" w:type="pct"/>
            <w:tcBorders>
              <w:top w:val="nil"/>
              <w:left w:val="nil"/>
              <w:bottom w:val="single" w:sz="4" w:space="0" w:color="auto"/>
              <w:right w:val="single" w:sz="4" w:space="0" w:color="auto"/>
            </w:tcBorders>
            <w:vAlign w:val="center"/>
            <w:hideMark/>
          </w:tcPr>
          <w:p w14:paraId="2574E65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938.00</w:t>
            </w:r>
          </w:p>
        </w:tc>
        <w:tc>
          <w:tcPr>
            <w:tcW w:w="802" w:type="pct"/>
            <w:tcBorders>
              <w:top w:val="nil"/>
              <w:left w:val="nil"/>
              <w:bottom w:val="single" w:sz="4" w:space="0" w:color="auto"/>
              <w:right w:val="single" w:sz="4" w:space="0" w:color="auto"/>
            </w:tcBorders>
            <w:vAlign w:val="center"/>
            <w:hideMark/>
          </w:tcPr>
          <w:p w14:paraId="10B4A4D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403,340.00</w:t>
            </w:r>
          </w:p>
        </w:tc>
      </w:tr>
      <w:tr w:rsidR="0090345F" w:rsidRPr="00CD413F" w14:paraId="7046591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DEE25F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w:t>
            </w:r>
          </w:p>
        </w:tc>
        <w:tc>
          <w:tcPr>
            <w:tcW w:w="2112" w:type="pct"/>
            <w:tcBorders>
              <w:top w:val="nil"/>
              <w:left w:val="nil"/>
              <w:bottom w:val="single" w:sz="4" w:space="0" w:color="auto"/>
              <w:right w:val="single" w:sz="4" w:space="0" w:color="auto"/>
            </w:tcBorders>
            <w:vAlign w:val="center"/>
            <w:hideMark/>
          </w:tcPr>
          <w:p w14:paraId="1433E939"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4-</w:t>
            </w:r>
            <w:r w:rsidRPr="00CD413F">
              <w:rPr>
                <w:rFonts w:ascii="Sylfaen" w:hAnsi="Sylfaen" w:cs="Sylfaen"/>
                <w:sz w:val="18"/>
                <w:szCs w:val="18"/>
              </w:rPr>
              <w:t>րդ</w:t>
            </w:r>
            <w:r w:rsidRPr="00CD413F">
              <w:rPr>
                <w:rFonts w:ascii="Arial Armenian" w:hAnsi="Arial Armenian" w:cs="Arial"/>
                <w:sz w:val="18"/>
                <w:szCs w:val="18"/>
              </w:rPr>
              <w:t xml:space="preserve"> Ï³ñ·Ç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Ùß³ÏáõÙ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w:t>
            </w:r>
            <w:proofErr w:type="gramStart"/>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փոսորակում</w:t>
            </w:r>
            <w:proofErr w:type="spellEnd"/>
            <w:proofErr w:type="gramEnd"/>
            <w:r w:rsidRPr="00CD413F">
              <w:rPr>
                <w:rFonts w:ascii="Arial Armenian" w:hAnsi="Arial Armenian" w:cs="Arial"/>
                <w:sz w:val="18"/>
                <w:szCs w:val="18"/>
              </w:rPr>
              <w:t xml:space="preserve"> 0.5</w:t>
            </w:r>
            <w:r w:rsidRPr="00CD413F">
              <w:rPr>
                <w:rFonts w:ascii="Arial Armenian" w:hAnsi="Arial Armenian" w:cs="Arial Armenian"/>
                <w:sz w:val="18"/>
                <w:szCs w:val="18"/>
              </w:rPr>
              <w:t>Ù</w:t>
            </w:r>
            <w:r w:rsidRPr="00CD413F">
              <w:rPr>
                <w:rFonts w:ascii="Arial Armenian" w:hAnsi="Arial Armenian" w:cs="Arial"/>
                <w:sz w:val="18"/>
                <w:szCs w:val="18"/>
              </w:rPr>
              <w:t xml:space="preserve">3 </w:t>
            </w:r>
            <w:r w:rsidRPr="00CD413F">
              <w:rPr>
                <w:rFonts w:ascii="Arial Armenian" w:hAnsi="Arial Armenian" w:cs="Arial Armenian"/>
                <w:sz w:val="18"/>
                <w:szCs w:val="18"/>
              </w:rPr>
              <w:t>ï³ñáÕáõÃÛ³Ùµ</w:t>
            </w:r>
            <w:r w:rsidRPr="00CD413F">
              <w:rPr>
                <w:rFonts w:ascii="Arial Armenian" w:hAnsi="Arial Armenian" w:cs="Arial"/>
                <w:sz w:val="18"/>
                <w:szCs w:val="18"/>
              </w:rPr>
              <w:t xml:space="preserve"> </w:t>
            </w:r>
            <w:r w:rsidRPr="00CD413F">
              <w:rPr>
                <w:rFonts w:ascii="Arial Armenian" w:hAnsi="Arial Armenian" w:cs="Arial Armenian"/>
                <w:sz w:val="18"/>
                <w:szCs w:val="18"/>
              </w:rPr>
              <w:t>¿ùëÏ³í³ïáñáí</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2686FDC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3C2C5D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198.000</w:t>
            </w:r>
          </w:p>
        </w:tc>
        <w:tc>
          <w:tcPr>
            <w:tcW w:w="678" w:type="pct"/>
            <w:tcBorders>
              <w:top w:val="nil"/>
              <w:left w:val="nil"/>
              <w:bottom w:val="single" w:sz="4" w:space="0" w:color="auto"/>
              <w:right w:val="single" w:sz="4" w:space="0" w:color="auto"/>
            </w:tcBorders>
            <w:vAlign w:val="center"/>
            <w:hideMark/>
          </w:tcPr>
          <w:p w14:paraId="022C76F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1182.00</w:t>
            </w:r>
          </w:p>
        </w:tc>
        <w:tc>
          <w:tcPr>
            <w:tcW w:w="802" w:type="pct"/>
            <w:tcBorders>
              <w:top w:val="nil"/>
              <w:left w:val="nil"/>
              <w:bottom w:val="single" w:sz="4" w:space="0" w:color="auto"/>
              <w:right w:val="single" w:sz="4" w:space="0" w:color="auto"/>
            </w:tcBorders>
            <w:vAlign w:val="center"/>
            <w:hideMark/>
          </w:tcPr>
          <w:p w14:paraId="7EDC9B7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234,036.00</w:t>
            </w:r>
          </w:p>
        </w:tc>
      </w:tr>
      <w:tr w:rsidR="0090345F" w:rsidRPr="00CD413F" w14:paraId="7AEF2C4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5D3AA6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w:t>
            </w:r>
          </w:p>
        </w:tc>
        <w:tc>
          <w:tcPr>
            <w:tcW w:w="2112" w:type="pct"/>
            <w:tcBorders>
              <w:top w:val="nil"/>
              <w:left w:val="nil"/>
              <w:bottom w:val="single" w:sz="4" w:space="0" w:color="auto"/>
              <w:right w:val="single" w:sz="4" w:space="0" w:color="auto"/>
            </w:tcBorders>
            <w:vAlign w:val="center"/>
            <w:hideMark/>
          </w:tcPr>
          <w:p w14:paraId="343C36E9"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br/>
              <w:t>¶</w:t>
            </w:r>
            <w:proofErr w:type="spellStart"/>
            <w:proofErr w:type="gram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 xml:space="preserve">»Õ³÷áËáõÙ ³íïáÙ»ù»Ý³Ý»ñáí </w:t>
            </w:r>
            <w:proofErr w:type="spellStart"/>
            <w:r w:rsidRPr="00CD413F">
              <w:rPr>
                <w:rFonts w:ascii="Arial Armenian" w:hAnsi="Arial Armenian" w:cs="Arial"/>
                <w:sz w:val="18"/>
                <w:szCs w:val="18"/>
              </w:rPr>
              <w:t>ÙÇÝã</w:t>
            </w:r>
            <w:proofErr w:type="spellEnd"/>
            <w:r w:rsidRPr="00CD413F">
              <w:rPr>
                <w:rFonts w:ascii="Arial Armenian" w:hAnsi="Arial Armenian" w:cs="Arial"/>
                <w:sz w:val="18"/>
                <w:szCs w:val="18"/>
              </w:rPr>
              <w:t xml:space="preserve">¨ 12ÏÙ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p>
        </w:tc>
        <w:tc>
          <w:tcPr>
            <w:tcW w:w="461" w:type="pct"/>
            <w:tcBorders>
              <w:top w:val="nil"/>
              <w:left w:val="nil"/>
              <w:bottom w:val="single" w:sz="4" w:space="0" w:color="auto"/>
              <w:right w:val="single" w:sz="4" w:space="0" w:color="auto"/>
            </w:tcBorders>
            <w:vAlign w:val="bottom"/>
            <w:hideMark/>
          </w:tcPr>
          <w:p w14:paraId="0513632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3CFDF8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386.100</w:t>
            </w:r>
          </w:p>
        </w:tc>
        <w:tc>
          <w:tcPr>
            <w:tcW w:w="678" w:type="pct"/>
            <w:tcBorders>
              <w:top w:val="nil"/>
              <w:left w:val="nil"/>
              <w:bottom w:val="single" w:sz="4" w:space="0" w:color="auto"/>
              <w:right w:val="single" w:sz="4" w:space="0" w:color="auto"/>
            </w:tcBorders>
            <w:vAlign w:val="center"/>
            <w:hideMark/>
          </w:tcPr>
          <w:p w14:paraId="68C0253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2E61D9D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1,319,689.80</w:t>
            </w:r>
          </w:p>
        </w:tc>
      </w:tr>
      <w:tr w:rsidR="0090345F" w:rsidRPr="00CD413F" w14:paraId="521E4BE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4818BF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w:t>
            </w:r>
          </w:p>
        </w:tc>
        <w:tc>
          <w:tcPr>
            <w:tcW w:w="2112" w:type="pct"/>
            <w:tcBorders>
              <w:top w:val="nil"/>
              <w:left w:val="nil"/>
              <w:bottom w:val="single" w:sz="4" w:space="0" w:color="auto"/>
              <w:right w:val="single" w:sz="4" w:space="0" w:color="auto"/>
            </w:tcBorders>
            <w:vAlign w:val="center"/>
            <w:hideMark/>
          </w:tcPr>
          <w:p w14:paraId="38E327D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լցակույտում</w:t>
            </w:r>
            <w:proofErr w:type="spellEnd"/>
            <w:r w:rsidRPr="00CD413F">
              <w:rPr>
                <w:rFonts w:ascii="Arial Armenian" w:hAnsi="Arial Armenian" w:cs="Arial"/>
                <w:sz w:val="18"/>
                <w:szCs w:val="18"/>
              </w:rPr>
              <w:t xml:space="preserve">    3-</w:t>
            </w:r>
            <w:r w:rsidRPr="00CD413F">
              <w:rPr>
                <w:rFonts w:ascii="Sylfaen" w:hAnsi="Sylfaen" w:cs="Sylfaen"/>
                <w:sz w:val="18"/>
                <w:szCs w:val="18"/>
              </w:rPr>
              <w:t>րդ</w:t>
            </w:r>
            <w:r w:rsidRPr="00CD413F">
              <w:rPr>
                <w:rFonts w:ascii="Arial Armenian" w:hAnsi="Arial Armenian" w:cs="Arial"/>
                <w:sz w:val="18"/>
                <w:szCs w:val="18"/>
              </w:rPr>
              <w:t xml:space="preserve"> </w:t>
            </w:r>
            <w:r w:rsidRPr="00CD413F">
              <w:rPr>
                <w:rFonts w:ascii="Arial Armenian" w:hAnsi="Arial Armenian" w:cs="Arial Armenian"/>
                <w:sz w:val="18"/>
                <w:szCs w:val="18"/>
              </w:rPr>
              <w:t>Ï³ñ·Ç</w:t>
            </w:r>
            <w:r w:rsidRPr="00CD413F">
              <w:rPr>
                <w:rFonts w:ascii="Arial Armenian" w:hAnsi="Arial Armenian" w:cs="Arial"/>
                <w:sz w:val="18"/>
                <w:szCs w:val="18"/>
              </w:rPr>
              <w:t xml:space="preserve"> </w:t>
            </w:r>
            <w:r w:rsidRPr="00CD413F">
              <w:rPr>
                <w:rFonts w:ascii="Arial Armenian" w:hAnsi="Arial Armenian" w:cs="Arial Armenian"/>
                <w:sz w:val="18"/>
                <w:szCs w:val="18"/>
              </w:rPr>
              <w:t>·</w:t>
            </w:r>
            <w:proofErr w:type="spellStart"/>
            <w:r w:rsidRPr="00CD413F">
              <w:rPr>
                <w:rFonts w:ascii="Arial Armenian" w:hAnsi="Arial Armenian" w:cs="Arial Armenian"/>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7D7B79C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04FAD27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198.000</w:t>
            </w:r>
          </w:p>
        </w:tc>
        <w:tc>
          <w:tcPr>
            <w:tcW w:w="678" w:type="pct"/>
            <w:tcBorders>
              <w:top w:val="nil"/>
              <w:left w:val="nil"/>
              <w:bottom w:val="single" w:sz="4" w:space="0" w:color="auto"/>
              <w:right w:val="single" w:sz="4" w:space="0" w:color="auto"/>
            </w:tcBorders>
            <w:vAlign w:val="center"/>
            <w:hideMark/>
          </w:tcPr>
          <w:p w14:paraId="25698B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5D243B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10,098.00</w:t>
            </w:r>
          </w:p>
        </w:tc>
      </w:tr>
      <w:tr w:rsidR="0090345F" w:rsidRPr="00CD413F" w14:paraId="1693B4E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F5395F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w:t>
            </w:r>
          </w:p>
        </w:tc>
        <w:tc>
          <w:tcPr>
            <w:tcW w:w="2112" w:type="pct"/>
            <w:tcBorders>
              <w:top w:val="nil"/>
              <w:left w:val="nil"/>
              <w:bottom w:val="single" w:sz="4" w:space="0" w:color="auto"/>
              <w:right w:val="single" w:sz="4" w:space="0" w:color="auto"/>
            </w:tcBorders>
            <w:vAlign w:val="center"/>
            <w:hideMark/>
          </w:tcPr>
          <w:p w14:paraId="74AD20E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Լուսավորության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սյուների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դատարկ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մնացած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մասերի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0D37D8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3C84896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60.000</w:t>
            </w:r>
          </w:p>
        </w:tc>
        <w:tc>
          <w:tcPr>
            <w:tcW w:w="678" w:type="pct"/>
            <w:tcBorders>
              <w:top w:val="nil"/>
              <w:left w:val="nil"/>
              <w:bottom w:val="single" w:sz="4" w:space="0" w:color="auto"/>
              <w:right w:val="single" w:sz="4" w:space="0" w:color="auto"/>
            </w:tcBorders>
            <w:vAlign w:val="center"/>
            <w:hideMark/>
          </w:tcPr>
          <w:p w14:paraId="43970B1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1786.00</w:t>
            </w:r>
          </w:p>
        </w:tc>
        <w:tc>
          <w:tcPr>
            <w:tcW w:w="802" w:type="pct"/>
            <w:tcBorders>
              <w:top w:val="nil"/>
              <w:left w:val="nil"/>
              <w:bottom w:val="single" w:sz="4" w:space="0" w:color="auto"/>
              <w:right w:val="single" w:sz="4" w:space="0" w:color="auto"/>
            </w:tcBorders>
            <w:vAlign w:val="center"/>
            <w:hideMark/>
          </w:tcPr>
          <w:p w14:paraId="1490EA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107,160.00</w:t>
            </w:r>
          </w:p>
        </w:tc>
      </w:tr>
      <w:tr w:rsidR="0090345F" w:rsidRPr="00CD413F" w14:paraId="754EAA7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B8F658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15</w:t>
            </w:r>
          </w:p>
        </w:tc>
        <w:tc>
          <w:tcPr>
            <w:tcW w:w="2112" w:type="pct"/>
            <w:tcBorders>
              <w:top w:val="nil"/>
              <w:left w:val="nil"/>
              <w:bottom w:val="single" w:sz="4" w:space="0" w:color="auto"/>
              <w:right w:val="single" w:sz="4" w:space="0" w:color="auto"/>
            </w:tcBorders>
            <w:vAlign w:val="center"/>
            <w:hideMark/>
          </w:tcPr>
          <w:p w14:paraId="07367F3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տակ</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խճային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h=100</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p>
        </w:tc>
        <w:tc>
          <w:tcPr>
            <w:tcW w:w="461" w:type="pct"/>
            <w:tcBorders>
              <w:top w:val="nil"/>
              <w:left w:val="nil"/>
              <w:bottom w:val="single" w:sz="4" w:space="0" w:color="auto"/>
              <w:right w:val="single" w:sz="4" w:space="0" w:color="auto"/>
            </w:tcBorders>
            <w:vAlign w:val="bottom"/>
            <w:hideMark/>
          </w:tcPr>
          <w:p w14:paraId="50BB9ABA"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3</w:t>
            </w:r>
          </w:p>
        </w:tc>
        <w:tc>
          <w:tcPr>
            <w:tcW w:w="624" w:type="pct"/>
            <w:tcBorders>
              <w:top w:val="nil"/>
              <w:left w:val="nil"/>
              <w:bottom w:val="single" w:sz="4" w:space="0" w:color="auto"/>
              <w:right w:val="single" w:sz="4" w:space="0" w:color="auto"/>
            </w:tcBorders>
            <w:vAlign w:val="center"/>
            <w:hideMark/>
          </w:tcPr>
          <w:p w14:paraId="482BB6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5.600</w:t>
            </w:r>
          </w:p>
        </w:tc>
        <w:tc>
          <w:tcPr>
            <w:tcW w:w="678" w:type="pct"/>
            <w:tcBorders>
              <w:top w:val="nil"/>
              <w:left w:val="nil"/>
              <w:bottom w:val="single" w:sz="4" w:space="0" w:color="auto"/>
              <w:right w:val="single" w:sz="4" w:space="0" w:color="auto"/>
            </w:tcBorders>
            <w:vAlign w:val="center"/>
            <w:hideMark/>
          </w:tcPr>
          <w:p w14:paraId="500239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9612.00</w:t>
            </w:r>
          </w:p>
        </w:tc>
        <w:tc>
          <w:tcPr>
            <w:tcW w:w="802" w:type="pct"/>
            <w:tcBorders>
              <w:top w:val="nil"/>
              <w:left w:val="nil"/>
              <w:bottom w:val="single" w:sz="4" w:space="0" w:color="auto"/>
              <w:right w:val="single" w:sz="4" w:space="0" w:color="auto"/>
            </w:tcBorders>
            <w:vAlign w:val="center"/>
            <w:hideMark/>
          </w:tcPr>
          <w:p w14:paraId="0070753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53,827.20</w:t>
            </w:r>
          </w:p>
        </w:tc>
      </w:tr>
      <w:tr w:rsidR="0090345F" w:rsidRPr="00CD413F" w14:paraId="56323FE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5EE29A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16</w:t>
            </w:r>
          </w:p>
        </w:tc>
        <w:tc>
          <w:tcPr>
            <w:tcW w:w="2112" w:type="pct"/>
            <w:tcBorders>
              <w:top w:val="nil"/>
              <w:left w:val="nil"/>
              <w:bottom w:val="single" w:sz="4" w:space="0" w:color="auto"/>
              <w:right w:val="single" w:sz="4" w:space="0" w:color="auto"/>
            </w:tcBorders>
            <w:vAlign w:val="center"/>
            <w:hideMark/>
          </w:tcPr>
          <w:p w14:paraId="7CC137FE"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Î»ï³ÛÇÝ </w:t>
            </w:r>
            <w:proofErr w:type="spellStart"/>
            <w:r w:rsidRPr="00CD413F">
              <w:rPr>
                <w:rFonts w:ascii="Arial Armenian" w:hAnsi="Arial Armenian" w:cs="Arial"/>
                <w:sz w:val="18"/>
                <w:szCs w:val="18"/>
              </w:rPr>
              <w:t>Ñ</w:t>
            </w:r>
            <w:r w:rsidRPr="00CD413F">
              <w:rPr>
                <w:rFonts w:ascii="Sylfaen" w:hAnsi="Sylfaen" w:cs="Sylfaen"/>
                <w:sz w:val="18"/>
                <w:szCs w:val="18"/>
              </w:rPr>
              <w:t>իմքի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Ï³éáõóáõÙ</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միաձույլ</w:t>
            </w:r>
            <w:proofErr w:type="spellEnd"/>
            <w:r w:rsidRPr="00CD413F">
              <w:rPr>
                <w:rFonts w:ascii="Arial Armenian" w:hAnsi="Arial Armenian" w:cs="Arial"/>
                <w:sz w:val="18"/>
                <w:szCs w:val="18"/>
              </w:rPr>
              <w:t xml:space="preserve">  B</w:t>
            </w:r>
            <w:proofErr w:type="gramEnd"/>
            <w:r w:rsidRPr="00CD413F">
              <w:rPr>
                <w:rFonts w:ascii="Arial Armenian" w:hAnsi="Arial Armenian" w:cs="Arial"/>
                <w:sz w:val="18"/>
                <w:szCs w:val="18"/>
              </w:rPr>
              <w:t>20 /Ø250/ ¹³ëÇ µ»</w:t>
            </w:r>
            <w:proofErr w:type="spellStart"/>
            <w:r w:rsidRPr="00CD413F">
              <w:rPr>
                <w:rFonts w:ascii="Arial Armenian" w:hAnsi="Arial Armenian" w:cs="Arial"/>
                <w:sz w:val="18"/>
                <w:szCs w:val="18"/>
              </w:rPr>
              <w:t>ïáÝÇó</w:t>
            </w:r>
            <w:proofErr w:type="spellEnd"/>
          </w:p>
        </w:tc>
        <w:tc>
          <w:tcPr>
            <w:tcW w:w="461" w:type="pct"/>
            <w:tcBorders>
              <w:top w:val="nil"/>
              <w:left w:val="nil"/>
              <w:bottom w:val="single" w:sz="4" w:space="0" w:color="auto"/>
              <w:right w:val="single" w:sz="4" w:space="0" w:color="auto"/>
            </w:tcBorders>
            <w:vAlign w:val="bottom"/>
            <w:hideMark/>
          </w:tcPr>
          <w:p w14:paraId="1B8E184B"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3</w:t>
            </w:r>
          </w:p>
        </w:tc>
        <w:tc>
          <w:tcPr>
            <w:tcW w:w="624" w:type="pct"/>
            <w:tcBorders>
              <w:top w:val="nil"/>
              <w:left w:val="nil"/>
              <w:bottom w:val="single" w:sz="4" w:space="0" w:color="auto"/>
              <w:right w:val="single" w:sz="4" w:space="0" w:color="auto"/>
            </w:tcBorders>
            <w:vAlign w:val="center"/>
            <w:hideMark/>
          </w:tcPr>
          <w:p w14:paraId="3546A3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24.000</w:t>
            </w:r>
          </w:p>
        </w:tc>
        <w:tc>
          <w:tcPr>
            <w:tcW w:w="678" w:type="pct"/>
            <w:tcBorders>
              <w:top w:val="nil"/>
              <w:left w:val="nil"/>
              <w:bottom w:val="single" w:sz="4" w:space="0" w:color="auto"/>
              <w:right w:val="single" w:sz="4" w:space="0" w:color="auto"/>
            </w:tcBorders>
            <w:vAlign w:val="center"/>
            <w:hideMark/>
          </w:tcPr>
          <w:p w14:paraId="71E91C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62220.00</w:t>
            </w:r>
          </w:p>
        </w:tc>
        <w:tc>
          <w:tcPr>
            <w:tcW w:w="802" w:type="pct"/>
            <w:tcBorders>
              <w:top w:val="nil"/>
              <w:left w:val="nil"/>
              <w:bottom w:val="single" w:sz="4" w:space="0" w:color="auto"/>
              <w:right w:val="single" w:sz="4" w:space="0" w:color="auto"/>
            </w:tcBorders>
            <w:vAlign w:val="center"/>
            <w:hideMark/>
          </w:tcPr>
          <w:p w14:paraId="16FF2B7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1,493,280.00</w:t>
            </w:r>
          </w:p>
        </w:tc>
      </w:tr>
      <w:tr w:rsidR="0090345F" w:rsidRPr="00CD413F" w14:paraId="5D6F5A2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0C96C8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17</w:t>
            </w:r>
          </w:p>
        </w:tc>
        <w:tc>
          <w:tcPr>
            <w:tcW w:w="2112" w:type="pct"/>
            <w:tcBorders>
              <w:top w:val="nil"/>
              <w:left w:val="nil"/>
              <w:bottom w:val="single" w:sz="4" w:space="0" w:color="auto"/>
              <w:right w:val="single" w:sz="4" w:space="0" w:color="auto"/>
            </w:tcBorders>
            <w:vAlign w:val="center"/>
            <w:hideMark/>
          </w:tcPr>
          <w:p w14:paraId="2A56914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A1 ö8</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561016C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2469CC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0.345</w:t>
            </w:r>
          </w:p>
        </w:tc>
        <w:tc>
          <w:tcPr>
            <w:tcW w:w="678" w:type="pct"/>
            <w:tcBorders>
              <w:top w:val="nil"/>
              <w:left w:val="nil"/>
              <w:bottom w:val="single" w:sz="4" w:space="0" w:color="auto"/>
              <w:right w:val="single" w:sz="4" w:space="0" w:color="auto"/>
            </w:tcBorders>
            <w:vAlign w:val="center"/>
            <w:hideMark/>
          </w:tcPr>
          <w:p w14:paraId="29FA030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321289.00</w:t>
            </w:r>
          </w:p>
        </w:tc>
        <w:tc>
          <w:tcPr>
            <w:tcW w:w="802" w:type="pct"/>
            <w:tcBorders>
              <w:top w:val="nil"/>
              <w:left w:val="nil"/>
              <w:bottom w:val="single" w:sz="4" w:space="0" w:color="auto"/>
              <w:right w:val="single" w:sz="4" w:space="0" w:color="auto"/>
            </w:tcBorders>
            <w:vAlign w:val="center"/>
            <w:hideMark/>
          </w:tcPr>
          <w:p w14:paraId="77539B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110,844.71</w:t>
            </w:r>
          </w:p>
        </w:tc>
      </w:tr>
      <w:tr w:rsidR="0090345F" w:rsidRPr="00CD413F" w14:paraId="25C5D5D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3E322E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18</w:t>
            </w:r>
          </w:p>
        </w:tc>
        <w:tc>
          <w:tcPr>
            <w:tcW w:w="2112" w:type="pct"/>
            <w:tcBorders>
              <w:top w:val="nil"/>
              <w:left w:val="nil"/>
              <w:bottom w:val="single" w:sz="4" w:space="0" w:color="auto"/>
              <w:right w:val="single" w:sz="4" w:space="0" w:color="auto"/>
            </w:tcBorders>
            <w:vAlign w:val="center"/>
            <w:hideMark/>
          </w:tcPr>
          <w:p w14:paraId="0BBFA8E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A500C ö8</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52BE7DD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0EF044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0.168</w:t>
            </w:r>
          </w:p>
        </w:tc>
        <w:tc>
          <w:tcPr>
            <w:tcW w:w="678" w:type="pct"/>
            <w:tcBorders>
              <w:top w:val="nil"/>
              <w:left w:val="nil"/>
              <w:bottom w:val="single" w:sz="4" w:space="0" w:color="auto"/>
              <w:right w:val="single" w:sz="4" w:space="0" w:color="auto"/>
            </w:tcBorders>
            <w:vAlign w:val="center"/>
            <w:hideMark/>
          </w:tcPr>
          <w:p w14:paraId="1C845A8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418293.00</w:t>
            </w:r>
          </w:p>
        </w:tc>
        <w:tc>
          <w:tcPr>
            <w:tcW w:w="802" w:type="pct"/>
            <w:tcBorders>
              <w:top w:val="nil"/>
              <w:left w:val="nil"/>
              <w:bottom w:val="single" w:sz="4" w:space="0" w:color="auto"/>
              <w:right w:val="single" w:sz="4" w:space="0" w:color="auto"/>
            </w:tcBorders>
            <w:vAlign w:val="center"/>
            <w:hideMark/>
          </w:tcPr>
          <w:p w14:paraId="1C91F0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70,273.22</w:t>
            </w:r>
          </w:p>
        </w:tc>
      </w:tr>
      <w:tr w:rsidR="0090345F" w:rsidRPr="00CD413F" w14:paraId="436F5A3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1AA898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19</w:t>
            </w:r>
          </w:p>
        </w:tc>
        <w:tc>
          <w:tcPr>
            <w:tcW w:w="2112" w:type="pct"/>
            <w:tcBorders>
              <w:top w:val="nil"/>
              <w:left w:val="nil"/>
              <w:bottom w:val="single" w:sz="4" w:space="0" w:color="auto"/>
              <w:right w:val="single" w:sz="4" w:space="0" w:color="auto"/>
            </w:tcBorders>
            <w:vAlign w:val="center"/>
            <w:hideMark/>
          </w:tcPr>
          <w:p w14:paraId="766ADEC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Ամրան</w:t>
            </w:r>
            <w:proofErr w:type="spellEnd"/>
            <w:r w:rsidRPr="00CD413F">
              <w:rPr>
                <w:rFonts w:ascii="Arial Armenian" w:hAnsi="Arial Armenian" w:cs="Arial"/>
                <w:sz w:val="18"/>
                <w:szCs w:val="18"/>
              </w:rPr>
              <w:t xml:space="preserve"> A500C ö12</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7CF05C5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C145C4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0.720</w:t>
            </w:r>
          </w:p>
        </w:tc>
        <w:tc>
          <w:tcPr>
            <w:tcW w:w="678" w:type="pct"/>
            <w:tcBorders>
              <w:top w:val="nil"/>
              <w:left w:val="nil"/>
              <w:bottom w:val="single" w:sz="4" w:space="0" w:color="auto"/>
              <w:right w:val="single" w:sz="4" w:space="0" w:color="auto"/>
            </w:tcBorders>
            <w:vAlign w:val="center"/>
            <w:hideMark/>
          </w:tcPr>
          <w:p w14:paraId="24254A2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411007.00</w:t>
            </w:r>
          </w:p>
        </w:tc>
        <w:tc>
          <w:tcPr>
            <w:tcW w:w="802" w:type="pct"/>
            <w:tcBorders>
              <w:top w:val="nil"/>
              <w:left w:val="nil"/>
              <w:bottom w:val="single" w:sz="4" w:space="0" w:color="auto"/>
              <w:right w:val="single" w:sz="4" w:space="0" w:color="auto"/>
            </w:tcBorders>
            <w:vAlign w:val="center"/>
            <w:hideMark/>
          </w:tcPr>
          <w:p w14:paraId="459A16F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295,925.04</w:t>
            </w:r>
          </w:p>
        </w:tc>
      </w:tr>
      <w:tr w:rsidR="0090345F" w:rsidRPr="00CD413F" w14:paraId="7E2F5D1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1E5E0E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20</w:t>
            </w:r>
          </w:p>
        </w:tc>
        <w:tc>
          <w:tcPr>
            <w:tcW w:w="2112" w:type="pct"/>
            <w:tcBorders>
              <w:top w:val="nil"/>
              <w:left w:val="nil"/>
              <w:bottom w:val="single" w:sz="4" w:space="0" w:color="auto"/>
              <w:right w:val="single" w:sz="4" w:space="0" w:color="auto"/>
            </w:tcBorders>
            <w:vAlign w:val="center"/>
            <w:hideMark/>
          </w:tcPr>
          <w:p w14:paraId="0AF2CD3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թերթ</w:t>
            </w:r>
            <w:proofErr w:type="spellEnd"/>
            <w:r w:rsidRPr="00CD413F">
              <w:rPr>
                <w:rFonts w:ascii="Arial Armenian" w:hAnsi="Arial Armenian" w:cs="Arial"/>
                <w:sz w:val="18"/>
                <w:szCs w:val="18"/>
              </w:rPr>
              <w:t xml:space="preserve"> 320*5</w:t>
            </w:r>
          </w:p>
        </w:tc>
        <w:tc>
          <w:tcPr>
            <w:tcW w:w="461" w:type="pct"/>
            <w:tcBorders>
              <w:top w:val="nil"/>
              <w:left w:val="nil"/>
              <w:bottom w:val="single" w:sz="4" w:space="0" w:color="auto"/>
              <w:right w:val="single" w:sz="4" w:space="0" w:color="auto"/>
            </w:tcBorders>
            <w:vAlign w:val="bottom"/>
            <w:hideMark/>
          </w:tcPr>
          <w:p w14:paraId="1FB7D77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AD240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0.224</w:t>
            </w:r>
          </w:p>
        </w:tc>
        <w:tc>
          <w:tcPr>
            <w:tcW w:w="678" w:type="pct"/>
            <w:tcBorders>
              <w:top w:val="nil"/>
              <w:left w:val="nil"/>
              <w:bottom w:val="single" w:sz="4" w:space="0" w:color="auto"/>
              <w:right w:val="single" w:sz="4" w:space="0" w:color="auto"/>
            </w:tcBorders>
            <w:vAlign w:val="center"/>
            <w:hideMark/>
          </w:tcPr>
          <w:p w14:paraId="1EEE5AA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697151.00</w:t>
            </w:r>
          </w:p>
        </w:tc>
        <w:tc>
          <w:tcPr>
            <w:tcW w:w="802" w:type="pct"/>
            <w:tcBorders>
              <w:top w:val="nil"/>
              <w:left w:val="nil"/>
              <w:bottom w:val="single" w:sz="4" w:space="0" w:color="auto"/>
              <w:right w:val="single" w:sz="4" w:space="0" w:color="auto"/>
            </w:tcBorders>
            <w:vAlign w:val="center"/>
            <w:hideMark/>
          </w:tcPr>
          <w:p w14:paraId="39188EE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156,161.82</w:t>
            </w:r>
          </w:p>
        </w:tc>
      </w:tr>
      <w:tr w:rsidR="0090345F" w:rsidRPr="00CD413F" w14:paraId="7CEA9C2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A13B43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21</w:t>
            </w:r>
          </w:p>
        </w:tc>
        <w:tc>
          <w:tcPr>
            <w:tcW w:w="2112" w:type="pct"/>
            <w:tcBorders>
              <w:top w:val="nil"/>
              <w:left w:val="nil"/>
              <w:bottom w:val="single" w:sz="4" w:space="0" w:color="auto"/>
              <w:right w:val="single" w:sz="4" w:space="0" w:color="auto"/>
            </w:tcBorders>
            <w:vAlign w:val="center"/>
            <w:hideMark/>
          </w:tcPr>
          <w:p w14:paraId="60F49E7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Խարիսխային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հեղյուս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մանեկով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370B71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62BCD9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1.092</w:t>
            </w:r>
          </w:p>
        </w:tc>
        <w:tc>
          <w:tcPr>
            <w:tcW w:w="678" w:type="pct"/>
            <w:tcBorders>
              <w:top w:val="nil"/>
              <w:left w:val="nil"/>
              <w:bottom w:val="single" w:sz="4" w:space="0" w:color="auto"/>
              <w:right w:val="single" w:sz="4" w:space="0" w:color="auto"/>
            </w:tcBorders>
            <w:vAlign w:val="center"/>
            <w:hideMark/>
          </w:tcPr>
          <w:p w14:paraId="497BA99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1454916.00</w:t>
            </w:r>
          </w:p>
        </w:tc>
        <w:tc>
          <w:tcPr>
            <w:tcW w:w="802" w:type="pct"/>
            <w:tcBorders>
              <w:top w:val="nil"/>
              <w:left w:val="nil"/>
              <w:bottom w:val="single" w:sz="4" w:space="0" w:color="auto"/>
              <w:right w:val="single" w:sz="4" w:space="0" w:color="auto"/>
            </w:tcBorders>
            <w:vAlign w:val="center"/>
            <w:hideMark/>
          </w:tcPr>
          <w:p w14:paraId="28270B5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1,588,768.27</w:t>
            </w:r>
          </w:p>
        </w:tc>
      </w:tr>
      <w:tr w:rsidR="0090345F" w:rsidRPr="00CD413F" w14:paraId="0F3EF54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F75BA6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22</w:t>
            </w:r>
          </w:p>
        </w:tc>
        <w:tc>
          <w:tcPr>
            <w:tcW w:w="2112" w:type="pct"/>
            <w:tcBorders>
              <w:top w:val="nil"/>
              <w:left w:val="nil"/>
              <w:bottom w:val="single" w:sz="4" w:space="0" w:color="auto"/>
              <w:right w:val="single" w:sz="4" w:space="0" w:color="auto"/>
            </w:tcBorders>
            <w:vAlign w:val="center"/>
            <w:hideMark/>
          </w:tcPr>
          <w:p w14:paraId="727C84F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Հիմքերի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մակերեսների</w:t>
            </w:r>
            <w:proofErr w:type="spellEnd"/>
            <w:r w:rsidRPr="00CD413F">
              <w:rPr>
                <w:rFonts w:ascii="Arial Armenian" w:hAnsi="Arial Armenian" w:cs="Arial"/>
                <w:sz w:val="18"/>
                <w:szCs w:val="18"/>
              </w:rPr>
              <w:t xml:space="preserve"> </w:t>
            </w:r>
            <w:r w:rsidRPr="00CD413F">
              <w:rPr>
                <w:rFonts w:ascii="Sylfaen" w:hAnsi="Sylfaen" w:cs="Sylfaen"/>
                <w:sz w:val="18"/>
                <w:szCs w:val="18"/>
              </w:rPr>
              <w:t>ջ</w:t>
            </w:r>
            <w:r w:rsidRPr="00CD413F">
              <w:rPr>
                <w:rFonts w:ascii="Arial Armenian" w:hAnsi="Arial Armenian" w:cs="Arial Armenian"/>
                <w:sz w:val="18"/>
                <w:szCs w:val="18"/>
              </w:rPr>
              <w:t>ñ³Ù»Ïáõë³óáõÙ</w:t>
            </w:r>
            <w:r w:rsidRPr="00CD413F">
              <w:rPr>
                <w:rFonts w:ascii="Arial Armenian" w:hAnsi="Arial Armenian" w:cs="Arial"/>
                <w:sz w:val="18"/>
                <w:szCs w:val="18"/>
              </w:rPr>
              <w:t xml:space="preserve"> </w:t>
            </w:r>
            <w:r w:rsidRPr="00CD413F">
              <w:rPr>
                <w:rFonts w:ascii="Arial Armenian" w:hAnsi="Arial Armenian" w:cs="Arial Armenian"/>
                <w:sz w:val="18"/>
                <w:szCs w:val="18"/>
              </w:rPr>
              <w:t>»</w:t>
            </w:r>
            <w:proofErr w:type="spellStart"/>
            <w:r w:rsidRPr="00CD413F">
              <w:rPr>
                <w:rFonts w:ascii="Arial Armenian" w:hAnsi="Arial Armenian" w:cs="Arial Armenian"/>
                <w:sz w:val="18"/>
                <w:szCs w:val="18"/>
              </w:rPr>
              <w:t>ñÏß»ñï</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ï³ù</w:t>
            </w:r>
            <w:r w:rsidRPr="00CD413F">
              <w:rPr>
                <w:rFonts w:ascii="Arial Armenian" w:hAnsi="Arial Armenian" w:cs="Arial"/>
                <w:sz w:val="18"/>
                <w:szCs w:val="18"/>
              </w:rPr>
              <w:t xml:space="preserve"> </w:t>
            </w:r>
            <w:r w:rsidRPr="00CD413F">
              <w:rPr>
                <w:rFonts w:ascii="Arial Armenian" w:hAnsi="Arial Armenian" w:cs="Arial Armenian"/>
                <w:sz w:val="18"/>
                <w:szCs w:val="18"/>
              </w:rPr>
              <w:t>µ</w:t>
            </w:r>
            <w:proofErr w:type="spellStart"/>
            <w:r w:rsidRPr="00CD413F">
              <w:rPr>
                <w:rFonts w:ascii="Arial Armenian" w:hAnsi="Arial Armenian" w:cs="Arial Armenian"/>
                <w:sz w:val="18"/>
                <w:szCs w:val="18"/>
              </w:rPr>
              <w:t>ÇïáõÙá</w:t>
            </w:r>
            <w:r w:rsidRPr="00CD413F">
              <w:rPr>
                <w:rFonts w:ascii="Arial Armenian" w:hAnsi="Arial Armenian" w:cs="Arial"/>
                <w:sz w:val="18"/>
                <w:szCs w:val="18"/>
              </w:rPr>
              <w:t>í</w:t>
            </w:r>
            <w:proofErr w:type="spellEnd"/>
          </w:p>
        </w:tc>
        <w:tc>
          <w:tcPr>
            <w:tcW w:w="461" w:type="pct"/>
            <w:tcBorders>
              <w:top w:val="nil"/>
              <w:left w:val="nil"/>
              <w:bottom w:val="single" w:sz="4" w:space="0" w:color="auto"/>
              <w:right w:val="single" w:sz="4" w:space="0" w:color="auto"/>
            </w:tcBorders>
            <w:vAlign w:val="bottom"/>
            <w:hideMark/>
          </w:tcPr>
          <w:p w14:paraId="2E04D9A2"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2</w:t>
            </w:r>
          </w:p>
        </w:tc>
        <w:tc>
          <w:tcPr>
            <w:tcW w:w="624" w:type="pct"/>
            <w:tcBorders>
              <w:top w:val="nil"/>
              <w:left w:val="nil"/>
              <w:bottom w:val="single" w:sz="4" w:space="0" w:color="auto"/>
              <w:right w:val="single" w:sz="4" w:space="0" w:color="auto"/>
            </w:tcBorders>
            <w:vAlign w:val="center"/>
            <w:hideMark/>
          </w:tcPr>
          <w:p w14:paraId="0B1DEB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201.600</w:t>
            </w:r>
          </w:p>
        </w:tc>
        <w:tc>
          <w:tcPr>
            <w:tcW w:w="678" w:type="pct"/>
            <w:tcBorders>
              <w:top w:val="nil"/>
              <w:left w:val="nil"/>
              <w:bottom w:val="single" w:sz="4" w:space="0" w:color="auto"/>
              <w:right w:val="single" w:sz="4" w:space="0" w:color="auto"/>
            </w:tcBorders>
            <w:vAlign w:val="center"/>
            <w:hideMark/>
          </w:tcPr>
          <w:p w14:paraId="15EBEA0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1259.00</w:t>
            </w:r>
          </w:p>
        </w:tc>
        <w:tc>
          <w:tcPr>
            <w:tcW w:w="802" w:type="pct"/>
            <w:tcBorders>
              <w:top w:val="nil"/>
              <w:left w:val="nil"/>
              <w:bottom w:val="single" w:sz="4" w:space="0" w:color="auto"/>
              <w:right w:val="single" w:sz="4" w:space="0" w:color="auto"/>
            </w:tcBorders>
            <w:vAlign w:val="center"/>
            <w:hideMark/>
          </w:tcPr>
          <w:p w14:paraId="167E884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253,814.40</w:t>
            </w:r>
          </w:p>
        </w:tc>
      </w:tr>
      <w:tr w:rsidR="0090345F" w:rsidRPr="00CD413F" w14:paraId="1B06BD3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D550E7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23</w:t>
            </w:r>
          </w:p>
        </w:tc>
        <w:tc>
          <w:tcPr>
            <w:tcW w:w="2112" w:type="pct"/>
            <w:tcBorders>
              <w:top w:val="nil"/>
              <w:left w:val="nil"/>
              <w:bottom w:val="single" w:sz="4" w:space="0" w:color="auto"/>
              <w:right w:val="single" w:sz="4" w:space="0" w:color="auto"/>
            </w:tcBorders>
            <w:vAlign w:val="center"/>
            <w:hideMark/>
          </w:tcPr>
          <w:p w14:paraId="4319E63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տեղափոխելով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գրունտը</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5</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3A1C24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7FA789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398.000</w:t>
            </w:r>
          </w:p>
        </w:tc>
        <w:tc>
          <w:tcPr>
            <w:tcW w:w="678" w:type="pct"/>
            <w:tcBorders>
              <w:top w:val="nil"/>
              <w:left w:val="nil"/>
              <w:bottom w:val="single" w:sz="4" w:space="0" w:color="auto"/>
              <w:right w:val="single" w:sz="4" w:space="0" w:color="auto"/>
            </w:tcBorders>
            <w:vAlign w:val="center"/>
            <w:hideMark/>
          </w:tcPr>
          <w:p w14:paraId="595EF73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103.00</w:t>
            </w:r>
          </w:p>
        </w:tc>
        <w:tc>
          <w:tcPr>
            <w:tcW w:w="802" w:type="pct"/>
            <w:tcBorders>
              <w:top w:val="nil"/>
              <w:left w:val="nil"/>
              <w:bottom w:val="single" w:sz="4" w:space="0" w:color="auto"/>
              <w:right w:val="single" w:sz="4" w:space="0" w:color="auto"/>
            </w:tcBorders>
            <w:vAlign w:val="center"/>
            <w:hideMark/>
          </w:tcPr>
          <w:p w14:paraId="2B3E95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40,994.00</w:t>
            </w:r>
          </w:p>
        </w:tc>
      </w:tr>
      <w:tr w:rsidR="0090345F" w:rsidRPr="00CD413F" w14:paraId="715269A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C966AC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24</w:t>
            </w:r>
          </w:p>
        </w:tc>
        <w:tc>
          <w:tcPr>
            <w:tcW w:w="2112" w:type="pct"/>
            <w:tcBorders>
              <w:top w:val="nil"/>
              <w:left w:val="nil"/>
              <w:bottom w:val="single" w:sz="4" w:space="0" w:color="auto"/>
              <w:right w:val="single" w:sz="4" w:space="0" w:color="auto"/>
            </w:tcBorders>
            <w:vAlign w:val="center"/>
            <w:hideMark/>
          </w:tcPr>
          <w:p w14:paraId="618A64A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տոփանում</w:t>
            </w:r>
            <w:proofErr w:type="spellEnd"/>
            <w:r w:rsidRPr="00CD413F">
              <w:rPr>
                <w:rFonts w:ascii="Arial Armenian" w:hAnsi="Arial Armenian" w:cs="Arial"/>
                <w:sz w:val="18"/>
                <w:szCs w:val="18"/>
              </w:rPr>
              <w:t xml:space="preserve"> h=10</w:t>
            </w:r>
            <w:r w:rsidRPr="00CD413F">
              <w:rPr>
                <w:rFonts w:ascii="Sylfaen" w:hAnsi="Sylfaen" w:cs="Sylfaen"/>
                <w:sz w:val="18"/>
                <w:szCs w:val="18"/>
              </w:rPr>
              <w:t>սմ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5441BE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70F05B5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398.000</w:t>
            </w:r>
          </w:p>
        </w:tc>
        <w:tc>
          <w:tcPr>
            <w:tcW w:w="678" w:type="pct"/>
            <w:tcBorders>
              <w:top w:val="nil"/>
              <w:left w:val="nil"/>
              <w:bottom w:val="single" w:sz="4" w:space="0" w:color="auto"/>
              <w:right w:val="single" w:sz="4" w:space="0" w:color="auto"/>
            </w:tcBorders>
            <w:vAlign w:val="center"/>
            <w:hideMark/>
          </w:tcPr>
          <w:p w14:paraId="4FEC14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360.00</w:t>
            </w:r>
          </w:p>
        </w:tc>
        <w:tc>
          <w:tcPr>
            <w:tcW w:w="802" w:type="pct"/>
            <w:tcBorders>
              <w:top w:val="nil"/>
              <w:left w:val="nil"/>
              <w:bottom w:val="single" w:sz="4" w:space="0" w:color="auto"/>
              <w:right w:val="single" w:sz="4" w:space="0" w:color="auto"/>
            </w:tcBorders>
            <w:vAlign w:val="center"/>
            <w:hideMark/>
          </w:tcPr>
          <w:p w14:paraId="2EE70FB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143,280.00</w:t>
            </w:r>
          </w:p>
        </w:tc>
      </w:tr>
      <w:tr w:rsidR="0090345F" w:rsidRPr="00CD413F" w14:paraId="06BD170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1ACB9F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25</w:t>
            </w:r>
          </w:p>
        </w:tc>
        <w:tc>
          <w:tcPr>
            <w:tcW w:w="2112" w:type="pct"/>
            <w:tcBorders>
              <w:top w:val="nil"/>
              <w:left w:val="nil"/>
              <w:bottom w:val="single" w:sz="4" w:space="0" w:color="auto"/>
              <w:right w:val="single" w:sz="4" w:space="0" w:color="auto"/>
            </w:tcBorders>
            <w:vAlign w:val="center"/>
            <w:hideMark/>
          </w:tcPr>
          <w:p w14:paraId="5A65E68E"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r w:rsidRPr="00CD413F">
              <w:rPr>
                <w:rFonts w:ascii="Sylfaen" w:hAnsi="Sylfaen" w:cs="Sylfaen"/>
                <w:sz w:val="18"/>
                <w:szCs w:val="18"/>
              </w:rPr>
              <w:t>րդ</w:t>
            </w:r>
            <w:r w:rsidRPr="00CD413F">
              <w:rPr>
                <w:rFonts w:ascii="Arial Armenian" w:hAnsi="Arial Armenian" w:cs="Arial"/>
                <w:sz w:val="18"/>
                <w:szCs w:val="18"/>
              </w:rPr>
              <w:t xml:space="preserve">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տոփանելով</w:t>
            </w:r>
            <w:proofErr w:type="spellEnd"/>
          </w:p>
        </w:tc>
        <w:tc>
          <w:tcPr>
            <w:tcW w:w="461" w:type="pct"/>
            <w:tcBorders>
              <w:top w:val="nil"/>
              <w:left w:val="nil"/>
              <w:bottom w:val="single" w:sz="4" w:space="0" w:color="auto"/>
              <w:right w:val="single" w:sz="4" w:space="0" w:color="auto"/>
            </w:tcBorders>
            <w:vAlign w:val="bottom"/>
            <w:hideMark/>
          </w:tcPr>
          <w:p w14:paraId="124AC28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915D0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32.000</w:t>
            </w:r>
          </w:p>
        </w:tc>
        <w:tc>
          <w:tcPr>
            <w:tcW w:w="678" w:type="pct"/>
            <w:tcBorders>
              <w:top w:val="nil"/>
              <w:left w:val="nil"/>
              <w:bottom w:val="single" w:sz="4" w:space="0" w:color="auto"/>
              <w:right w:val="single" w:sz="4" w:space="0" w:color="auto"/>
            </w:tcBorders>
            <w:vAlign w:val="center"/>
            <w:hideMark/>
          </w:tcPr>
          <w:p w14:paraId="34E4B4D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1786.00</w:t>
            </w:r>
          </w:p>
        </w:tc>
        <w:tc>
          <w:tcPr>
            <w:tcW w:w="802" w:type="pct"/>
            <w:tcBorders>
              <w:top w:val="nil"/>
              <w:left w:val="nil"/>
              <w:bottom w:val="single" w:sz="4" w:space="0" w:color="auto"/>
              <w:right w:val="single" w:sz="4" w:space="0" w:color="auto"/>
            </w:tcBorders>
            <w:vAlign w:val="center"/>
            <w:hideMark/>
          </w:tcPr>
          <w:p w14:paraId="44FBB0D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57,152.00</w:t>
            </w:r>
          </w:p>
        </w:tc>
      </w:tr>
      <w:tr w:rsidR="0090345F" w:rsidRPr="00CD413F" w14:paraId="5DAF3BA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F29545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26</w:t>
            </w:r>
          </w:p>
        </w:tc>
        <w:tc>
          <w:tcPr>
            <w:tcW w:w="2112" w:type="pct"/>
            <w:tcBorders>
              <w:top w:val="nil"/>
              <w:left w:val="nil"/>
              <w:bottom w:val="single" w:sz="4" w:space="0" w:color="auto"/>
              <w:right w:val="single" w:sz="4" w:space="0" w:color="auto"/>
            </w:tcBorders>
            <w:vAlign w:val="center"/>
            <w:hideMark/>
          </w:tcPr>
          <w:p w14:paraId="0F955D8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Ավազե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անկողնու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L=1380</w:t>
            </w:r>
            <w:r w:rsidRPr="00CD413F">
              <w:rPr>
                <w:rFonts w:ascii="Sylfaen" w:hAnsi="Sylfaen" w:cs="Sylfaen"/>
                <w:sz w:val="18"/>
                <w:szCs w:val="18"/>
              </w:rPr>
              <w:t>մ</w:t>
            </w:r>
            <w:r w:rsidRPr="00CD413F">
              <w:rPr>
                <w:rFonts w:ascii="Arial Armenian" w:hAnsi="Arial Armenian" w:cs="Arial"/>
                <w:sz w:val="18"/>
                <w:szCs w:val="18"/>
              </w:rPr>
              <w:t xml:space="preserve"> /138</w:t>
            </w:r>
            <w:r w:rsidRPr="00CD413F">
              <w:rPr>
                <w:rFonts w:ascii="Sylfaen" w:hAnsi="Sylfaen" w:cs="Sylfaen"/>
                <w:sz w:val="18"/>
                <w:szCs w:val="18"/>
              </w:rPr>
              <w:t>մ</w:t>
            </w:r>
            <w:r w:rsidRPr="00CD413F">
              <w:rPr>
                <w:rFonts w:ascii="Arial Armenian" w:hAnsi="Arial Armenian" w:cs="Arial"/>
                <w:sz w:val="18"/>
                <w:szCs w:val="18"/>
              </w:rPr>
              <w:t>3/</w:t>
            </w:r>
          </w:p>
        </w:tc>
        <w:tc>
          <w:tcPr>
            <w:tcW w:w="461" w:type="pct"/>
            <w:tcBorders>
              <w:top w:val="nil"/>
              <w:left w:val="nil"/>
              <w:bottom w:val="single" w:sz="4" w:space="0" w:color="auto"/>
              <w:right w:val="single" w:sz="4" w:space="0" w:color="auto"/>
            </w:tcBorders>
            <w:vAlign w:val="bottom"/>
            <w:hideMark/>
          </w:tcPr>
          <w:p w14:paraId="7032E32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6B4155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1380.000</w:t>
            </w:r>
          </w:p>
        </w:tc>
        <w:tc>
          <w:tcPr>
            <w:tcW w:w="678" w:type="pct"/>
            <w:tcBorders>
              <w:top w:val="nil"/>
              <w:left w:val="nil"/>
              <w:bottom w:val="single" w:sz="4" w:space="0" w:color="auto"/>
              <w:right w:val="single" w:sz="4" w:space="0" w:color="auto"/>
            </w:tcBorders>
            <w:vAlign w:val="center"/>
            <w:hideMark/>
          </w:tcPr>
          <w:p w14:paraId="4485F62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1208.00</w:t>
            </w:r>
          </w:p>
        </w:tc>
        <w:tc>
          <w:tcPr>
            <w:tcW w:w="802" w:type="pct"/>
            <w:tcBorders>
              <w:top w:val="nil"/>
              <w:left w:val="nil"/>
              <w:bottom w:val="single" w:sz="4" w:space="0" w:color="auto"/>
              <w:right w:val="single" w:sz="4" w:space="0" w:color="auto"/>
            </w:tcBorders>
            <w:vAlign w:val="center"/>
            <w:hideMark/>
          </w:tcPr>
          <w:p w14:paraId="624074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1,667,040.00</w:t>
            </w:r>
          </w:p>
        </w:tc>
      </w:tr>
      <w:tr w:rsidR="0090345F" w:rsidRPr="00CD413F" w14:paraId="49A49E9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690681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27</w:t>
            </w:r>
          </w:p>
        </w:tc>
        <w:tc>
          <w:tcPr>
            <w:tcW w:w="2112" w:type="pct"/>
            <w:tcBorders>
              <w:top w:val="nil"/>
              <w:left w:val="nil"/>
              <w:bottom w:val="single" w:sz="4" w:space="0" w:color="auto"/>
              <w:right w:val="single" w:sz="4" w:space="0" w:color="auto"/>
            </w:tcBorders>
            <w:vAlign w:val="center"/>
            <w:hideMark/>
          </w:tcPr>
          <w:p w14:paraId="0CF5D57C" w14:textId="77777777" w:rsidR="00FD7A51" w:rsidRPr="00CD413F" w:rsidRDefault="00FD7A51" w:rsidP="002F1890">
            <w:pPr>
              <w:rPr>
                <w:rFonts w:ascii="Arial Armenian" w:hAnsi="Arial Armenian" w:cs="Arial"/>
                <w:sz w:val="18"/>
                <w:szCs w:val="18"/>
              </w:rPr>
            </w:pPr>
            <w:proofErr w:type="spellStart"/>
            <w:r w:rsidRPr="00CD413F">
              <w:rPr>
                <w:rFonts w:ascii="Arial Armenian" w:hAnsi="Arial Armenian" w:cs="Arial"/>
                <w:sz w:val="18"/>
                <w:szCs w:val="18"/>
              </w:rPr>
              <w:t>äáÉÇ</w:t>
            </w:r>
            <w:proofErr w:type="gramStart"/>
            <w:r w:rsidRPr="00CD413F">
              <w:rPr>
                <w:rFonts w:ascii="Sylfaen" w:hAnsi="Sylfaen" w:cs="Sylfaen"/>
                <w:sz w:val="18"/>
                <w:szCs w:val="18"/>
              </w:rPr>
              <w:t>էթիլենե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երկշերտ</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ËáÕáí³ÏÝ»ñÇ</w:t>
            </w:r>
            <w:r w:rsidRPr="00CD413F">
              <w:rPr>
                <w:rFonts w:ascii="Arial Armenian" w:hAnsi="Arial Armenian" w:cs="Arial"/>
                <w:sz w:val="18"/>
                <w:szCs w:val="18"/>
              </w:rPr>
              <w:t xml:space="preserve"> </w:t>
            </w:r>
            <w:r w:rsidRPr="00CD413F">
              <w:rPr>
                <w:rFonts w:ascii="Arial Armenian" w:hAnsi="Arial Armenian" w:cs="Arial Armenian"/>
                <w:sz w:val="18"/>
                <w:szCs w:val="18"/>
              </w:rPr>
              <w:t>÷</w:t>
            </w:r>
            <w:proofErr w:type="spellStart"/>
            <w:r w:rsidRPr="00CD413F">
              <w:rPr>
                <w:rFonts w:ascii="Arial Armenian" w:hAnsi="Arial Armenian" w:cs="Arial Armenian"/>
                <w:sz w:val="18"/>
                <w:szCs w:val="18"/>
              </w:rPr>
              <w:t>éáõÙ</w:t>
            </w:r>
            <w:proofErr w:type="spellEnd"/>
            <w:r w:rsidRPr="00CD413F">
              <w:rPr>
                <w:rFonts w:ascii="Arial Armenian" w:hAnsi="Arial Armenian" w:cs="Arial"/>
                <w:sz w:val="18"/>
                <w:szCs w:val="18"/>
              </w:rPr>
              <w:t xml:space="preserve">   d=50ÙÙ </w:t>
            </w:r>
          </w:p>
        </w:tc>
        <w:tc>
          <w:tcPr>
            <w:tcW w:w="461" w:type="pct"/>
            <w:tcBorders>
              <w:top w:val="nil"/>
              <w:left w:val="nil"/>
              <w:bottom w:val="single" w:sz="4" w:space="0" w:color="auto"/>
              <w:right w:val="single" w:sz="4" w:space="0" w:color="auto"/>
            </w:tcBorders>
            <w:vAlign w:val="bottom"/>
            <w:hideMark/>
          </w:tcPr>
          <w:p w14:paraId="4E0BA01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2F091BA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168.000</w:t>
            </w:r>
          </w:p>
        </w:tc>
        <w:tc>
          <w:tcPr>
            <w:tcW w:w="678" w:type="pct"/>
            <w:tcBorders>
              <w:top w:val="nil"/>
              <w:left w:val="nil"/>
              <w:bottom w:val="single" w:sz="4" w:space="0" w:color="auto"/>
              <w:right w:val="single" w:sz="4" w:space="0" w:color="auto"/>
            </w:tcBorders>
            <w:vAlign w:val="center"/>
            <w:hideMark/>
          </w:tcPr>
          <w:p w14:paraId="0B7676D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720.00</w:t>
            </w:r>
          </w:p>
        </w:tc>
        <w:tc>
          <w:tcPr>
            <w:tcW w:w="802" w:type="pct"/>
            <w:tcBorders>
              <w:top w:val="nil"/>
              <w:left w:val="nil"/>
              <w:bottom w:val="single" w:sz="4" w:space="0" w:color="auto"/>
              <w:right w:val="single" w:sz="4" w:space="0" w:color="auto"/>
            </w:tcBorders>
            <w:vAlign w:val="center"/>
            <w:hideMark/>
          </w:tcPr>
          <w:p w14:paraId="5ABAC1A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120,960.00</w:t>
            </w:r>
          </w:p>
        </w:tc>
      </w:tr>
      <w:tr w:rsidR="0090345F" w:rsidRPr="00CD413F" w14:paraId="78455FB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B655FD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28</w:t>
            </w:r>
          </w:p>
        </w:tc>
        <w:tc>
          <w:tcPr>
            <w:tcW w:w="2112" w:type="pct"/>
            <w:tcBorders>
              <w:top w:val="nil"/>
              <w:left w:val="nil"/>
              <w:bottom w:val="single" w:sz="4" w:space="0" w:color="auto"/>
              <w:right w:val="single" w:sz="4" w:space="0" w:color="auto"/>
            </w:tcBorders>
            <w:vAlign w:val="center"/>
            <w:hideMark/>
          </w:tcPr>
          <w:p w14:paraId="0B1AE2E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Գործարանային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արտադրության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լուսավորության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սյուն</w:t>
            </w:r>
            <w:proofErr w:type="spellEnd"/>
            <w:r w:rsidRPr="00CD413F">
              <w:rPr>
                <w:rFonts w:ascii="Arial Armenian" w:hAnsi="Arial Armenian" w:cs="Arial"/>
                <w:sz w:val="18"/>
                <w:szCs w:val="18"/>
              </w:rPr>
              <w:t xml:space="preserve"> 8</w:t>
            </w:r>
            <w:r w:rsidRPr="00CD413F">
              <w:rPr>
                <w:rFonts w:ascii="Sylfaen" w:hAnsi="Sylfaen" w:cs="Sylfaen"/>
                <w:sz w:val="18"/>
                <w:szCs w:val="18"/>
              </w:rPr>
              <w:t>մ</w:t>
            </w:r>
            <w:r w:rsidRPr="00CD413F">
              <w:rPr>
                <w:rFonts w:ascii="Arial Armenian" w:hAnsi="Arial Armenian" w:cs="Arial"/>
                <w:sz w:val="18"/>
                <w:szCs w:val="18"/>
              </w:rPr>
              <w:t xml:space="preserve"> </w:t>
            </w:r>
            <w:proofErr w:type="spellStart"/>
            <w:r w:rsidRPr="00CD413F">
              <w:rPr>
                <w:rFonts w:ascii="Sylfaen" w:hAnsi="Sylfaen" w:cs="Sylfaen"/>
                <w:sz w:val="18"/>
                <w:szCs w:val="18"/>
              </w:rPr>
              <w:t>բարձրության</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17E531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0646572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56.000</w:t>
            </w:r>
          </w:p>
        </w:tc>
        <w:tc>
          <w:tcPr>
            <w:tcW w:w="678" w:type="pct"/>
            <w:tcBorders>
              <w:top w:val="nil"/>
              <w:left w:val="nil"/>
              <w:bottom w:val="single" w:sz="4" w:space="0" w:color="auto"/>
              <w:right w:val="single" w:sz="4" w:space="0" w:color="auto"/>
            </w:tcBorders>
            <w:vAlign w:val="center"/>
            <w:hideMark/>
          </w:tcPr>
          <w:p w14:paraId="538B073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181301.00</w:t>
            </w:r>
          </w:p>
        </w:tc>
        <w:tc>
          <w:tcPr>
            <w:tcW w:w="802" w:type="pct"/>
            <w:tcBorders>
              <w:top w:val="nil"/>
              <w:left w:val="nil"/>
              <w:bottom w:val="single" w:sz="4" w:space="0" w:color="auto"/>
              <w:right w:val="single" w:sz="4" w:space="0" w:color="auto"/>
            </w:tcBorders>
            <w:vAlign w:val="center"/>
            <w:hideMark/>
          </w:tcPr>
          <w:p w14:paraId="17A036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10,152,856.00</w:t>
            </w:r>
          </w:p>
        </w:tc>
      </w:tr>
      <w:tr w:rsidR="0090345F" w:rsidRPr="00CD413F" w14:paraId="75F8FAB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876D48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29</w:t>
            </w:r>
          </w:p>
        </w:tc>
        <w:tc>
          <w:tcPr>
            <w:tcW w:w="2112" w:type="pct"/>
            <w:tcBorders>
              <w:top w:val="nil"/>
              <w:left w:val="nil"/>
              <w:bottom w:val="single" w:sz="4" w:space="0" w:color="auto"/>
              <w:right w:val="single" w:sz="4" w:space="0" w:color="auto"/>
            </w:tcBorders>
            <w:vAlign w:val="center"/>
            <w:hideMark/>
          </w:tcPr>
          <w:p w14:paraId="21C3935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Լուսավորության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բարձակ</w:t>
            </w:r>
            <w:proofErr w:type="spellEnd"/>
            <w:r w:rsidRPr="00CD413F">
              <w:rPr>
                <w:rFonts w:ascii="Arial Armenian" w:hAnsi="Arial Armenian" w:cs="Arial"/>
                <w:sz w:val="18"/>
                <w:szCs w:val="18"/>
              </w:rPr>
              <w:t xml:space="preserve">, 1 </w:t>
            </w:r>
            <w:proofErr w:type="spellStart"/>
            <w:r w:rsidRPr="00CD413F">
              <w:rPr>
                <w:rFonts w:ascii="Sylfaen" w:hAnsi="Sylfaen" w:cs="Sylfaen"/>
                <w:sz w:val="18"/>
                <w:szCs w:val="18"/>
              </w:rPr>
              <w:t>լուսատու</w:t>
            </w:r>
            <w:r w:rsidRPr="00CD413F">
              <w:rPr>
                <w:rFonts w:ascii="Arial Armenian" w:hAnsi="Arial Armenian" w:cs="Arial Armenian"/>
                <w:sz w:val="18"/>
                <w:szCs w:val="18"/>
              </w:rPr>
              <w:t>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6F90E3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7BA3D72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56.000</w:t>
            </w:r>
          </w:p>
        </w:tc>
        <w:tc>
          <w:tcPr>
            <w:tcW w:w="678" w:type="pct"/>
            <w:tcBorders>
              <w:top w:val="nil"/>
              <w:left w:val="nil"/>
              <w:bottom w:val="single" w:sz="4" w:space="0" w:color="auto"/>
              <w:right w:val="single" w:sz="4" w:space="0" w:color="auto"/>
            </w:tcBorders>
            <w:vAlign w:val="center"/>
            <w:hideMark/>
          </w:tcPr>
          <w:p w14:paraId="5781FEA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38563.00</w:t>
            </w:r>
          </w:p>
        </w:tc>
        <w:tc>
          <w:tcPr>
            <w:tcW w:w="802" w:type="pct"/>
            <w:tcBorders>
              <w:top w:val="nil"/>
              <w:left w:val="nil"/>
              <w:bottom w:val="single" w:sz="4" w:space="0" w:color="auto"/>
              <w:right w:val="single" w:sz="4" w:space="0" w:color="auto"/>
            </w:tcBorders>
            <w:vAlign w:val="center"/>
            <w:hideMark/>
          </w:tcPr>
          <w:p w14:paraId="311461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2,159,528.00</w:t>
            </w:r>
          </w:p>
        </w:tc>
      </w:tr>
      <w:tr w:rsidR="0090345F" w:rsidRPr="00CD413F" w14:paraId="5ACE13B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BB656D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30</w:t>
            </w:r>
          </w:p>
        </w:tc>
        <w:tc>
          <w:tcPr>
            <w:tcW w:w="2112" w:type="pct"/>
            <w:tcBorders>
              <w:top w:val="nil"/>
              <w:left w:val="nil"/>
              <w:bottom w:val="single" w:sz="4" w:space="0" w:color="auto"/>
              <w:right w:val="single" w:sz="4" w:space="0" w:color="auto"/>
            </w:tcBorders>
            <w:vAlign w:val="center"/>
            <w:hideMark/>
          </w:tcPr>
          <w:p w14:paraId="4D2EE17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Արտաքին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լուսավորության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r w:rsidRPr="00CD413F">
              <w:rPr>
                <w:rFonts w:ascii="Arial Armenian" w:hAnsi="Arial Armenian" w:cs="Arial"/>
                <w:sz w:val="18"/>
                <w:szCs w:val="18"/>
              </w:rPr>
              <w:t xml:space="preserve"> LED </w:t>
            </w:r>
            <w:proofErr w:type="spellStart"/>
            <w:proofErr w:type="gramStart"/>
            <w:r w:rsidRPr="00CD413F">
              <w:rPr>
                <w:rFonts w:ascii="Sylfaen" w:hAnsi="Sylfaen" w:cs="Sylfaen"/>
                <w:sz w:val="18"/>
                <w:szCs w:val="18"/>
              </w:rPr>
              <w:t>լամպով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լուսատուների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nil"/>
              <w:left w:val="nil"/>
              <w:bottom w:val="single" w:sz="4" w:space="0" w:color="auto"/>
              <w:right w:val="single" w:sz="4" w:space="0" w:color="auto"/>
            </w:tcBorders>
            <w:vAlign w:val="bottom"/>
            <w:hideMark/>
          </w:tcPr>
          <w:p w14:paraId="1A8C0D8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09EF23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56.000</w:t>
            </w:r>
          </w:p>
        </w:tc>
        <w:tc>
          <w:tcPr>
            <w:tcW w:w="678" w:type="pct"/>
            <w:tcBorders>
              <w:top w:val="nil"/>
              <w:left w:val="nil"/>
              <w:bottom w:val="single" w:sz="4" w:space="0" w:color="auto"/>
              <w:right w:val="single" w:sz="4" w:space="0" w:color="auto"/>
            </w:tcBorders>
            <w:vAlign w:val="center"/>
            <w:hideMark/>
          </w:tcPr>
          <w:p w14:paraId="362EAEF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144177.00</w:t>
            </w:r>
          </w:p>
        </w:tc>
        <w:tc>
          <w:tcPr>
            <w:tcW w:w="802" w:type="pct"/>
            <w:tcBorders>
              <w:top w:val="nil"/>
              <w:left w:val="nil"/>
              <w:bottom w:val="single" w:sz="4" w:space="0" w:color="auto"/>
              <w:right w:val="single" w:sz="4" w:space="0" w:color="auto"/>
            </w:tcBorders>
            <w:vAlign w:val="center"/>
            <w:hideMark/>
          </w:tcPr>
          <w:p w14:paraId="37FC081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8,073,912.00</w:t>
            </w:r>
          </w:p>
        </w:tc>
      </w:tr>
      <w:tr w:rsidR="0090345F" w:rsidRPr="00CD413F" w14:paraId="7F4C49A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ED765B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31</w:t>
            </w:r>
          </w:p>
        </w:tc>
        <w:tc>
          <w:tcPr>
            <w:tcW w:w="2112" w:type="pct"/>
            <w:tcBorders>
              <w:top w:val="nil"/>
              <w:left w:val="nil"/>
              <w:bottom w:val="single" w:sz="4" w:space="0" w:color="auto"/>
              <w:right w:val="single" w:sz="4" w:space="0" w:color="auto"/>
            </w:tcBorders>
            <w:vAlign w:val="center"/>
            <w:hideMark/>
          </w:tcPr>
          <w:p w14:paraId="1866F315"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²íïáÙ³ï ÙÇ³ý³½ ³Ýç³ïÇã </w:t>
            </w:r>
            <w:proofErr w:type="spellStart"/>
            <w:proofErr w:type="gramStart"/>
            <w:r w:rsidRPr="00CD413F">
              <w:rPr>
                <w:rFonts w:ascii="Sylfaen" w:hAnsi="Sylfaen" w:cs="Sylfaen"/>
                <w:sz w:val="18"/>
                <w:szCs w:val="18"/>
              </w:rPr>
              <w:t>երկբևեր</w:t>
            </w:r>
            <w:proofErr w:type="spellEnd"/>
            <w:r w:rsidRPr="00CD413F">
              <w:rPr>
                <w:rFonts w:ascii="Arial Armenian" w:hAnsi="Arial Armenian" w:cs="Arial"/>
                <w:sz w:val="18"/>
                <w:szCs w:val="18"/>
              </w:rPr>
              <w:t xml:space="preserve">  6</w:t>
            </w:r>
            <w:proofErr w:type="gramEnd"/>
            <w:r w:rsidRPr="00CD413F">
              <w:rPr>
                <w:rFonts w:ascii="Arial Armenian" w:hAnsi="Arial Armenian" w:cs="Arial"/>
                <w:sz w:val="18"/>
                <w:szCs w:val="18"/>
              </w:rPr>
              <w:t xml:space="preserve">²  </w:t>
            </w:r>
          </w:p>
        </w:tc>
        <w:tc>
          <w:tcPr>
            <w:tcW w:w="461" w:type="pct"/>
            <w:tcBorders>
              <w:top w:val="nil"/>
              <w:left w:val="nil"/>
              <w:bottom w:val="single" w:sz="4" w:space="0" w:color="auto"/>
              <w:right w:val="single" w:sz="4" w:space="0" w:color="auto"/>
            </w:tcBorders>
            <w:vAlign w:val="bottom"/>
            <w:hideMark/>
          </w:tcPr>
          <w:p w14:paraId="408823E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41D716E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56.000</w:t>
            </w:r>
          </w:p>
        </w:tc>
        <w:tc>
          <w:tcPr>
            <w:tcW w:w="678" w:type="pct"/>
            <w:tcBorders>
              <w:top w:val="nil"/>
              <w:left w:val="nil"/>
              <w:bottom w:val="single" w:sz="4" w:space="0" w:color="auto"/>
              <w:right w:val="single" w:sz="4" w:space="0" w:color="auto"/>
            </w:tcBorders>
            <w:vAlign w:val="center"/>
            <w:hideMark/>
          </w:tcPr>
          <w:p w14:paraId="7395C97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4241.00</w:t>
            </w:r>
          </w:p>
        </w:tc>
        <w:tc>
          <w:tcPr>
            <w:tcW w:w="802" w:type="pct"/>
            <w:tcBorders>
              <w:top w:val="nil"/>
              <w:left w:val="nil"/>
              <w:bottom w:val="single" w:sz="4" w:space="0" w:color="auto"/>
              <w:right w:val="single" w:sz="4" w:space="0" w:color="auto"/>
            </w:tcBorders>
            <w:vAlign w:val="center"/>
            <w:hideMark/>
          </w:tcPr>
          <w:p w14:paraId="545FEE7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237,496.00</w:t>
            </w:r>
          </w:p>
        </w:tc>
      </w:tr>
      <w:tr w:rsidR="0090345F" w:rsidRPr="00CD413F" w14:paraId="4A94580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CB1B61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32</w:t>
            </w:r>
          </w:p>
        </w:tc>
        <w:tc>
          <w:tcPr>
            <w:tcW w:w="2112" w:type="pct"/>
            <w:tcBorders>
              <w:top w:val="nil"/>
              <w:left w:val="nil"/>
              <w:bottom w:val="single" w:sz="4" w:space="0" w:color="auto"/>
              <w:right w:val="single" w:sz="4" w:space="0" w:color="auto"/>
            </w:tcBorders>
            <w:vAlign w:val="center"/>
            <w:hideMark/>
          </w:tcPr>
          <w:p w14:paraId="38A3CCC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Սեղմակների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կոմպլեկտ</w:t>
            </w:r>
            <w:proofErr w:type="spellEnd"/>
            <w:r w:rsidRPr="00CD413F">
              <w:rPr>
                <w:rFonts w:ascii="Arial Armenian" w:hAnsi="Arial Armenian" w:cs="Arial"/>
                <w:sz w:val="18"/>
                <w:szCs w:val="18"/>
              </w:rPr>
              <w:t xml:space="preserve"> 4*10,16</w:t>
            </w:r>
            <w:r w:rsidRPr="00CD413F">
              <w:rPr>
                <w:rFonts w:ascii="Sylfaen" w:hAnsi="Sylfaen" w:cs="Sylfaen"/>
                <w:sz w:val="18"/>
                <w:szCs w:val="18"/>
              </w:rPr>
              <w:t>մմ</w:t>
            </w:r>
            <w:r w:rsidRPr="00CD413F">
              <w:rPr>
                <w:rFonts w:ascii="Arial Armenian" w:hAnsi="Arial Armenian" w:cs="Arial"/>
                <w:sz w:val="18"/>
                <w:szCs w:val="18"/>
              </w:rPr>
              <w:t xml:space="preserve">2 </w:t>
            </w:r>
            <w:proofErr w:type="spellStart"/>
            <w:r w:rsidRPr="00CD413F">
              <w:rPr>
                <w:rFonts w:ascii="Sylfaen" w:hAnsi="Sylfaen" w:cs="Sylfaen"/>
                <w:sz w:val="18"/>
                <w:szCs w:val="18"/>
              </w:rPr>
              <w:t>մալուխների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EF4A7A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0AD0303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56.000</w:t>
            </w:r>
          </w:p>
        </w:tc>
        <w:tc>
          <w:tcPr>
            <w:tcW w:w="678" w:type="pct"/>
            <w:tcBorders>
              <w:top w:val="nil"/>
              <w:left w:val="nil"/>
              <w:bottom w:val="single" w:sz="4" w:space="0" w:color="auto"/>
              <w:right w:val="single" w:sz="4" w:space="0" w:color="auto"/>
            </w:tcBorders>
            <w:vAlign w:val="center"/>
            <w:hideMark/>
          </w:tcPr>
          <w:p w14:paraId="6FD7A97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4677.00</w:t>
            </w:r>
          </w:p>
        </w:tc>
        <w:tc>
          <w:tcPr>
            <w:tcW w:w="802" w:type="pct"/>
            <w:tcBorders>
              <w:top w:val="nil"/>
              <w:left w:val="nil"/>
              <w:bottom w:val="single" w:sz="4" w:space="0" w:color="auto"/>
              <w:right w:val="single" w:sz="4" w:space="0" w:color="auto"/>
            </w:tcBorders>
            <w:vAlign w:val="center"/>
            <w:hideMark/>
          </w:tcPr>
          <w:p w14:paraId="3F8E20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261,912.00</w:t>
            </w:r>
          </w:p>
        </w:tc>
      </w:tr>
      <w:tr w:rsidR="0090345F" w:rsidRPr="00CD413F" w14:paraId="139DA60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803229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33</w:t>
            </w:r>
          </w:p>
        </w:tc>
        <w:tc>
          <w:tcPr>
            <w:tcW w:w="2112" w:type="pct"/>
            <w:tcBorders>
              <w:top w:val="nil"/>
              <w:left w:val="nil"/>
              <w:bottom w:val="single" w:sz="4" w:space="0" w:color="auto"/>
              <w:right w:val="single" w:sz="4" w:space="0" w:color="auto"/>
            </w:tcBorders>
            <w:vAlign w:val="center"/>
            <w:hideMark/>
          </w:tcPr>
          <w:p w14:paraId="6B5317A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Արտաքին</w:t>
            </w:r>
            <w:proofErr w:type="spellEnd"/>
            <w:r w:rsidRPr="00CD413F">
              <w:rPr>
                <w:rFonts w:ascii="Arial Armenian" w:hAnsi="Arial Armenian" w:cs="Arial"/>
                <w:sz w:val="18"/>
                <w:szCs w:val="18"/>
              </w:rPr>
              <w:t xml:space="preserve"> ¾É»Ïïñ³Éáõë³íáñáõÃÛ³</w:t>
            </w:r>
            <w:proofErr w:type="gramStart"/>
            <w:r w:rsidRPr="00CD413F">
              <w:rPr>
                <w:rFonts w:ascii="Arial Armenian" w:hAnsi="Arial Armenian" w:cs="Arial"/>
                <w:sz w:val="18"/>
                <w:szCs w:val="18"/>
              </w:rPr>
              <w:t xml:space="preserve">Ý  </w:t>
            </w:r>
            <w:proofErr w:type="spellStart"/>
            <w:r w:rsidRPr="00CD413F">
              <w:rPr>
                <w:rFonts w:ascii="Sylfaen" w:hAnsi="Sylfaen" w:cs="Sylfaen"/>
                <w:sz w:val="18"/>
                <w:szCs w:val="18"/>
              </w:rPr>
              <w:t>ղեկավարման</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í³Ñ³Ý</w:t>
            </w:r>
            <w:r w:rsidRPr="00CD413F">
              <w:rPr>
                <w:rFonts w:ascii="Arial Armenian" w:hAnsi="Arial Armenian" w:cs="Arial"/>
                <w:sz w:val="18"/>
                <w:szCs w:val="18"/>
              </w:rPr>
              <w:t xml:space="preserve"> </w:t>
            </w:r>
            <w:proofErr w:type="spellStart"/>
            <w:r w:rsidRPr="00CD413F">
              <w:rPr>
                <w:rFonts w:ascii="Sylfaen" w:hAnsi="Sylfaen" w:cs="Sylfaen"/>
                <w:sz w:val="18"/>
                <w:szCs w:val="18"/>
              </w:rPr>
              <w:t>ֆոտո</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ժամացույցի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ռելենորով</w:t>
            </w:r>
            <w:proofErr w:type="spellEnd"/>
            <w:r w:rsidRPr="00CD413F">
              <w:rPr>
                <w:rFonts w:ascii="Arial Armenian" w:hAnsi="Arial Armenian" w:cs="Arial"/>
                <w:sz w:val="18"/>
                <w:szCs w:val="18"/>
              </w:rPr>
              <w:t xml:space="preserve">  45</w:t>
            </w:r>
            <w:proofErr w:type="gramEnd"/>
            <w:r w:rsidRPr="00CD413F">
              <w:rPr>
                <w:rFonts w:ascii="Sylfaen" w:hAnsi="Sylfaen" w:cs="Sylfaen"/>
                <w:sz w:val="18"/>
                <w:szCs w:val="18"/>
              </w:rPr>
              <w:t>Ա</w:t>
            </w:r>
            <w:r w:rsidRPr="00CD413F">
              <w:rPr>
                <w:rFonts w:ascii="Arial Armenian" w:hAnsi="Arial Armenian" w:cs="Arial"/>
                <w:sz w:val="18"/>
                <w:szCs w:val="18"/>
              </w:rPr>
              <w:t xml:space="preserve"> /</w:t>
            </w:r>
            <w:proofErr w:type="spellStart"/>
            <w:r w:rsidRPr="00CD413F">
              <w:rPr>
                <w:rFonts w:ascii="Sylfaen" w:hAnsi="Sylfaen" w:cs="Sylfaen"/>
                <w:sz w:val="18"/>
                <w:szCs w:val="18"/>
              </w:rPr>
              <w:t>կոմպլեկտ</w:t>
            </w:r>
            <w:proofErr w:type="spellEnd"/>
            <w:r w:rsidRPr="00CD413F">
              <w:rPr>
                <w:rFonts w:ascii="Arial Armenian" w:hAnsi="Arial Armenian" w:cs="Arial"/>
                <w:sz w:val="18"/>
                <w:szCs w:val="18"/>
              </w:rPr>
              <w:t>/</w:t>
            </w:r>
          </w:p>
        </w:tc>
        <w:tc>
          <w:tcPr>
            <w:tcW w:w="461" w:type="pct"/>
            <w:tcBorders>
              <w:top w:val="nil"/>
              <w:left w:val="nil"/>
              <w:bottom w:val="single" w:sz="4" w:space="0" w:color="auto"/>
              <w:right w:val="single" w:sz="4" w:space="0" w:color="auto"/>
            </w:tcBorders>
            <w:vAlign w:val="bottom"/>
            <w:hideMark/>
          </w:tcPr>
          <w:p w14:paraId="6DC04EB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0598C0E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502C886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356241.00</w:t>
            </w:r>
          </w:p>
        </w:tc>
        <w:tc>
          <w:tcPr>
            <w:tcW w:w="802" w:type="pct"/>
            <w:tcBorders>
              <w:top w:val="nil"/>
              <w:left w:val="nil"/>
              <w:bottom w:val="single" w:sz="4" w:space="0" w:color="auto"/>
              <w:right w:val="single" w:sz="4" w:space="0" w:color="auto"/>
            </w:tcBorders>
            <w:vAlign w:val="center"/>
            <w:hideMark/>
          </w:tcPr>
          <w:p w14:paraId="577A8DC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356,241.00</w:t>
            </w:r>
          </w:p>
        </w:tc>
      </w:tr>
      <w:tr w:rsidR="0090345F" w:rsidRPr="00CD413F" w14:paraId="510AB5F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1F7C7E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34</w:t>
            </w:r>
          </w:p>
        </w:tc>
        <w:tc>
          <w:tcPr>
            <w:tcW w:w="2112" w:type="pct"/>
            <w:tcBorders>
              <w:top w:val="nil"/>
              <w:left w:val="nil"/>
              <w:bottom w:val="single" w:sz="4" w:space="0" w:color="auto"/>
              <w:right w:val="single" w:sz="4" w:space="0" w:color="auto"/>
            </w:tcBorders>
            <w:vAlign w:val="center"/>
            <w:hideMark/>
          </w:tcPr>
          <w:p w14:paraId="39BD46A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Ազդանշանային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փռում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250*1</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չափերի</w:t>
            </w:r>
            <w:proofErr w:type="spellEnd"/>
          </w:p>
        </w:tc>
        <w:tc>
          <w:tcPr>
            <w:tcW w:w="461" w:type="pct"/>
            <w:tcBorders>
              <w:top w:val="nil"/>
              <w:left w:val="nil"/>
              <w:bottom w:val="single" w:sz="4" w:space="0" w:color="auto"/>
              <w:right w:val="single" w:sz="4" w:space="0" w:color="auto"/>
            </w:tcBorders>
            <w:vAlign w:val="bottom"/>
            <w:hideMark/>
          </w:tcPr>
          <w:p w14:paraId="2D4B7A8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43A8B0C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1430.000</w:t>
            </w:r>
          </w:p>
        </w:tc>
        <w:tc>
          <w:tcPr>
            <w:tcW w:w="678" w:type="pct"/>
            <w:tcBorders>
              <w:top w:val="nil"/>
              <w:left w:val="nil"/>
              <w:bottom w:val="single" w:sz="4" w:space="0" w:color="auto"/>
              <w:right w:val="single" w:sz="4" w:space="0" w:color="auto"/>
            </w:tcBorders>
            <w:vAlign w:val="center"/>
            <w:hideMark/>
          </w:tcPr>
          <w:p w14:paraId="3991FE4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964.00</w:t>
            </w:r>
          </w:p>
        </w:tc>
        <w:tc>
          <w:tcPr>
            <w:tcW w:w="802" w:type="pct"/>
            <w:tcBorders>
              <w:top w:val="nil"/>
              <w:left w:val="nil"/>
              <w:bottom w:val="single" w:sz="4" w:space="0" w:color="auto"/>
              <w:right w:val="single" w:sz="4" w:space="0" w:color="auto"/>
            </w:tcBorders>
            <w:vAlign w:val="center"/>
            <w:hideMark/>
          </w:tcPr>
          <w:p w14:paraId="30D4068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1,378,520.00</w:t>
            </w:r>
          </w:p>
        </w:tc>
      </w:tr>
      <w:tr w:rsidR="0090345F" w:rsidRPr="00CD413F" w14:paraId="1652D39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2F2BD0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35</w:t>
            </w:r>
          </w:p>
        </w:tc>
        <w:tc>
          <w:tcPr>
            <w:tcW w:w="2112" w:type="pct"/>
            <w:tcBorders>
              <w:top w:val="nil"/>
              <w:left w:val="nil"/>
              <w:bottom w:val="single" w:sz="4" w:space="0" w:color="auto"/>
              <w:right w:val="single" w:sz="4" w:space="0" w:color="auto"/>
            </w:tcBorders>
            <w:vAlign w:val="center"/>
            <w:hideMark/>
          </w:tcPr>
          <w:p w14:paraId="554ADDFB" w14:textId="77777777" w:rsidR="00FD7A51" w:rsidRPr="00CD413F" w:rsidRDefault="00FD7A51" w:rsidP="002F1890">
            <w:pPr>
              <w:rPr>
                <w:rFonts w:ascii="Arial Armenian" w:hAnsi="Arial Armenian" w:cs="Arial"/>
                <w:sz w:val="18"/>
                <w:szCs w:val="18"/>
              </w:rPr>
            </w:pPr>
            <w:r w:rsidRPr="00CD413F">
              <w:rPr>
                <w:rFonts w:ascii="Calibri" w:hAnsi="Calibri" w:cs="Calibri"/>
                <w:sz w:val="18"/>
                <w:szCs w:val="18"/>
              </w:rPr>
              <w:t>АВВГ</w:t>
            </w:r>
            <w:r w:rsidRPr="00CD413F">
              <w:rPr>
                <w:rFonts w:ascii="Arial Armenian" w:hAnsi="Arial Armenian" w:cs="Arial"/>
                <w:sz w:val="18"/>
                <w:szCs w:val="18"/>
              </w:rPr>
              <w:t xml:space="preserve"> </w:t>
            </w:r>
            <w:proofErr w:type="spellStart"/>
            <w:r w:rsidRPr="00CD413F">
              <w:rPr>
                <w:rFonts w:ascii="Calibri" w:hAnsi="Calibri" w:cs="Calibri"/>
                <w:sz w:val="18"/>
                <w:szCs w:val="18"/>
              </w:rPr>
              <w:t>нг</w:t>
            </w:r>
            <w:proofErr w:type="spellEnd"/>
            <w:r w:rsidRPr="00CD413F">
              <w:rPr>
                <w:rFonts w:ascii="Arial Armenian" w:hAnsi="Arial Armenian" w:cs="Arial"/>
                <w:sz w:val="18"/>
                <w:szCs w:val="18"/>
              </w:rPr>
              <w:t>-LS  4*25</w:t>
            </w:r>
            <w:r w:rsidRPr="00CD413F">
              <w:rPr>
                <w:rFonts w:ascii="Arial Armenian" w:hAnsi="Arial Armenian" w:cs="Arial Armenian"/>
                <w:sz w:val="18"/>
                <w:szCs w:val="18"/>
              </w:rPr>
              <w:t>ÙÙ</w:t>
            </w:r>
            <w:r w:rsidRPr="00CD413F">
              <w:rPr>
                <w:rFonts w:ascii="Arial Armenian" w:hAnsi="Arial Armenian" w:cs="Arial"/>
                <w:sz w:val="18"/>
                <w:szCs w:val="18"/>
              </w:rPr>
              <w:t xml:space="preserve">2 </w:t>
            </w:r>
            <w:r w:rsidRPr="00CD413F">
              <w:rPr>
                <w:rFonts w:ascii="Arial Armenian" w:hAnsi="Arial Armenian" w:cs="Arial Armenian"/>
                <w:sz w:val="18"/>
                <w:szCs w:val="18"/>
              </w:rPr>
              <w:t>Ïïñí³Íùáí</w:t>
            </w:r>
            <w:r w:rsidRPr="00CD413F">
              <w:rPr>
                <w:rFonts w:ascii="Arial Armenian" w:hAnsi="Arial Armenian" w:cs="Arial"/>
                <w:sz w:val="18"/>
                <w:szCs w:val="18"/>
              </w:rPr>
              <w:t xml:space="preserve"> </w:t>
            </w:r>
            <w:r w:rsidRPr="00CD413F">
              <w:rPr>
                <w:rFonts w:ascii="Arial Armenian" w:hAnsi="Arial Armenian" w:cs="Arial Armenian"/>
                <w:sz w:val="18"/>
                <w:szCs w:val="18"/>
              </w:rPr>
              <w:t>³ÉÛáõÙÇÝ»</w:t>
            </w:r>
            <w:r w:rsidRPr="00CD413F">
              <w:rPr>
                <w:rFonts w:ascii="Arial Armenian" w:hAnsi="Arial Armenian" w:cs="Arial"/>
                <w:sz w:val="18"/>
                <w:szCs w:val="18"/>
              </w:rPr>
              <w:t xml:space="preserve"> </w:t>
            </w:r>
            <w:proofErr w:type="spellStart"/>
            <w:proofErr w:type="gramStart"/>
            <w:r w:rsidRPr="00CD413F">
              <w:rPr>
                <w:rFonts w:ascii="Arial Armenian" w:hAnsi="Arial Armenian" w:cs="Arial Armenian"/>
                <w:sz w:val="18"/>
                <w:szCs w:val="18"/>
              </w:rPr>
              <w:t>çÇÕáí</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Ù</w:t>
            </w:r>
            <w:proofErr w:type="gramEnd"/>
            <w:r w:rsidRPr="00CD413F">
              <w:rPr>
                <w:rFonts w:ascii="Arial Armenian" w:hAnsi="Arial Armenian" w:cs="Arial Armenian"/>
                <w:sz w:val="18"/>
                <w:szCs w:val="18"/>
              </w:rPr>
              <w:t>³ÉáõËÇ</w:t>
            </w:r>
            <w:r w:rsidRPr="00CD413F">
              <w:rPr>
                <w:rFonts w:ascii="Arial Armenian" w:hAnsi="Arial Armenian" w:cs="Arial"/>
                <w:sz w:val="18"/>
                <w:szCs w:val="18"/>
              </w:rPr>
              <w:t xml:space="preserve"> </w:t>
            </w:r>
            <w:proofErr w:type="spellStart"/>
            <w:r w:rsidRPr="00CD413F">
              <w:rPr>
                <w:rFonts w:ascii="Sylfaen" w:hAnsi="Sylfaen" w:cs="Sylfaen"/>
                <w:sz w:val="18"/>
                <w:szCs w:val="18"/>
              </w:rPr>
              <w:t>ձգում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մեջ</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Ù»Ïáõë³óáõÙáí</w:t>
            </w:r>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p>
        </w:tc>
        <w:tc>
          <w:tcPr>
            <w:tcW w:w="461" w:type="pct"/>
            <w:tcBorders>
              <w:top w:val="nil"/>
              <w:left w:val="nil"/>
              <w:bottom w:val="single" w:sz="4" w:space="0" w:color="auto"/>
              <w:right w:val="single" w:sz="4" w:space="0" w:color="auto"/>
            </w:tcBorders>
            <w:vAlign w:val="bottom"/>
            <w:hideMark/>
          </w:tcPr>
          <w:p w14:paraId="3432CC9D"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1BE0622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100.000</w:t>
            </w:r>
          </w:p>
        </w:tc>
        <w:tc>
          <w:tcPr>
            <w:tcW w:w="678" w:type="pct"/>
            <w:tcBorders>
              <w:top w:val="nil"/>
              <w:left w:val="nil"/>
              <w:bottom w:val="single" w:sz="4" w:space="0" w:color="auto"/>
              <w:right w:val="single" w:sz="4" w:space="0" w:color="auto"/>
            </w:tcBorders>
            <w:vAlign w:val="center"/>
            <w:hideMark/>
          </w:tcPr>
          <w:p w14:paraId="0A213D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2814.00</w:t>
            </w:r>
          </w:p>
        </w:tc>
        <w:tc>
          <w:tcPr>
            <w:tcW w:w="802" w:type="pct"/>
            <w:tcBorders>
              <w:top w:val="nil"/>
              <w:left w:val="nil"/>
              <w:bottom w:val="single" w:sz="4" w:space="0" w:color="auto"/>
              <w:right w:val="single" w:sz="4" w:space="0" w:color="auto"/>
            </w:tcBorders>
            <w:vAlign w:val="center"/>
            <w:hideMark/>
          </w:tcPr>
          <w:p w14:paraId="38364D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281,400.00</w:t>
            </w:r>
          </w:p>
        </w:tc>
      </w:tr>
      <w:tr w:rsidR="0090345F" w:rsidRPr="00CD413F" w14:paraId="712831C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28C0AD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36</w:t>
            </w:r>
          </w:p>
        </w:tc>
        <w:tc>
          <w:tcPr>
            <w:tcW w:w="2112" w:type="pct"/>
            <w:tcBorders>
              <w:top w:val="nil"/>
              <w:left w:val="nil"/>
              <w:bottom w:val="single" w:sz="4" w:space="0" w:color="auto"/>
              <w:right w:val="single" w:sz="4" w:space="0" w:color="auto"/>
            </w:tcBorders>
            <w:vAlign w:val="center"/>
            <w:hideMark/>
          </w:tcPr>
          <w:p w14:paraId="5188C2C8" w14:textId="77777777" w:rsidR="00FD7A51" w:rsidRPr="00CD413F" w:rsidRDefault="00FD7A51" w:rsidP="002F1890">
            <w:pPr>
              <w:rPr>
                <w:rFonts w:ascii="Arial Armenian" w:hAnsi="Arial Armenian" w:cs="Arial"/>
                <w:sz w:val="18"/>
                <w:szCs w:val="18"/>
              </w:rPr>
            </w:pPr>
            <w:r w:rsidRPr="00CD413F">
              <w:rPr>
                <w:rFonts w:ascii="Calibri" w:hAnsi="Calibri" w:cs="Calibri"/>
                <w:sz w:val="18"/>
                <w:szCs w:val="18"/>
              </w:rPr>
              <w:t>АВВГ</w:t>
            </w:r>
            <w:r w:rsidRPr="00CD413F">
              <w:rPr>
                <w:rFonts w:ascii="Arial Armenian" w:hAnsi="Arial Armenian" w:cs="Arial"/>
                <w:sz w:val="18"/>
                <w:szCs w:val="18"/>
              </w:rPr>
              <w:t xml:space="preserve"> </w:t>
            </w:r>
            <w:proofErr w:type="spellStart"/>
            <w:r w:rsidRPr="00CD413F">
              <w:rPr>
                <w:rFonts w:ascii="Calibri" w:hAnsi="Calibri" w:cs="Calibri"/>
                <w:sz w:val="18"/>
                <w:szCs w:val="18"/>
              </w:rPr>
              <w:t>нг</w:t>
            </w:r>
            <w:proofErr w:type="spellEnd"/>
            <w:r w:rsidRPr="00CD413F">
              <w:rPr>
                <w:rFonts w:ascii="Arial Armenian" w:hAnsi="Arial Armenian" w:cs="Arial"/>
                <w:sz w:val="18"/>
                <w:szCs w:val="18"/>
              </w:rPr>
              <w:t>-LS  4*16</w:t>
            </w:r>
            <w:r w:rsidRPr="00CD413F">
              <w:rPr>
                <w:rFonts w:ascii="Arial Armenian" w:hAnsi="Arial Armenian" w:cs="Arial Armenian"/>
                <w:sz w:val="18"/>
                <w:szCs w:val="18"/>
              </w:rPr>
              <w:t>ÙÙ</w:t>
            </w:r>
            <w:r w:rsidRPr="00CD413F">
              <w:rPr>
                <w:rFonts w:ascii="Arial Armenian" w:hAnsi="Arial Armenian" w:cs="Arial"/>
                <w:sz w:val="18"/>
                <w:szCs w:val="18"/>
              </w:rPr>
              <w:t xml:space="preserve">2 </w:t>
            </w:r>
            <w:r w:rsidRPr="00CD413F">
              <w:rPr>
                <w:rFonts w:ascii="Arial Armenian" w:hAnsi="Arial Armenian" w:cs="Arial Armenian"/>
                <w:sz w:val="18"/>
                <w:szCs w:val="18"/>
              </w:rPr>
              <w:t>Ïïñí³Íùáí</w:t>
            </w:r>
            <w:r w:rsidRPr="00CD413F">
              <w:rPr>
                <w:rFonts w:ascii="Arial Armenian" w:hAnsi="Arial Armenian" w:cs="Arial"/>
                <w:sz w:val="18"/>
                <w:szCs w:val="18"/>
              </w:rPr>
              <w:t xml:space="preserve"> </w:t>
            </w:r>
            <w:r w:rsidRPr="00CD413F">
              <w:rPr>
                <w:rFonts w:ascii="Arial Armenian" w:hAnsi="Arial Armenian" w:cs="Arial Armenian"/>
                <w:sz w:val="18"/>
                <w:szCs w:val="18"/>
              </w:rPr>
              <w:t>³ÉÛáõÙÇÝ»</w:t>
            </w:r>
            <w:r w:rsidRPr="00CD413F">
              <w:rPr>
                <w:rFonts w:ascii="Arial Armenian" w:hAnsi="Arial Armenian" w:cs="Arial"/>
                <w:sz w:val="18"/>
                <w:szCs w:val="18"/>
              </w:rPr>
              <w:t xml:space="preserve"> </w:t>
            </w:r>
            <w:proofErr w:type="spellStart"/>
            <w:proofErr w:type="gramStart"/>
            <w:r w:rsidRPr="00CD413F">
              <w:rPr>
                <w:rFonts w:ascii="Arial Armenian" w:hAnsi="Arial Armenian" w:cs="Arial Armenian"/>
                <w:sz w:val="18"/>
                <w:szCs w:val="18"/>
              </w:rPr>
              <w:t>çÇÕáí</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Ù</w:t>
            </w:r>
            <w:proofErr w:type="gramEnd"/>
            <w:r w:rsidRPr="00CD413F">
              <w:rPr>
                <w:rFonts w:ascii="Arial Armenian" w:hAnsi="Arial Armenian" w:cs="Arial Armenian"/>
                <w:sz w:val="18"/>
                <w:szCs w:val="18"/>
              </w:rPr>
              <w:t>³ÉáõËÇ</w:t>
            </w:r>
            <w:r w:rsidRPr="00CD413F">
              <w:rPr>
                <w:rFonts w:ascii="Arial Armenian" w:hAnsi="Arial Armenian" w:cs="Arial"/>
                <w:sz w:val="18"/>
                <w:szCs w:val="18"/>
              </w:rPr>
              <w:t xml:space="preserve"> </w:t>
            </w:r>
            <w:proofErr w:type="spellStart"/>
            <w:r w:rsidRPr="00CD413F">
              <w:rPr>
                <w:rFonts w:ascii="Sylfaen" w:hAnsi="Sylfaen" w:cs="Sylfaen"/>
                <w:sz w:val="18"/>
                <w:szCs w:val="18"/>
              </w:rPr>
              <w:t>ձգում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մեջ</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Ù»Ïáõë³óáõÙáí</w:t>
            </w:r>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p>
        </w:tc>
        <w:tc>
          <w:tcPr>
            <w:tcW w:w="461" w:type="pct"/>
            <w:tcBorders>
              <w:top w:val="nil"/>
              <w:left w:val="nil"/>
              <w:bottom w:val="single" w:sz="4" w:space="0" w:color="auto"/>
              <w:right w:val="single" w:sz="4" w:space="0" w:color="auto"/>
            </w:tcBorders>
            <w:vAlign w:val="bottom"/>
            <w:hideMark/>
          </w:tcPr>
          <w:p w14:paraId="06A542FC"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0D077D3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2610.000</w:t>
            </w:r>
          </w:p>
        </w:tc>
        <w:tc>
          <w:tcPr>
            <w:tcW w:w="678" w:type="pct"/>
            <w:tcBorders>
              <w:top w:val="nil"/>
              <w:left w:val="nil"/>
              <w:bottom w:val="single" w:sz="4" w:space="0" w:color="auto"/>
              <w:right w:val="single" w:sz="4" w:space="0" w:color="auto"/>
            </w:tcBorders>
            <w:vAlign w:val="center"/>
            <w:hideMark/>
          </w:tcPr>
          <w:p w14:paraId="735C4FC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2480.00</w:t>
            </w:r>
          </w:p>
        </w:tc>
        <w:tc>
          <w:tcPr>
            <w:tcW w:w="802" w:type="pct"/>
            <w:tcBorders>
              <w:top w:val="nil"/>
              <w:left w:val="nil"/>
              <w:bottom w:val="single" w:sz="4" w:space="0" w:color="auto"/>
              <w:right w:val="single" w:sz="4" w:space="0" w:color="auto"/>
            </w:tcBorders>
            <w:vAlign w:val="center"/>
            <w:hideMark/>
          </w:tcPr>
          <w:p w14:paraId="376D24C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6,472,800.00</w:t>
            </w:r>
          </w:p>
        </w:tc>
      </w:tr>
      <w:tr w:rsidR="0090345F" w:rsidRPr="00CD413F" w14:paraId="31078A3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E0A1FB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37</w:t>
            </w:r>
          </w:p>
        </w:tc>
        <w:tc>
          <w:tcPr>
            <w:tcW w:w="2112" w:type="pct"/>
            <w:tcBorders>
              <w:top w:val="nil"/>
              <w:left w:val="nil"/>
              <w:bottom w:val="single" w:sz="4" w:space="0" w:color="auto"/>
              <w:right w:val="single" w:sz="4" w:space="0" w:color="auto"/>
            </w:tcBorders>
            <w:vAlign w:val="center"/>
            <w:hideMark/>
          </w:tcPr>
          <w:p w14:paraId="55709975" w14:textId="77777777" w:rsidR="00FD7A51" w:rsidRPr="00CD413F" w:rsidRDefault="00FD7A51" w:rsidP="002F1890">
            <w:pPr>
              <w:rPr>
                <w:rFonts w:ascii="Arial Armenian" w:hAnsi="Arial Armenian" w:cs="Arial"/>
                <w:sz w:val="18"/>
                <w:szCs w:val="18"/>
              </w:rPr>
            </w:pPr>
            <w:r w:rsidRPr="00CD413F">
              <w:rPr>
                <w:rFonts w:ascii="Calibri" w:hAnsi="Calibri" w:cs="Calibri"/>
                <w:sz w:val="18"/>
                <w:szCs w:val="18"/>
              </w:rPr>
              <w:t>АВВГ</w:t>
            </w:r>
            <w:r w:rsidRPr="00CD413F">
              <w:rPr>
                <w:rFonts w:ascii="Arial Armenian" w:hAnsi="Arial Armenian" w:cs="Arial"/>
                <w:sz w:val="18"/>
                <w:szCs w:val="18"/>
              </w:rPr>
              <w:t xml:space="preserve"> </w:t>
            </w:r>
            <w:proofErr w:type="spellStart"/>
            <w:r w:rsidRPr="00CD413F">
              <w:rPr>
                <w:rFonts w:ascii="Calibri" w:hAnsi="Calibri" w:cs="Calibri"/>
                <w:sz w:val="18"/>
                <w:szCs w:val="18"/>
              </w:rPr>
              <w:t>нг</w:t>
            </w:r>
            <w:proofErr w:type="spellEnd"/>
            <w:r w:rsidRPr="00CD413F">
              <w:rPr>
                <w:rFonts w:ascii="Arial Armenian" w:hAnsi="Arial Armenian" w:cs="Arial"/>
                <w:sz w:val="18"/>
                <w:szCs w:val="18"/>
              </w:rPr>
              <w:t>-LS  3*1.5</w:t>
            </w:r>
            <w:r w:rsidRPr="00CD413F">
              <w:rPr>
                <w:rFonts w:ascii="Arial Armenian" w:hAnsi="Arial Armenian" w:cs="Arial Armenian"/>
                <w:sz w:val="18"/>
                <w:szCs w:val="18"/>
              </w:rPr>
              <w:t>ÙÙ</w:t>
            </w:r>
            <w:r w:rsidRPr="00CD413F">
              <w:rPr>
                <w:rFonts w:ascii="Arial Armenian" w:hAnsi="Arial Armenian" w:cs="Arial"/>
                <w:sz w:val="18"/>
                <w:szCs w:val="18"/>
              </w:rPr>
              <w:t xml:space="preserve">2 </w:t>
            </w:r>
            <w:r w:rsidRPr="00CD413F">
              <w:rPr>
                <w:rFonts w:ascii="Arial Armenian" w:hAnsi="Arial Armenian" w:cs="Arial Armenian"/>
                <w:sz w:val="18"/>
                <w:szCs w:val="18"/>
              </w:rPr>
              <w:t>Ïïñí³Íùáí</w:t>
            </w:r>
            <w:r w:rsidRPr="00CD413F">
              <w:rPr>
                <w:rFonts w:ascii="Arial Armenian" w:hAnsi="Arial Armenian" w:cs="Arial"/>
                <w:sz w:val="18"/>
                <w:szCs w:val="18"/>
              </w:rPr>
              <w:t xml:space="preserve"> </w:t>
            </w:r>
            <w:r w:rsidRPr="00CD413F">
              <w:rPr>
                <w:rFonts w:ascii="Arial Armenian" w:hAnsi="Arial Armenian" w:cs="Arial Armenian"/>
                <w:sz w:val="18"/>
                <w:szCs w:val="18"/>
              </w:rPr>
              <w:t>³ÉÛáõÙÇÝ»</w:t>
            </w:r>
            <w:r w:rsidRPr="00CD413F">
              <w:rPr>
                <w:rFonts w:ascii="Arial Armenian" w:hAnsi="Arial Armenian" w:cs="Arial"/>
                <w:sz w:val="18"/>
                <w:szCs w:val="18"/>
              </w:rPr>
              <w:t xml:space="preserve"> </w:t>
            </w:r>
            <w:proofErr w:type="spellStart"/>
            <w:proofErr w:type="gramStart"/>
            <w:r w:rsidRPr="00CD413F">
              <w:rPr>
                <w:rFonts w:ascii="Arial Armenian" w:hAnsi="Arial Armenian" w:cs="Arial Armenian"/>
                <w:sz w:val="18"/>
                <w:szCs w:val="18"/>
              </w:rPr>
              <w:t>çÇÕáí</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Ù</w:t>
            </w:r>
            <w:proofErr w:type="gramEnd"/>
            <w:r w:rsidRPr="00CD413F">
              <w:rPr>
                <w:rFonts w:ascii="Arial Armenian" w:hAnsi="Arial Armenian" w:cs="Arial Armenian"/>
                <w:sz w:val="18"/>
                <w:szCs w:val="18"/>
              </w:rPr>
              <w:t>³ÉáõËÇ</w:t>
            </w:r>
            <w:r w:rsidRPr="00CD413F">
              <w:rPr>
                <w:rFonts w:ascii="Arial Armenian" w:hAnsi="Arial Armenian" w:cs="Arial"/>
                <w:sz w:val="18"/>
                <w:szCs w:val="18"/>
              </w:rPr>
              <w:t xml:space="preserve"> </w:t>
            </w:r>
            <w:proofErr w:type="spellStart"/>
            <w:r w:rsidRPr="00CD413F">
              <w:rPr>
                <w:rFonts w:ascii="Sylfaen" w:hAnsi="Sylfaen" w:cs="Sylfaen"/>
                <w:sz w:val="18"/>
                <w:szCs w:val="18"/>
              </w:rPr>
              <w:t>ձգում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մեջ</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Ù»Ïáõë³óáõÙáí</w:t>
            </w:r>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p>
        </w:tc>
        <w:tc>
          <w:tcPr>
            <w:tcW w:w="461" w:type="pct"/>
            <w:tcBorders>
              <w:top w:val="nil"/>
              <w:left w:val="nil"/>
              <w:bottom w:val="single" w:sz="4" w:space="0" w:color="auto"/>
              <w:right w:val="single" w:sz="4" w:space="0" w:color="auto"/>
            </w:tcBorders>
            <w:vAlign w:val="bottom"/>
            <w:hideMark/>
          </w:tcPr>
          <w:p w14:paraId="5BBC0ABF"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57F53B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720.000</w:t>
            </w:r>
          </w:p>
        </w:tc>
        <w:tc>
          <w:tcPr>
            <w:tcW w:w="678" w:type="pct"/>
            <w:tcBorders>
              <w:top w:val="nil"/>
              <w:left w:val="nil"/>
              <w:bottom w:val="single" w:sz="4" w:space="0" w:color="auto"/>
              <w:right w:val="single" w:sz="4" w:space="0" w:color="auto"/>
            </w:tcBorders>
            <w:vAlign w:val="center"/>
            <w:hideMark/>
          </w:tcPr>
          <w:p w14:paraId="75EADAA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1722.00</w:t>
            </w:r>
          </w:p>
        </w:tc>
        <w:tc>
          <w:tcPr>
            <w:tcW w:w="802" w:type="pct"/>
            <w:tcBorders>
              <w:top w:val="nil"/>
              <w:left w:val="nil"/>
              <w:bottom w:val="single" w:sz="4" w:space="0" w:color="auto"/>
              <w:right w:val="single" w:sz="4" w:space="0" w:color="auto"/>
            </w:tcBorders>
            <w:vAlign w:val="center"/>
            <w:hideMark/>
          </w:tcPr>
          <w:p w14:paraId="4DD2F4D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1,239,840.00</w:t>
            </w:r>
          </w:p>
        </w:tc>
      </w:tr>
      <w:tr w:rsidR="0090345F" w:rsidRPr="00CD413F" w14:paraId="3FF54D2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94D221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38</w:t>
            </w:r>
          </w:p>
        </w:tc>
        <w:tc>
          <w:tcPr>
            <w:tcW w:w="2112" w:type="pct"/>
            <w:tcBorders>
              <w:top w:val="nil"/>
              <w:left w:val="nil"/>
              <w:bottom w:val="single" w:sz="4" w:space="0" w:color="auto"/>
              <w:right w:val="single" w:sz="4" w:space="0" w:color="auto"/>
            </w:tcBorders>
            <w:vAlign w:val="center"/>
            <w:hideMark/>
          </w:tcPr>
          <w:p w14:paraId="6F2281B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Ազդանշանային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փռում</w:t>
            </w:r>
            <w:proofErr w:type="spellEnd"/>
            <w:r w:rsidRPr="00CD413F">
              <w:rPr>
                <w:rFonts w:ascii="Arial Armenian" w:hAnsi="Arial Armenian" w:cs="Arial"/>
                <w:sz w:val="18"/>
                <w:szCs w:val="18"/>
              </w:rPr>
              <w:t xml:space="preserve">  150</w:t>
            </w:r>
            <w:proofErr w:type="gramEnd"/>
            <w:r w:rsidRPr="00CD413F">
              <w:rPr>
                <w:rFonts w:ascii="Arial Armenian" w:hAnsi="Arial Armenian" w:cs="Arial"/>
                <w:sz w:val="18"/>
                <w:szCs w:val="18"/>
              </w:rPr>
              <w:t>*1</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չափերի</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9D7E2EA"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0A28E7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2200.000</w:t>
            </w:r>
          </w:p>
        </w:tc>
        <w:tc>
          <w:tcPr>
            <w:tcW w:w="678" w:type="pct"/>
            <w:tcBorders>
              <w:top w:val="nil"/>
              <w:left w:val="nil"/>
              <w:bottom w:val="single" w:sz="4" w:space="0" w:color="auto"/>
              <w:right w:val="single" w:sz="4" w:space="0" w:color="auto"/>
            </w:tcBorders>
            <w:vAlign w:val="center"/>
            <w:hideMark/>
          </w:tcPr>
          <w:p w14:paraId="5E507C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655.00</w:t>
            </w:r>
          </w:p>
        </w:tc>
        <w:tc>
          <w:tcPr>
            <w:tcW w:w="802" w:type="pct"/>
            <w:tcBorders>
              <w:top w:val="nil"/>
              <w:left w:val="nil"/>
              <w:bottom w:val="single" w:sz="4" w:space="0" w:color="auto"/>
              <w:right w:val="single" w:sz="4" w:space="0" w:color="auto"/>
            </w:tcBorders>
            <w:vAlign w:val="center"/>
            <w:hideMark/>
          </w:tcPr>
          <w:p w14:paraId="50CC12A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1,441,000.00</w:t>
            </w:r>
          </w:p>
        </w:tc>
      </w:tr>
      <w:tr w:rsidR="0090345F" w:rsidRPr="00CD413F" w14:paraId="0D155C9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09E27B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39</w:t>
            </w:r>
          </w:p>
        </w:tc>
        <w:tc>
          <w:tcPr>
            <w:tcW w:w="2112" w:type="pct"/>
            <w:tcBorders>
              <w:top w:val="nil"/>
              <w:left w:val="nil"/>
              <w:bottom w:val="single" w:sz="4" w:space="0" w:color="auto"/>
              <w:right w:val="single" w:sz="4" w:space="0" w:color="auto"/>
            </w:tcBorders>
            <w:vAlign w:val="center"/>
            <w:hideMark/>
          </w:tcPr>
          <w:p w14:paraId="0E65663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ծալքավոր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50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630E9581"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418A740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2600.000</w:t>
            </w:r>
          </w:p>
        </w:tc>
        <w:tc>
          <w:tcPr>
            <w:tcW w:w="678" w:type="pct"/>
            <w:tcBorders>
              <w:top w:val="nil"/>
              <w:left w:val="nil"/>
              <w:bottom w:val="single" w:sz="4" w:space="0" w:color="auto"/>
              <w:right w:val="single" w:sz="4" w:space="0" w:color="auto"/>
            </w:tcBorders>
            <w:vAlign w:val="center"/>
            <w:hideMark/>
          </w:tcPr>
          <w:p w14:paraId="77929F5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1054.00</w:t>
            </w:r>
          </w:p>
        </w:tc>
        <w:tc>
          <w:tcPr>
            <w:tcW w:w="802" w:type="pct"/>
            <w:tcBorders>
              <w:top w:val="nil"/>
              <w:left w:val="nil"/>
              <w:bottom w:val="single" w:sz="4" w:space="0" w:color="auto"/>
              <w:right w:val="single" w:sz="4" w:space="0" w:color="auto"/>
            </w:tcBorders>
            <w:vAlign w:val="center"/>
            <w:hideMark/>
          </w:tcPr>
          <w:p w14:paraId="4EF7A22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2,740,400.00</w:t>
            </w:r>
          </w:p>
        </w:tc>
      </w:tr>
      <w:tr w:rsidR="0090345F" w:rsidRPr="00CD413F" w14:paraId="63049DB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78E925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40</w:t>
            </w:r>
          </w:p>
        </w:tc>
        <w:tc>
          <w:tcPr>
            <w:tcW w:w="2112" w:type="pct"/>
            <w:tcBorders>
              <w:top w:val="nil"/>
              <w:left w:val="nil"/>
              <w:bottom w:val="single" w:sz="4" w:space="0" w:color="auto"/>
              <w:right w:val="single" w:sz="4" w:space="0" w:color="auto"/>
            </w:tcBorders>
            <w:vAlign w:val="center"/>
            <w:hideMark/>
          </w:tcPr>
          <w:p w14:paraId="0391840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ծալքավոր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w:t>
            </w:r>
            <w:proofErr w:type="spellEnd"/>
            <w:proofErr w:type="gramEnd"/>
            <w:r w:rsidRPr="00CD413F">
              <w:rPr>
                <w:rFonts w:ascii="Arial Armenian" w:hAnsi="Arial Armenian" w:cs="Arial"/>
                <w:sz w:val="18"/>
                <w:szCs w:val="18"/>
              </w:rPr>
              <w:t xml:space="preserve">  ö100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0083BC25"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58D58D9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2300.000</w:t>
            </w:r>
          </w:p>
        </w:tc>
        <w:tc>
          <w:tcPr>
            <w:tcW w:w="678" w:type="pct"/>
            <w:tcBorders>
              <w:top w:val="nil"/>
              <w:left w:val="nil"/>
              <w:bottom w:val="single" w:sz="4" w:space="0" w:color="auto"/>
              <w:right w:val="single" w:sz="4" w:space="0" w:color="auto"/>
            </w:tcBorders>
            <w:vAlign w:val="center"/>
            <w:hideMark/>
          </w:tcPr>
          <w:p w14:paraId="13A6A66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2300.00</w:t>
            </w:r>
          </w:p>
        </w:tc>
        <w:tc>
          <w:tcPr>
            <w:tcW w:w="802" w:type="pct"/>
            <w:tcBorders>
              <w:top w:val="nil"/>
              <w:left w:val="nil"/>
              <w:bottom w:val="single" w:sz="4" w:space="0" w:color="auto"/>
              <w:right w:val="single" w:sz="4" w:space="0" w:color="auto"/>
            </w:tcBorders>
            <w:vAlign w:val="center"/>
            <w:hideMark/>
          </w:tcPr>
          <w:p w14:paraId="7B4A0DE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5,290,000.00</w:t>
            </w:r>
          </w:p>
        </w:tc>
      </w:tr>
      <w:tr w:rsidR="0090345F" w:rsidRPr="00CD413F" w14:paraId="6200A55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322D82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41</w:t>
            </w:r>
          </w:p>
        </w:tc>
        <w:tc>
          <w:tcPr>
            <w:tcW w:w="2112" w:type="pct"/>
            <w:tcBorders>
              <w:top w:val="nil"/>
              <w:left w:val="nil"/>
              <w:bottom w:val="single" w:sz="4" w:space="0" w:color="auto"/>
              <w:right w:val="single" w:sz="4" w:space="0" w:color="auto"/>
            </w:tcBorders>
            <w:vAlign w:val="center"/>
            <w:hideMark/>
          </w:tcPr>
          <w:p w14:paraId="2ACC5C17"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ÐáÕ³ÝóáõÙ ÑáñÇ½áÝ³Ï³Ý 40*4ÙÙ ß»ñï³íáñ åáÕå³ïÇó </w:t>
            </w:r>
            <w:proofErr w:type="spellStart"/>
            <w:proofErr w:type="gram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L</w:t>
            </w:r>
            <w:proofErr w:type="gramEnd"/>
            <w:r w:rsidRPr="00CD413F">
              <w:rPr>
                <w:rFonts w:ascii="Arial Armenian" w:hAnsi="Arial Armenian" w:cs="Arial"/>
                <w:sz w:val="18"/>
                <w:szCs w:val="18"/>
              </w:rPr>
              <w:t xml:space="preserve">=10Ù </w:t>
            </w:r>
          </w:p>
        </w:tc>
        <w:tc>
          <w:tcPr>
            <w:tcW w:w="461" w:type="pct"/>
            <w:tcBorders>
              <w:top w:val="nil"/>
              <w:left w:val="nil"/>
              <w:bottom w:val="single" w:sz="4" w:space="0" w:color="auto"/>
              <w:right w:val="single" w:sz="4" w:space="0" w:color="auto"/>
            </w:tcBorders>
            <w:vAlign w:val="bottom"/>
            <w:hideMark/>
          </w:tcPr>
          <w:p w14:paraId="7CF5B019"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7871B5C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10.000</w:t>
            </w:r>
          </w:p>
        </w:tc>
        <w:tc>
          <w:tcPr>
            <w:tcW w:w="678" w:type="pct"/>
            <w:tcBorders>
              <w:top w:val="nil"/>
              <w:left w:val="nil"/>
              <w:bottom w:val="single" w:sz="4" w:space="0" w:color="auto"/>
              <w:right w:val="single" w:sz="4" w:space="0" w:color="auto"/>
            </w:tcBorders>
            <w:vAlign w:val="center"/>
            <w:hideMark/>
          </w:tcPr>
          <w:p w14:paraId="3D586A1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1491.00</w:t>
            </w:r>
          </w:p>
        </w:tc>
        <w:tc>
          <w:tcPr>
            <w:tcW w:w="802" w:type="pct"/>
            <w:tcBorders>
              <w:top w:val="nil"/>
              <w:left w:val="nil"/>
              <w:bottom w:val="single" w:sz="4" w:space="0" w:color="auto"/>
              <w:right w:val="single" w:sz="4" w:space="0" w:color="auto"/>
            </w:tcBorders>
            <w:vAlign w:val="center"/>
            <w:hideMark/>
          </w:tcPr>
          <w:p w14:paraId="03EACE8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14,910.00</w:t>
            </w:r>
          </w:p>
        </w:tc>
      </w:tr>
      <w:tr w:rsidR="0090345F" w:rsidRPr="00CD413F" w14:paraId="7E130CD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DD303B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42</w:t>
            </w:r>
          </w:p>
        </w:tc>
        <w:tc>
          <w:tcPr>
            <w:tcW w:w="2112" w:type="pct"/>
            <w:tcBorders>
              <w:top w:val="nil"/>
              <w:left w:val="nil"/>
              <w:bottom w:val="single" w:sz="4" w:space="0" w:color="auto"/>
              <w:right w:val="single" w:sz="4" w:space="0" w:color="auto"/>
            </w:tcBorders>
            <w:vAlign w:val="center"/>
            <w:hideMark/>
          </w:tcPr>
          <w:p w14:paraId="33419364"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ÐáÕ³ÝóáõÙ áõÕÕ³Ñ³Û³ó, </w:t>
            </w:r>
            <w:proofErr w:type="spellStart"/>
            <w:r w:rsidRPr="00CD413F">
              <w:rPr>
                <w:rFonts w:ascii="Sylfaen" w:hAnsi="Sylfaen" w:cs="Sylfaen"/>
                <w:sz w:val="18"/>
                <w:szCs w:val="18"/>
              </w:rPr>
              <w:t>անկյունային</w:t>
            </w:r>
            <w:proofErr w:type="spellEnd"/>
            <w:r w:rsidRPr="00CD413F">
              <w:rPr>
                <w:rFonts w:ascii="Arial Armenian" w:hAnsi="Arial Armenian" w:cs="Arial"/>
                <w:sz w:val="18"/>
                <w:szCs w:val="18"/>
              </w:rPr>
              <w:t xml:space="preserve">    50*50*5</w:t>
            </w:r>
            <w:proofErr w:type="gramStart"/>
            <w:r w:rsidRPr="00CD413F">
              <w:rPr>
                <w:rFonts w:ascii="Arial Armenian" w:hAnsi="Arial Armenian" w:cs="Arial"/>
                <w:sz w:val="18"/>
                <w:szCs w:val="18"/>
              </w:rPr>
              <w:t>ÙÙ ,L</w:t>
            </w:r>
            <w:proofErr w:type="gramEnd"/>
            <w:r w:rsidRPr="00CD413F">
              <w:rPr>
                <w:rFonts w:ascii="Arial Armenian" w:hAnsi="Arial Armenian" w:cs="Arial"/>
                <w:sz w:val="18"/>
                <w:szCs w:val="18"/>
              </w:rPr>
              <w:t>=2.5Ù åáÕå³ï» ³ÝÏÛáõÝ³ÏÇó L=15Ù, 6</w:t>
            </w:r>
            <w:r w:rsidRPr="00CD413F">
              <w:rPr>
                <w:rFonts w:ascii="Sylfaen" w:hAnsi="Sylfaen" w:cs="Sylfaen"/>
                <w:sz w:val="18"/>
                <w:szCs w:val="18"/>
              </w:rPr>
              <w:t>հատ</w:t>
            </w:r>
          </w:p>
        </w:tc>
        <w:tc>
          <w:tcPr>
            <w:tcW w:w="461" w:type="pct"/>
            <w:tcBorders>
              <w:top w:val="nil"/>
              <w:left w:val="nil"/>
              <w:bottom w:val="single" w:sz="4" w:space="0" w:color="auto"/>
              <w:right w:val="single" w:sz="4" w:space="0" w:color="auto"/>
            </w:tcBorders>
            <w:vAlign w:val="bottom"/>
            <w:hideMark/>
          </w:tcPr>
          <w:p w14:paraId="75C020FE"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66BE9C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6.000</w:t>
            </w:r>
          </w:p>
        </w:tc>
        <w:tc>
          <w:tcPr>
            <w:tcW w:w="678" w:type="pct"/>
            <w:tcBorders>
              <w:top w:val="nil"/>
              <w:left w:val="nil"/>
              <w:bottom w:val="single" w:sz="4" w:space="0" w:color="auto"/>
              <w:right w:val="single" w:sz="4" w:space="0" w:color="auto"/>
            </w:tcBorders>
            <w:vAlign w:val="center"/>
            <w:hideMark/>
          </w:tcPr>
          <w:p w14:paraId="3996CBE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6656.00</w:t>
            </w:r>
          </w:p>
        </w:tc>
        <w:tc>
          <w:tcPr>
            <w:tcW w:w="802" w:type="pct"/>
            <w:tcBorders>
              <w:top w:val="nil"/>
              <w:left w:val="nil"/>
              <w:bottom w:val="single" w:sz="4" w:space="0" w:color="auto"/>
              <w:right w:val="single" w:sz="4" w:space="0" w:color="auto"/>
            </w:tcBorders>
            <w:vAlign w:val="center"/>
            <w:hideMark/>
          </w:tcPr>
          <w:p w14:paraId="6918F8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39,936.00</w:t>
            </w:r>
          </w:p>
        </w:tc>
      </w:tr>
      <w:tr w:rsidR="0090345F" w:rsidRPr="00CD413F" w14:paraId="512B553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BE0856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43</w:t>
            </w:r>
          </w:p>
        </w:tc>
        <w:tc>
          <w:tcPr>
            <w:tcW w:w="2112" w:type="pct"/>
            <w:tcBorders>
              <w:top w:val="nil"/>
              <w:left w:val="nil"/>
              <w:bottom w:val="single" w:sz="4" w:space="0" w:color="auto"/>
              <w:right w:val="single" w:sz="4" w:space="0" w:color="auto"/>
            </w:tcBorders>
            <w:vAlign w:val="center"/>
            <w:hideMark/>
          </w:tcPr>
          <w:p w14:paraId="2F6A661C" w14:textId="77777777" w:rsidR="00FD7A51" w:rsidRPr="00CD413F" w:rsidRDefault="00FD7A51" w:rsidP="002F1890">
            <w:pPr>
              <w:rPr>
                <w:rFonts w:ascii="Arial Armenian" w:hAnsi="Arial Armenian" w:cs="Arial"/>
                <w:sz w:val="18"/>
                <w:szCs w:val="18"/>
              </w:rPr>
            </w:pPr>
            <w:proofErr w:type="gramStart"/>
            <w:r w:rsidRPr="00CD413F">
              <w:rPr>
                <w:rFonts w:ascii="Calibri" w:hAnsi="Calibri" w:cs="Calibri"/>
                <w:sz w:val="18"/>
                <w:szCs w:val="18"/>
              </w:rPr>
              <w:t>АПВ</w:t>
            </w:r>
            <w:r w:rsidRPr="00CD413F">
              <w:rPr>
                <w:rFonts w:ascii="Arial Armenian" w:hAnsi="Arial Armenian" w:cs="Arial"/>
                <w:sz w:val="18"/>
                <w:szCs w:val="18"/>
              </w:rPr>
              <w:t xml:space="preserve">  1</w:t>
            </w:r>
            <w:proofErr w:type="gramEnd"/>
            <w:r w:rsidRPr="00CD413F">
              <w:rPr>
                <w:rFonts w:ascii="Arial Armenian" w:hAnsi="Arial Armenian" w:cs="Arial"/>
                <w:sz w:val="18"/>
                <w:szCs w:val="18"/>
              </w:rPr>
              <w:t>*16</w:t>
            </w:r>
            <w:r w:rsidRPr="00CD413F">
              <w:rPr>
                <w:rFonts w:ascii="Arial Armenian" w:hAnsi="Arial Armenian" w:cs="Arial Armenian"/>
                <w:sz w:val="18"/>
                <w:szCs w:val="18"/>
              </w:rPr>
              <w:t>ÙÙ</w:t>
            </w:r>
            <w:r w:rsidRPr="00CD413F">
              <w:rPr>
                <w:rFonts w:ascii="Arial Armenian" w:hAnsi="Arial Armenian" w:cs="Arial"/>
                <w:sz w:val="18"/>
                <w:szCs w:val="18"/>
              </w:rPr>
              <w:t xml:space="preserve">2 </w:t>
            </w:r>
            <w:r w:rsidRPr="00CD413F">
              <w:rPr>
                <w:rFonts w:ascii="Arial Armenian" w:hAnsi="Arial Armenian" w:cs="Arial Armenian"/>
                <w:sz w:val="18"/>
                <w:szCs w:val="18"/>
              </w:rPr>
              <w:t>Ïïñí³Íùáí</w:t>
            </w:r>
            <w:r w:rsidRPr="00CD413F">
              <w:rPr>
                <w:rFonts w:ascii="Arial Armenian" w:hAnsi="Arial Armenian" w:cs="Arial"/>
                <w:sz w:val="18"/>
                <w:szCs w:val="18"/>
              </w:rPr>
              <w:t xml:space="preserve"> </w:t>
            </w:r>
            <w:r w:rsidRPr="00CD413F">
              <w:rPr>
                <w:rFonts w:ascii="Arial Armenian" w:hAnsi="Arial Armenian" w:cs="Arial Armenian"/>
                <w:sz w:val="18"/>
                <w:szCs w:val="18"/>
              </w:rPr>
              <w:t>³ÉÛáõÙÇÝ»</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էլ</w:t>
            </w:r>
            <w:r w:rsidRPr="00CD413F">
              <w:rPr>
                <w:rFonts w:ascii="Arial Armenian" w:hAnsi="Arial Armenian" w:cs="Arial"/>
                <w:sz w:val="18"/>
                <w:szCs w:val="18"/>
              </w:rPr>
              <w:t>.</w:t>
            </w:r>
            <w:r w:rsidRPr="00CD413F">
              <w:rPr>
                <w:rFonts w:ascii="Sylfaen" w:hAnsi="Sylfaen" w:cs="Sylfaen"/>
                <w:sz w:val="18"/>
                <w:szCs w:val="18"/>
              </w:rPr>
              <w:t>լար</w:t>
            </w:r>
            <w:proofErr w:type="spellEnd"/>
            <w:proofErr w:type="gramEnd"/>
          </w:p>
        </w:tc>
        <w:tc>
          <w:tcPr>
            <w:tcW w:w="461" w:type="pct"/>
            <w:tcBorders>
              <w:top w:val="nil"/>
              <w:left w:val="nil"/>
              <w:bottom w:val="single" w:sz="4" w:space="0" w:color="auto"/>
              <w:right w:val="single" w:sz="4" w:space="0" w:color="auto"/>
            </w:tcBorders>
            <w:vAlign w:val="bottom"/>
            <w:hideMark/>
          </w:tcPr>
          <w:p w14:paraId="1FDC01A9"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p>
        </w:tc>
        <w:tc>
          <w:tcPr>
            <w:tcW w:w="624" w:type="pct"/>
            <w:tcBorders>
              <w:top w:val="nil"/>
              <w:left w:val="nil"/>
              <w:bottom w:val="single" w:sz="4" w:space="0" w:color="auto"/>
              <w:right w:val="single" w:sz="4" w:space="0" w:color="auto"/>
            </w:tcBorders>
            <w:vAlign w:val="center"/>
            <w:hideMark/>
          </w:tcPr>
          <w:p w14:paraId="563880C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2580.000</w:t>
            </w:r>
          </w:p>
        </w:tc>
        <w:tc>
          <w:tcPr>
            <w:tcW w:w="678" w:type="pct"/>
            <w:tcBorders>
              <w:top w:val="nil"/>
              <w:left w:val="nil"/>
              <w:bottom w:val="single" w:sz="4" w:space="0" w:color="auto"/>
              <w:right w:val="single" w:sz="4" w:space="0" w:color="auto"/>
            </w:tcBorders>
            <w:vAlign w:val="center"/>
            <w:hideMark/>
          </w:tcPr>
          <w:p w14:paraId="50B1C1C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514.00</w:t>
            </w:r>
          </w:p>
        </w:tc>
        <w:tc>
          <w:tcPr>
            <w:tcW w:w="802" w:type="pct"/>
            <w:tcBorders>
              <w:top w:val="nil"/>
              <w:left w:val="nil"/>
              <w:bottom w:val="single" w:sz="4" w:space="0" w:color="auto"/>
              <w:right w:val="single" w:sz="4" w:space="0" w:color="auto"/>
            </w:tcBorders>
            <w:vAlign w:val="center"/>
            <w:hideMark/>
          </w:tcPr>
          <w:p w14:paraId="4E6343C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1,326,120.00</w:t>
            </w:r>
          </w:p>
        </w:tc>
      </w:tr>
      <w:tr w:rsidR="0090345F" w:rsidRPr="00CD413F" w14:paraId="116522A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6714D3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44</w:t>
            </w:r>
          </w:p>
        </w:tc>
        <w:tc>
          <w:tcPr>
            <w:tcW w:w="2112" w:type="pct"/>
            <w:tcBorders>
              <w:top w:val="nil"/>
              <w:left w:val="nil"/>
              <w:bottom w:val="single" w:sz="4" w:space="0" w:color="auto"/>
              <w:right w:val="single" w:sz="4" w:space="0" w:color="auto"/>
            </w:tcBorders>
            <w:vAlign w:val="center"/>
            <w:hideMark/>
          </w:tcPr>
          <w:p w14:paraId="43AB105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արտաքին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լուսավորության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սյուների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բարձակով</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լուսատուներով</w:t>
            </w:r>
            <w:proofErr w:type="spellEnd"/>
            <w:r w:rsidRPr="00CD413F">
              <w:rPr>
                <w:rFonts w:ascii="Arial Armenian" w:hAnsi="Arial Armenian" w:cs="Arial"/>
                <w:sz w:val="18"/>
                <w:szCs w:val="18"/>
              </w:rPr>
              <w:t>/</w:t>
            </w:r>
          </w:p>
        </w:tc>
        <w:tc>
          <w:tcPr>
            <w:tcW w:w="461" w:type="pct"/>
            <w:tcBorders>
              <w:top w:val="nil"/>
              <w:left w:val="nil"/>
              <w:bottom w:val="single" w:sz="4" w:space="0" w:color="auto"/>
              <w:right w:val="single" w:sz="4" w:space="0" w:color="auto"/>
            </w:tcBorders>
            <w:vAlign w:val="bottom"/>
            <w:hideMark/>
          </w:tcPr>
          <w:p w14:paraId="149EB4A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2784EC0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30.000</w:t>
            </w:r>
          </w:p>
        </w:tc>
        <w:tc>
          <w:tcPr>
            <w:tcW w:w="678" w:type="pct"/>
            <w:tcBorders>
              <w:top w:val="nil"/>
              <w:left w:val="nil"/>
              <w:bottom w:val="single" w:sz="4" w:space="0" w:color="auto"/>
              <w:right w:val="single" w:sz="4" w:space="0" w:color="auto"/>
            </w:tcBorders>
            <w:vAlign w:val="center"/>
            <w:hideMark/>
          </w:tcPr>
          <w:p w14:paraId="315F39A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15587.00</w:t>
            </w:r>
          </w:p>
        </w:tc>
        <w:tc>
          <w:tcPr>
            <w:tcW w:w="802" w:type="pct"/>
            <w:tcBorders>
              <w:top w:val="nil"/>
              <w:left w:val="nil"/>
              <w:bottom w:val="single" w:sz="4" w:space="0" w:color="auto"/>
              <w:right w:val="single" w:sz="4" w:space="0" w:color="auto"/>
            </w:tcBorders>
            <w:vAlign w:val="center"/>
            <w:hideMark/>
          </w:tcPr>
          <w:p w14:paraId="2D32D01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467,610.00</w:t>
            </w:r>
          </w:p>
        </w:tc>
      </w:tr>
      <w:tr w:rsidR="0090345F" w:rsidRPr="00CD413F" w14:paraId="5C43054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FEFFC0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45</w:t>
            </w:r>
          </w:p>
        </w:tc>
        <w:tc>
          <w:tcPr>
            <w:tcW w:w="2112" w:type="pct"/>
            <w:tcBorders>
              <w:top w:val="nil"/>
              <w:left w:val="nil"/>
              <w:bottom w:val="single" w:sz="4" w:space="0" w:color="auto"/>
              <w:right w:val="single" w:sz="4" w:space="0" w:color="auto"/>
            </w:tcBorders>
            <w:vAlign w:val="center"/>
            <w:hideMark/>
          </w:tcPr>
          <w:p w14:paraId="64A530D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կապի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ինտերնատային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մալուխների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սյուների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
        </w:tc>
        <w:tc>
          <w:tcPr>
            <w:tcW w:w="461" w:type="pct"/>
            <w:tcBorders>
              <w:top w:val="nil"/>
              <w:left w:val="nil"/>
              <w:bottom w:val="single" w:sz="4" w:space="0" w:color="auto"/>
              <w:right w:val="single" w:sz="4" w:space="0" w:color="auto"/>
            </w:tcBorders>
            <w:vAlign w:val="bottom"/>
            <w:hideMark/>
          </w:tcPr>
          <w:p w14:paraId="304FE29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03B50BC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30.000</w:t>
            </w:r>
          </w:p>
        </w:tc>
        <w:tc>
          <w:tcPr>
            <w:tcW w:w="678" w:type="pct"/>
            <w:tcBorders>
              <w:top w:val="nil"/>
              <w:left w:val="nil"/>
              <w:bottom w:val="single" w:sz="4" w:space="0" w:color="auto"/>
              <w:right w:val="single" w:sz="4" w:space="0" w:color="auto"/>
            </w:tcBorders>
            <w:vAlign w:val="center"/>
            <w:hideMark/>
          </w:tcPr>
          <w:p w14:paraId="5390D4D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15587.00</w:t>
            </w:r>
          </w:p>
        </w:tc>
        <w:tc>
          <w:tcPr>
            <w:tcW w:w="802" w:type="pct"/>
            <w:tcBorders>
              <w:top w:val="nil"/>
              <w:left w:val="nil"/>
              <w:bottom w:val="single" w:sz="4" w:space="0" w:color="auto"/>
              <w:right w:val="single" w:sz="4" w:space="0" w:color="auto"/>
            </w:tcBorders>
            <w:vAlign w:val="center"/>
            <w:hideMark/>
          </w:tcPr>
          <w:p w14:paraId="7641FAE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467,610.00</w:t>
            </w:r>
          </w:p>
        </w:tc>
      </w:tr>
      <w:tr w:rsidR="0090345F" w:rsidRPr="00CD413F" w14:paraId="1F5574C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22E1F6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46</w:t>
            </w:r>
          </w:p>
        </w:tc>
        <w:tc>
          <w:tcPr>
            <w:tcW w:w="2112" w:type="pct"/>
            <w:tcBorders>
              <w:top w:val="nil"/>
              <w:left w:val="nil"/>
              <w:bottom w:val="single" w:sz="4" w:space="0" w:color="auto"/>
              <w:right w:val="single" w:sz="4" w:space="0" w:color="auto"/>
            </w:tcBorders>
            <w:vAlign w:val="center"/>
            <w:hideMark/>
          </w:tcPr>
          <w:p w14:paraId="0E78800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Գոյություն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ունեցող</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փայտյա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սյուների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p>
        </w:tc>
        <w:tc>
          <w:tcPr>
            <w:tcW w:w="461" w:type="pct"/>
            <w:tcBorders>
              <w:top w:val="nil"/>
              <w:left w:val="nil"/>
              <w:bottom w:val="single" w:sz="4" w:space="0" w:color="auto"/>
              <w:right w:val="single" w:sz="4" w:space="0" w:color="auto"/>
            </w:tcBorders>
            <w:vAlign w:val="bottom"/>
            <w:hideMark/>
          </w:tcPr>
          <w:p w14:paraId="3FD34CF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283BF50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15.000</w:t>
            </w:r>
          </w:p>
        </w:tc>
        <w:tc>
          <w:tcPr>
            <w:tcW w:w="678" w:type="pct"/>
            <w:tcBorders>
              <w:top w:val="nil"/>
              <w:left w:val="nil"/>
              <w:bottom w:val="single" w:sz="4" w:space="0" w:color="auto"/>
              <w:right w:val="single" w:sz="4" w:space="0" w:color="auto"/>
            </w:tcBorders>
            <w:vAlign w:val="center"/>
            <w:hideMark/>
          </w:tcPr>
          <w:p w14:paraId="1F33AC7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9355.00</w:t>
            </w:r>
          </w:p>
        </w:tc>
        <w:tc>
          <w:tcPr>
            <w:tcW w:w="802" w:type="pct"/>
            <w:tcBorders>
              <w:top w:val="nil"/>
              <w:left w:val="nil"/>
              <w:bottom w:val="single" w:sz="4" w:space="0" w:color="auto"/>
              <w:right w:val="single" w:sz="4" w:space="0" w:color="auto"/>
            </w:tcBorders>
            <w:vAlign w:val="center"/>
            <w:hideMark/>
          </w:tcPr>
          <w:p w14:paraId="1C6D11E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140,325.00</w:t>
            </w:r>
          </w:p>
        </w:tc>
      </w:tr>
      <w:tr w:rsidR="0090345F" w:rsidRPr="00CD413F" w14:paraId="6FB4B1D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2C6D112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6F3763AC"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`4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3AF7B64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4C18476A" w14:textId="76E67D78"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5A7878E2" w14:textId="036860AE"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5AC26BF6"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50,765,795.47</w:t>
            </w:r>
          </w:p>
        </w:tc>
      </w:tr>
      <w:tr w:rsidR="00FD7A51" w:rsidRPr="00CD413F" w14:paraId="6B8D3F37"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0217F135"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5. </w:t>
            </w:r>
            <w:proofErr w:type="spellStart"/>
            <w:r w:rsidRPr="00CD413F">
              <w:rPr>
                <w:rFonts w:ascii="Sylfaen" w:hAnsi="Sylfaen" w:cs="Sylfaen"/>
                <w:b/>
                <w:bCs/>
                <w:sz w:val="18"/>
                <w:szCs w:val="18"/>
              </w:rPr>
              <w:t>Անձրևաջրերի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կոյուղու</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արտաքին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ցանց</w:t>
            </w:r>
            <w:proofErr w:type="spellEnd"/>
          </w:p>
        </w:tc>
      </w:tr>
      <w:tr w:rsidR="0090345F" w:rsidRPr="00CD413F" w14:paraId="716C0C1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4BF0D5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506F3318"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r w:rsidRPr="00CD413F">
              <w:rPr>
                <w:rFonts w:ascii="Sylfaen" w:hAnsi="Sylfaen" w:cs="Sylfaen"/>
                <w:sz w:val="18"/>
                <w:szCs w:val="18"/>
              </w:rPr>
              <w:t>րդ</w:t>
            </w:r>
            <w:r w:rsidRPr="00CD413F">
              <w:rPr>
                <w:rFonts w:ascii="Arial Armenian" w:hAnsi="Arial Armenian" w:cs="Arial"/>
                <w:sz w:val="18"/>
                <w:szCs w:val="18"/>
              </w:rPr>
              <w:t xml:space="preserve"> Ï³ñ·Ç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Ùß³ÏáõÙ Ëñ³ÙáõÕáõÙ 0.5Ù3 ï³ñáÕáõÃÛ³Ùµ ¿ùëÏ³í³ïáñáí </w:t>
            </w:r>
            <w:proofErr w:type="spellStart"/>
            <w:r w:rsidRPr="00CD413F">
              <w:rPr>
                <w:rFonts w:ascii="Sylfaen" w:hAnsi="Sylfaen" w:cs="Sylfaen"/>
                <w:sz w:val="18"/>
                <w:szCs w:val="18"/>
              </w:rPr>
              <w:t>լայնացումով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դիտահորերի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համար</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µ³ñÓ»Éáí</w:t>
            </w:r>
            <w:r w:rsidRPr="00CD413F">
              <w:rPr>
                <w:rFonts w:ascii="Arial Armenian" w:hAnsi="Arial Armenian" w:cs="Arial"/>
                <w:sz w:val="18"/>
                <w:szCs w:val="18"/>
              </w:rPr>
              <w:t xml:space="preserve"> </w:t>
            </w:r>
            <w:r w:rsidRPr="00CD413F">
              <w:rPr>
                <w:rFonts w:ascii="Arial Armenian" w:hAnsi="Arial Armenian" w:cs="Arial Armenian"/>
                <w:sz w:val="18"/>
                <w:szCs w:val="18"/>
              </w:rPr>
              <w:t>Ç</w:t>
            </w:r>
            <w:r w:rsidRPr="00CD413F">
              <w:rPr>
                <w:rFonts w:ascii="Arial Armenian" w:hAnsi="Arial Armenian" w:cs="Arial"/>
                <w:sz w:val="18"/>
                <w:szCs w:val="18"/>
              </w:rPr>
              <w:t>/</w:t>
            </w:r>
            <w:r w:rsidRPr="00CD413F">
              <w:rPr>
                <w:rFonts w:ascii="Arial Armenian" w:hAnsi="Arial Armenian" w:cs="Arial Armenian"/>
                <w:sz w:val="18"/>
                <w:szCs w:val="18"/>
              </w:rPr>
              <w:t>Ã</w:t>
            </w:r>
            <w:r w:rsidRPr="00CD413F">
              <w:rPr>
                <w:rFonts w:ascii="Arial Armenian" w:hAnsi="Arial Armenian" w:cs="Arial"/>
                <w:sz w:val="18"/>
                <w:szCs w:val="18"/>
              </w:rPr>
              <w:t xml:space="preserve"> </w:t>
            </w:r>
            <w:r w:rsidRPr="00CD413F">
              <w:rPr>
                <w:rFonts w:ascii="Arial Armenian" w:hAnsi="Arial Armenian" w:cs="Arial Armenian"/>
                <w:sz w:val="18"/>
                <w:szCs w:val="18"/>
              </w:rPr>
              <w:t>íñ³</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50808E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304AFA1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1966.000</w:t>
            </w:r>
          </w:p>
        </w:tc>
        <w:tc>
          <w:tcPr>
            <w:tcW w:w="678" w:type="pct"/>
            <w:tcBorders>
              <w:top w:val="nil"/>
              <w:left w:val="nil"/>
              <w:bottom w:val="single" w:sz="4" w:space="0" w:color="auto"/>
              <w:right w:val="single" w:sz="4" w:space="0" w:color="auto"/>
            </w:tcBorders>
            <w:vAlign w:val="center"/>
            <w:hideMark/>
          </w:tcPr>
          <w:p w14:paraId="4769DC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874.00</w:t>
            </w:r>
          </w:p>
        </w:tc>
        <w:tc>
          <w:tcPr>
            <w:tcW w:w="802" w:type="pct"/>
            <w:tcBorders>
              <w:top w:val="nil"/>
              <w:left w:val="nil"/>
              <w:bottom w:val="single" w:sz="4" w:space="0" w:color="auto"/>
              <w:right w:val="single" w:sz="4" w:space="0" w:color="auto"/>
            </w:tcBorders>
            <w:vAlign w:val="center"/>
            <w:hideMark/>
          </w:tcPr>
          <w:p w14:paraId="43460CF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1,718,284.00</w:t>
            </w:r>
          </w:p>
        </w:tc>
      </w:tr>
      <w:tr w:rsidR="0090345F" w:rsidRPr="00CD413F" w14:paraId="06D032F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918963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2112" w:type="pct"/>
            <w:tcBorders>
              <w:top w:val="nil"/>
              <w:left w:val="nil"/>
              <w:bottom w:val="single" w:sz="4" w:space="0" w:color="auto"/>
              <w:right w:val="single" w:sz="4" w:space="0" w:color="auto"/>
            </w:tcBorders>
            <w:vAlign w:val="center"/>
            <w:hideMark/>
          </w:tcPr>
          <w:p w14:paraId="1F4776F4"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Ùß³ÏáõÙ Ëñ³</w:t>
            </w:r>
            <w:proofErr w:type="gramStart"/>
            <w:r w:rsidRPr="00CD413F">
              <w:rPr>
                <w:rFonts w:ascii="Arial Armenian" w:hAnsi="Arial Armenian" w:cs="Arial"/>
                <w:sz w:val="18"/>
                <w:szCs w:val="18"/>
              </w:rPr>
              <w:t xml:space="preserve">ÙáõÕáõÙ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p>
        </w:tc>
        <w:tc>
          <w:tcPr>
            <w:tcW w:w="461" w:type="pct"/>
            <w:tcBorders>
              <w:top w:val="nil"/>
              <w:left w:val="nil"/>
              <w:bottom w:val="single" w:sz="4" w:space="0" w:color="auto"/>
              <w:right w:val="single" w:sz="4" w:space="0" w:color="auto"/>
            </w:tcBorders>
            <w:vAlign w:val="bottom"/>
            <w:hideMark/>
          </w:tcPr>
          <w:p w14:paraId="13AB203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700CD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220.000</w:t>
            </w:r>
          </w:p>
        </w:tc>
        <w:tc>
          <w:tcPr>
            <w:tcW w:w="678" w:type="pct"/>
            <w:tcBorders>
              <w:top w:val="nil"/>
              <w:left w:val="nil"/>
              <w:bottom w:val="single" w:sz="4" w:space="0" w:color="auto"/>
              <w:right w:val="single" w:sz="4" w:space="0" w:color="auto"/>
            </w:tcBorders>
            <w:vAlign w:val="center"/>
            <w:hideMark/>
          </w:tcPr>
          <w:p w14:paraId="64E4252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1F7281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768,900.00</w:t>
            </w:r>
          </w:p>
        </w:tc>
      </w:tr>
      <w:tr w:rsidR="0090345F" w:rsidRPr="00CD413F" w14:paraId="73D5EAC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C400A1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3</w:t>
            </w:r>
          </w:p>
        </w:tc>
        <w:tc>
          <w:tcPr>
            <w:tcW w:w="2112" w:type="pct"/>
            <w:tcBorders>
              <w:top w:val="nil"/>
              <w:left w:val="nil"/>
              <w:bottom w:val="single" w:sz="4" w:space="0" w:color="auto"/>
              <w:right w:val="single" w:sz="4" w:space="0" w:color="auto"/>
            </w:tcBorders>
            <w:vAlign w:val="center"/>
            <w:hideMark/>
          </w:tcPr>
          <w:p w14:paraId="3FD0F950"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Ó»éùáí</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4EF958C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ED0185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418.000</w:t>
            </w:r>
          </w:p>
        </w:tc>
        <w:tc>
          <w:tcPr>
            <w:tcW w:w="678" w:type="pct"/>
            <w:tcBorders>
              <w:top w:val="nil"/>
              <w:left w:val="nil"/>
              <w:bottom w:val="single" w:sz="4" w:space="0" w:color="auto"/>
              <w:right w:val="single" w:sz="4" w:space="0" w:color="auto"/>
            </w:tcBorders>
            <w:vAlign w:val="center"/>
            <w:hideMark/>
          </w:tcPr>
          <w:p w14:paraId="2042D57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3F0311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241,604.00</w:t>
            </w:r>
          </w:p>
        </w:tc>
      </w:tr>
      <w:tr w:rsidR="0090345F" w:rsidRPr="00CD413F" w14:paraId="224F807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09BD1C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2112" w:type="pct"/>
            <w:tcBorders>
              <w:top w:val="nil"/>
              <w:left w:val="nil"/>
              <w:bottom w:val="single" w:sz="4" w:space="0" w:color="auto"/>
              <w:right w:val="single" w:sz="4" w:space="0" w:color="auto"/>
            </w:tcBorders>
            <w:vAlign w:val="center"/>
            <w:hideMark/>
          </w:tcPr>
          <w:p w14:paraId="24CB3C86"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´³ñÓ³Í ·</w:t>
            </w:r>
            <w:proofErr w:type="spellStart"/>
            <w:r w:rsidRPr="00CD413F">
              <w:rPr>
                <w:rFonts w:ascii="Arial Armenian" w:hAnsi="Arial Armenian" w:cs="Arial"/>
                <w:sz w:val="18"/>
                <w:szCs w:val="18"/>
              </w:rPr>
              <w:t>ñáõÝï</w:t>
            </w:r>
            <w:r w:rsidRPr="00CD413F">
              <w:rPr>
                <w:rFonts w:ascii="Sylfaen" w:hAnsi="Sylfaen" w:cs="Sylfaen"/>
                <w:sz w:val="18"/>
                <w:szCs w:val="18"/>
              </w:rPr>
              <w:t>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ï»Õ³÷áËáõÙ</w:t>
            </w:r>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w:t>
            </w:r>
            <w:r w:rsidRPr="00CD413F">
              <w:rPr>
                <w:rFonts w:ascii="Arial Armenian" w:hAnsi="Arial Armenian" w:cs="Arial"/>
                <w:sz w:val="18"/>
                <w:szCs w:val="18"/>
              </w:rPr>
              <w:t xml:space="preserve"> </w:t>
            </w:r>
            <w:r w:rsidRPr="00CD413F">
              <w:rPr>
                <w:rFonts w:ascii="Arial Armenian" w:hAnsi="Arial Armenian" w:cs="Arial Armenian"/>
                <w:sz w:val="18"/>
                <w:szCs w:val="18"/>
              </w:rPr>
              <w:t>Ù»ù»Ý³Ý»ñáí</w:t>
            </w:r>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ÙÇÝã</w:t>
            </w:r>
            <w:proofErr w:type="spellEnd"/>
            <w:r w:rsidRPr="00CD413F">
              <w:rPr>
                <w:rFonts w:ascii="Arial Armenian" w:hAnsi="Arial Armenian" w:cs="Arial Armenian"/>
                <w:sz w:val="18"/>
                <w:szCs w:val="18"/>
              </w:rPr>
              <w:t>¨</w:t>
            </w:r>
            <w:r w:rsidRPr="00CD413F">
              <w:rPr>
                <w:rFonts w:ascii="Arial Armenian" w:hAnsi="Arial Armenian" w:cs="Arial"/>
                <w:sz w:val="18"/>
                <w:szCs w:val="18"/>
              </w:rPr>
              <w:t xml:space="preserve"> 12</w:t>
            </w:r>
            <w:r w:rsidRPr="00CD413F">
              <w:rPr>
                <w:rFonts w:ascii="Arial Armenian" w:hAnsi="Arial Armenian" w:cs="Arial Armenian"/>
                <w:sz w:val="18"/>
                <w:szCs w:val="18"/>
              </w:rPr>
              <w:t>ÏÙ</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լցակույթ</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3DD9EF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827819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4153.400</w:t>
            </w:r>
          </w:p>
        </w:tc>
        <w:tc>
          <w:tcPr>
            <w:tcW w:w="678" w:type="pct"/>
            <w:tcBorders>
              <w:top w:val="nil"/>
              <w:left w:val="nil"/>
              <w:bottom w:val="single" w:sz="4" w:space="0" w:color="auto"/>
              <w:right w:val="single" w:sz="4" w:space="0" w:color="auto"/>
            </w:tcBorders>
            <w:vAlign w:val="center"/>
            <w:hideMark/>
          </w:tcPr>
          <w:p w14:paraId="6EA2F88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3418.00</w:t>
            </w:r>
          </w:p>
        </w:tc>
        <w:tc>
          <w:tcPr>
            <w:tcW w:w="802" w:type="pct"/>
            <w:tcBorders>
              <w:top w:val="nil"/>
              <w:left w:val="nil"/>
              <w:bottom w:val="single" w:sz="4" w:space="0" w:color="auto"/>
              <w:right w:val="single" w:sz="4" w:space="0" w:color="auto"/>
            </w:tcBorders>
            <w:vAlign w:val="center"/>
            <w:hideMark/>
          </w:tcPr>
          <w:p w14:paraId="7D257D9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14,196,321.20</w:t>
            </w:r>
          </w:p>
        </w:tc>
      </w:tr>
      <w:tr w:rsidR="0090345F" w:rsidRPr="00CD413F" w14:paraId="72C449F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F0120A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2112" w:type="pct"/>
            <w:tcBorders>
              <w:top w:val="nil"/>
              <w:left w:val="nil"/>
              <w:bottom w:val="single" w:sz="4" w:space="0" w:color="auto"/>
              <w:right w:val="single" w:sz="4" w:space="0" w:color="auto"/>
            </w:tcBorders>
            <w:vAlign w:val="center"/>
            <w:hideMark/>
          </w:tcPr>
          <w:p w14:paraId="494DF644"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²ßË³ï³ÝùÝ»ñ Éó³</w:t>
            </w:r>
            <w:proofErr w:type="gramStart"/>
            <w:r w:rsidRPr="00CD413F">
              <w:rPr>
                <w:rFonts w:ascii="Arial Armenian" w:hAnsi="Arial Armenian" w:cs="Arial"/>
                <w:sz w:val="18"/>
                <w:szCs w:val="18"/>
              </w:rPr>
              <w:t>ÏáõÛÃáõÙ  3</w:t>
            </w:r>
            <w:proofErr w:type="gramEnd"/>
            <w:r w:rsidRPr="00CD413F">
              <w:rPr>
                <w:rFonts w:ascii="Arial Armenian" w:hAnsi="Arial Armenian" w:cs="Arial"/>
                <w:sz w:val="18"/>
                <w:szCs w:val="18"/>
              </w:rPr>
              <w:t>-</w:t>
            </w:r>
            <w:r w:rsidRPr="00CD413F">
              <w:rPr>
                <w:rFonts w:ascii="Sylfaen" w:hAnsi="Sylfaen" w:cs="Sylfaen"/>
                <w:sz w:val="18"/>
                <w:szCs w:val="18"/>
              </w:rPr>
              <w:t>րդ</w:t>
            </w:r>
            <w:r w:rsidRPr="00CD413F">
              <w:rPr>
                <w:rFonts w:ascii="Arial Armenian" w:hAnsi="Arial Armenian" w:cs="Arial"/>
                <w:sz w:val="18"/>
                <w:szCs w:val="18"/>
              </w:rPr>
              <w:t xml:space="preserve">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ï»Õ³÷áËÙ³Ý Å³Ù³Ý³Ï                                                                   </w:t>
            </w:r>
          </w:p>
        </w:tc>
        <w:tc>
          <w:tcPr>
            <w:tcW w:w="461" w:type="pct"/>
            <w:tcBorders>
              <w:top w:val="nil"/>
              <w:left w:val="nil"/>
              <w:bottom w:val="single" w:sz="4" w:space="0" w:color="auto"/>
              <w:right w:val="single" w:sz="4" w:space="0" w:color="auto"/>
            </w:tcBorders>
            <w:vAlign w:val="bottom"/>
            <w:hideMark/>
          </w:tcPr>
          <w:p w14:paraId="4EED5B8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02DC44A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2186.000</w:t>
            </w:r>
          </w:p>
        </w:tc>
        <w:tc>
          <w:tcPr>
            <w:tcW w:w="678" w:type="pct"/>
            <w:tcBorders>
              <w:top w:val="nil"/>
              <w:left w:val="nil"/>
              <w:bottom w:val="single" w:sz="4" w:space="0" w:color="auto"/>
              <w:right w:val="single" w:sz="4" w:space="0" w:color="auto"/>
            </w:tcBorders>
            <w:vAlign w:val="center"/>
            <w:hideMark/>
          </w:tcPr>
          <w:p w14:paraId="5743480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4B2F5B0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111,486.00</w:t>
            </w:r>
          </w:p>
        </w:tc>
      </w:tr>
      <w:tr w:rsidR="0090345F" w:rsidRPr="00CD413F" w14:paraId="7A31952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F56D04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70808F73"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²í³½Ç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ß»ñïÇ</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w:t>
            </w:r>
            <w:proofErr w:type="spellStart"/>
            <w:r w:rsidRPr="00CD413F">
              <w:rPr>
                <w:rFonts w:ascii="Arial Armenian" w:hAnsi="Arial Armenian" w:cs="Arial Armenian"/>
                <w:sz w:val="18"/>
                <w:szCs w:val="18"/>
              </w:rPr>
              <w:t>éáõÙ</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F0C2B6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60E92B2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85.000</w:t>
            </w:r>
          </w:p>
        </w:tc>
        <w:tc>
          <w:tcPr>
            <w:tcW w:w="678" w:type="pct"/>
            <w:tcBorders>
              <w:top w:val="nil"/>
              <w:left w:val="nil"/>
              <w:bottom w:val="single" w:sz="4" w:space="0" w:color="auto"/>
              <w:right w:val="single" w:sz="4" w:space="0" w:color="auto"/>
            </w:tcBorders>
            <w:vAlign w:val="center"/>
            <w:hideMark/>
          </w:tcPr>
          <w:p w14:paraId="6C28C41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12182.00</w:t>
            </w:r>
          </w:p>
        </w:tc>
        <w:tc>
          <w:tcPr>
            <w:tcW w:w="802" w:type="pct"/>
            <w:tcBorders>
              <w:top w:val="nil"/>
              <w:left w:val="nil"/>
              <w:bottom w:val="single" w:sz="4" w:space="0" w:color="auto"/>
              <w:right w:val="single" w:sz="4" w:space="0" w:color="auto"/>
            </w:tcBorders>
            <w:vAlign w:val="center"/>
            <w:hideMark/>
          </w:tcPr>
          <w:p w14:paraId="72F69EA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1,035,470.00</w:t>
            </w:r>
          </w:p>
        </w:tc>
      </w:tr>
      <w:tr w:rsidR="0090345F" w:rsidRPr="00CD413F" w14:paraId="4983586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B34F32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19621417"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äáÉÇ¿ÃÇÉ»Ý³ÛÇÝ Í³Éù³íáñ </w:t>
            </w:r>
            <w:proofErr w:type="spellStart"/>
            <w:r w:rsidRPr="00CD413F">
              <w:rPr>
                <w:rFonts w:ascii="Arial Armenian" w:hAnsi="Arial Armenian" w:cs="Arial"/>
                <w:sz w:val="18"/>
                <w:szCs w:val="18"/>
              </w:rPr>
              <w:t>ÏáÛáõÕÇ</w:t>
            </w:r>
            <w:proofErr w:type="spellEnd"/>
            <w:r w:rsidRPr="00CD413F">
              <w:rPr>
                <w:rFonts w:ascii="Arial Armenian" w:hAnsi="Arial Armenian" w:cs="Arial"/>
                <w:sz w:val="18"/>
                <w:szCs w:val="18"/>
              </w:rPr>
              <w:t xml:space="preserve"> ËáÕáí³ÏÇ ÙáÝï³ÅáõÙ Ëñ³</w:t>
            </w:r>
            <w:proofErr w:type="gramStart"/>
            <w:r w:rsidRPr="00CD413F">
              <w:rPr>
                <w:rFonts w:ascii="Arial Armenian" w:hAnsi="Arial Armenian" w:cs="Arial"/>
                <w:sz w:val="18"/>
                <w:szCs w:val="18"/>
              </w:rPr>
              <w:t>ÙáõÕáõÙ  ÑÇ</w:t>
            </w:r>
            <w:proofErr w:type="gramEnd"/>
            <w:r w:rsidRPr="00CD413F">
              <w:rPr>
                <w:rFonts w:ascii="Arial Armenian" w:hAnsi="Arial Armenian" w:cs="Arial"/>
                <w:sz w:val="18"/>
                <w:szCs w:val="18"/>
              </w:rPr>
              <w:t>¹ñ³íÉÇÏ ÷áñÓ³ñÏáõÙáí ö400</w:t>
            </w:r>
            <w:proofErr w:type="gramStart"/>
            <w:r w:rsidRPr="00CD413F">
              <w:rPr>
                <w:rFonts w:ascii="Arial Armenian" w:hAnsi="Arial Armenian" w:cs="Arial"/>
                <w:sz w:val="18"/>
                <w:szCs w:val="18"/>
              </w:rPr>
              <w:t>ÙÙ  SN</w:t>
            </w:r>
            <w:proofErr w:type="gramEnd"/>
            <w:r w:rsidRPr="00CD413F">
              <w:rPr>
                <w:rFonts w:ascii="Arial Armenian" w:hAnsi="Arial Armenian" w:cs="Arial"/>
                <w:sz w:val="18"/>
                <w:szCs w:val="18"/>
              </w:rPr>
              <w:t>-8</w:t>
            </w:r>
          </w:p>
        </w:tc>
        <w:tc>
          <w:tcPr>
            <w:tcW w:w="461" w:type="pct"/>
            <w:tcBorders>
              <w:top w:val="nil"/>
              <w:left w:val="nil"/>
              <w:bottom w:val="single" w:sz="4" w:space="0" w:color="auto"/>
              <w:right w:val="single" w:sz="4" w:space="0" w:color="auto"/>
            </w:tcBorders>
            <w:vAlign w:val="bottom"/>
            <w:hideMark/>
          </w:tcPr>
          <w:p w14:paraId="62A96AC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1873405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800.000</w:t>
            </w:r>
          </w:p>
        </w:tc>
        <w:tc>
          <w:tcPr>
            <w:tcW w:w="678" w:type="pct"/>
            <w:tcBorders>
              <w:top w:val="nil"/>
              <w:left w:val="nil"/>
              <w:bottom w:val="single" w:sz="4" w:space="0" w:color="auto"/>
              <w:right w:val="single" w:sz="4" w:space="0" w:color="auto"/>
            </w:tcBorders>
            <w:vAlign w:val="center"/>
            <w:hideMark/>
          </w:tcPr>
          <w:p w14:paraId="187946B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25829.00</w:t>
            </w:r>
          </w:p>
        </w:tc>
        <w:tc>
          <w:tcPr>
            <w:tcW w:w="802" w:type="pct"/>
            <w:tcBorders>
              <w:top w:val="nil"/>
              <w:left w:val="nil"/>
              <w:bottom w:val="single" w:sz="4" w:space="0" w:color="auto"/>
              <w:right w:val="single" w:sz="4" w:space="0" w:color="auto"/>
            </w:tcBorders>
            <w:vAlign w:val="center"/>
            <w:hideMark/>
          </w:tcPr>
          <w:p w14:paraId="7F99C76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20,663,200.00</w:t>
            </w:r>
          </w:p>
        </w:tc>
      </w:tr>
      <w:tr w:rsidR="0090345F" w:rsidRPr="00CD413F" w14:paraId="6CDB4F7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EE2C0F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w:t>
            </w:r>
          </w:p>
        </w:tc>
        <w:tc>
          <w:tcPr>
            <w:tcW w:w="2112" w:type="pct"/>
            <w:tcBorders>
              <w:top w:val="nil"/>
              <w:left w:val="nil"/>
              <w:bottom w:val="single" w:sz="4" w:space="0" w:color="auto"/>
              <w:right w:val="single" w:sz="4" w:space="0" w:color="auto"/>
            </w:tcBorders>
            <w:vAlign w:val="center"/>
            <w:hideMark/>
          </w:tcPr>
          <w:p w14:paraId="6C12300D"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äáÉÇ¿ÃÇÉ»Ý³ÛÇÝ Í³Éù³íáñ </w:t>
            </w:r>
            <w:proofErr w:type="spellStart"/>
            <w:r w:rsidRPr="00CD413F">
              <w:rPr>
                <w:rFonts w:ascii="Arial Armenian" w:hAnsi="Arial Armenian" w:cs="Arial"/>
                <w:sz w:val="18"/>
                <w:szCs w:val="18"/>
              </w:rPr>
              <w:t>ÏáÛáõÕÇ</w:t>
            </w:r>
            <w:proofErr w:type="spellEnd"/>
            <w:r w:rsidRPr="00CD413F">
              <w:rPr>
                <w:rFonts w:ascii="Arial Armenian" w:hAnsi="Arial Armenian" w:cs="Arial"/>
                <w:sz w:val="18"/>
                <w:szCs w:val="18"/>
              </w:rPr>
              <w:t xml:space="preserve"> ËáÕáí³ÏÇ ÙáÝï³ÅáõÙ Ëñ³</w:t>
            </w:r>
            <w:proofErr w:type="gramStart"/>
            <w:r w:rsidRPr="00CD413F">
              <w:rPr>
                <w:rFonts w:ascii="Arial Armenian" w:hAnsi="Arial Armenian" w:cs="Arial"/>
                <w:sz w:val="18"/>
                <w:szCs w:val="18"/>
              </w:rPr>
              <w:t>ÙáõÕáõÙ  ÑÇ</w:t>
            </w:r>
            <w:proofErr w:type="gramEnd"/>
            <w:r w:rsidRPr="00CD413F">
              <w:rPr>
                <w:rFonts w:ascii="Arial Armenian" w:hAnsi="Arial Armenian" w:cs="Arial"/>
                <w:sz w:val="18"/>
                <w:szCs w:val="18"/>
              </w:rPr>
              <w:t>¹ñ³íÉÇÏ ÷áñÓ³ñÏáõÙáí ö200</w:t>
            </w:r>
            <w:proofErr w:type="gramStart"/>
            <w:r w:rsidRPr="00CD413F">
              <w:rPr>
                <w:rFonts w:ascii="Arial Armenian" w:hAnsi="Arial Armenian" w:cs="Arial"/>
                <w:sz w:val="18"/>
                <w:szCs w:val="18"/>
              </w:rPr>
              <w:t>ÙÙ  SN</w:t>
            </w:r>
            <w:proofErr w:type="gramEnd"/>
            <w:r w:rsidRPr="00CD413F">
              <w:rPr>
                <w:rFonts w:ascii="Arial Armenian" w:hAnsi="Arial Armenian" w:cs="Arial"/>
                <w:sz w:val="18"/>
                <w:szCs w:val="18"/>
              </w:rPr>
              <w:t>-8</w:t>
            </w:r>
          </w:p>
        </w:tc>
        <w:tc>
          <w:tcPr>
            <w:tcW w:w="461" w:type="pct"/>
            <w:tcBorders>
              <w:top w:val="nil"/>
              <w:left w:val="nil"/>
              <w:bottom w:val="single" w:sz="4" w:space="0" w:color="auto"/>
              <w:right w:val="single" w:sz="4" w:space="0" w:color="auto"/>
            </w:tcBorders>
            <w:vAlign w:val="bottom"/>
            <w:hideMark/>
          </w:tcPr>
          <w:p w14:paraId="10CA5EE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3EA6B6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260.000</w:t>
            </w:r>
          </w:p>
        </w:tc>
        <w:tc>
          <w:tcPr>
            <w:tcW w:w="678" w:type="pct"/>
            <w:tcBorders>
              <w:top w:val="nil"/>
              <w:left w:val="nil"/>
              <w:bottom w:val="single" w:sz="4" w:space="0" w:color="auto"/>
              <w:right w:val="single" w:sz="4" w:space="0" w:color="auto"/>
            </w:tcBorders>
            <w:vAlign w:val="center"/>
            <w:hideMark/>
          </w:tcPr>
          <w:p w14:paraId="1CC0BBB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8147.00</w:t>
            </w:r>
          </w:p>
        </w:tc>
        <w:tc>
          <w:tcPr>
            <w:tcW w:w="802" w:type="pct"/>
            <w:tcBorders>
              <w:top w:val="nil"/>
              <w:left w:val="nil"/>
              <w:bottom w:val="single" w:sz="4" w:space="0" w:color="auto"/>
              <w:right w:val="single" w:sz="4" w:space="0" w:color="auto"/>
            </w:tcBorders>
            <w:vAlign w:val="center"/>
            <w:hideMark/>
          </w:tcPr>
          <w:p w14:paraId="28EED12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2,118,220.00</w:t>
            </w:r>
          </w:p>
        </w:tc>
      </w:tr>
      <w:tr w:rsidR="0090345F" w:rsidRPr="00CD413F" w14:paraId="5B909B2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48450D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w:t>
            </w:r>
          </w:p>
        </w:tc>
        <w:tc>
          <w:tcPr>
            <w:tcW w:w="2112" w:type="pct"/>
            <w:tcBorders>
              <w:top w:val="nil"/>
              <w:left w:val="nil"/>
              <w:bottom w:val="single" w:sz="4" w:space="0" w:color="auto"/>
              <w:right w:val="single" w:sz="4" w:space="0" w:color="auto"/>
            </w:tcBorders>
            <w:vAlign w:val="center"/>
            <w:hideMark/>
          </w:tcPr>
          <w:p w14:paraId="531DFC08"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Ð³í³ùáíÇ »ñÏ³Ãµ»ïáÝ» ¿</w:t>
            </w:r>
            <w:proofErr w:type="spellStart"/>
            <w:r w:rsidRPr="00CD413F">
              <w:rPr>
                <w:rFonts w:ascii="Arial Armenian" w:hAnsi="Arial Armenian" w:cs="Arial"/>
                <w:sz w:val="18"/>
                <w:szCs w:val="18"/>
              </w:rPr>
              <w:t>É»Ù»ÝïÝ»ñÇó</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ÏÉáñ</w:t>
            </w:r>
            <w:proofErr w:type="spellEnd"/>
            <w:r w:rsidRPr="00CD413F">
              <w:rPr>
                <w:rFonts w:ascii="Arial Armenian" w:hAnsi="Arial Armenian" w:cs="Arial"/>
                <w:sz w:val="18"/>
                <w:szCs w:val="18"/>
              </w:rPr>
              <w:t xml:space="preserve"> ¹Çï³Ñáñ</w:t>
            </w:r>
            <w:r w:rsidRPr="00CD413F">
              <w:rPr>
                <w:rFonts w:ascii="Sylfaen" w:hAnsi="Sylfaen" w:cs="Sylfaen"/>
                <w:sz w:val="18"/>
                <w:szCs w:val="18"/>
              </w:rPr>
              <w:t>ի</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1000</w:t>
            </w:r>
            <w:r w:rsidRPr="00CD413F">
              <w:rPr>
                <w:rFonts w:ascii="Sylfaen" w:hAnsi="Sylfaen" w:cs="Sylfaen"/>
                <w:sz w:val="18"/>
                <w:szCs w:val="18"/>
              </w:rPr>
              <w:t>մմ</w:t>
            </w:r>
            <w:r w:rsidRPr="00CD413F">
              <w:rPr>
                <w:rFonts w:ascii="Arial Armenian" w:hAnsi="Arial Armenian" w:cs="Arial"/>
                <w:sz w:val="18"/>
                <w:szCs w:val="18"/>
              </w:rPr>
              <w:t>; 18</w:t>
            </w:r>
            <w:r w:rsidRPr="00CD413F">
              <w:rPr>
                <w:rFonts w:ascii="Arial Armenian" w:hAnsi="Arial Armenian" w:cs="Arial Armenian"/>
                <w:sz w:val="18"/>
                <w:szCs w:val="18"/>
              </w:rPr>
              <w:t>Ñ³</w:t>
            </w:r>
            <w:r w:rsidRPr="00CD413F">
              <w:rPr>
                <w:rFonts w:ascii="Arial Armenian" w:hAnsi="Arial Armenian" w:cs="Arial"/>
                <w:sz w:val="18"/>
                <w:szCs w:val="18"/>
              </w:rPr>
              <w:t>ï</w:t>
            </w:r>
          </w:p>
        </w:tc>
        <w:tc>
          <w:tcPr>
            <w:tcW w:w="461" w:type="pct"/>
            <w:tcBorders>
              <w:top w:val="nil"/>
              <w:left w:val="nil"/>
              <w:bottom w:val="single" w:sz="4" w:space="0" w:color="auto"/>
              <w:right w:val="single" w:sz="4" w:space="0" w:color="auto"/>
            </w:tcBorders>
            <w:vAlign w:val="bottom"/>
            <w:hideMark/>
          </w:tcPr>
          <w:p w14:paraId="405A940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6DED913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13.770</w:t>
            </w:r>
          </w:p>
        </w:tc>
        <w:tc>
          <w:tcPr>
            <w:tcW w:w="678" w:type="pct"/>
            <w:tcBorders>
              <w:top w:val="nil"/>
              <w:left w:val="nil"/>
              <w:bottom w:val="single" w:sz="4" w:space="0" w:color="auto"/>
              <w:right w:val="single" w:sz="4" w:space="0" w:color="auto"/>
            </w:tcBorders>
            <w:vAlign w:val="center"/>
            <w:hideMark/>
          </w:tcPr>
          <w:p w14:paraId="4DE86EB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164557.00</w:t>
            </w:r>
          </w:p>
        </w:tc>
        <w:tc>
          <w:tcPr>
            <w:tcW w:w="802" w:type="pct"/>
            <w:tcBorders>
              <w:top w:val="nil"/>
              <w:left w:val="nil"/>
              <w:bottom w:val="single" w:sz="4" w:space="0" w:color="auto"/>
              <w:right w:val="single" w:sz="4" w:space="0" w:color="auto"/>
            </w:tcBorders>
            <w:vAlign w:val="center"/>
            <w:hideMark/>
          </w:tcPr>
          <w:p w14:paraId="68ECB2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2,265,949.89</w:t>
            </w:r>
          </w:p>
        </w:tc>
      </w:tr>
      <w:tr w:rsidR="0090345F" w:rsidRPr="00CD413F" w14:paraId="015E2C9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59BFE8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w:t>
            </w:r>
          </w:p>
        </w:tc>
        <w:tc>
          <w:tcPr>
            <w:tcW w:w="2112" w:type="pct"/>
            <w:tcBorders>
              <w:top w:val="nil"/>
              <w:left w:val="nil"/>
              <w:bottom w:val="single" w:sz="4" w:space="0" w:color="auto"/>
              <w:right w:val="single" w:sz="4" w:space="0" w:color="auto"/>
            </w:tcBorders>
            <w:vAlign w:val="center"/>
            <w:hideMark/>
          </w:tcPr>
          <w:p w14:paraId="5C7F799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Կոյուղու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դիտահորի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թուջե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մտոց</w:t>
            </w:r>
            <w:proofErr w:type="spellEnd"/>
            <w:r w:rsidRPr="00CD413F">
              <w:rPr>
                <w:rFonts w:ascii="Arial Armenian" w:hAnsi="Arial Armenian" w:cs="Arial"/>
                <w:sz w:val="18"/>
                <w:szCs w:val="18"/>
              </w:rPr>
              <w:t xml:space="preserve"> d=700</w:t>
            </w:r>
            <w:r w:rsidRPr="00CD413F">
              <w:rPr>
                <w:rFonts w:ascii="Arial Armenian" w:hAnsi="Arial Armenian" w:cs="Arial Armenian"/>
                <w:sz w:val="18"/>
                <w:szCs w:val="18"/>
              </w:rPr>
              <w:t>ÙÙ</w:t>
            </w:r>
            <w:r w:rsidRPr="00CD413F">
              <w:rPr>
                <w:rFonts w:ascii="Arial Armenian" w:hAnsi="Arial Armenian" w:cs="Arial"/>
                <w:sz w:val="18"/>
                <w:szCs w:val="18"/>
              </w:rPr>
              <w:t>;18</w:t>
            </w:r>
            <w:r w:rsidRPr="00CD413F">
              <w:rPr>
                <w:rFonts w:ascii="Arial Armenian" w:hAnsi="Arial Armenian" w:cs="Arial Armenian"/>
                <w:sz w:val="18"/>
                <w:szCs w:val="18"/>
              </w:rPr>
              <w:t>Ñ³</w:t>
            </w:r>
            <w:r w:rsidRPr="00CD413F">
              <w:rPr>
                <w:rFonts w:ascii="Arial Armenian" w:hAnsi="Arial Armenian" w:cs="Arial"/>
                <w:sz w:val="18"/>
                <w:szCs w:val="18"/>
              </w:rPr>
              <w:t>ï</w:t>
            </w:r>
          </w:p>
        </w:tc>
        <w:tc>
          <w:tcPr>
            <w:tcW w:w="461" w:type="pct"/>
            <w:tcBorders>
              <w:top w:val="nil"/>
              <w:left w:val="nil"/>
              <w:bottom w:val="single" w:sz="4" w:space="0" w:color="auto"/>
              <w:right w:val="single" w:sz="4" w:space="0" w:color="auto"/>
            </w:tcBorders>
            <w:vAlign w:val="bottom"/>
            <w:hideMark/>
          </w:tcPr>
          <w:p w14:paraId="2167C6A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253CF51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18.000</w:t>
            </w:r>
          </w:p>
        </w:tc>
        <w:tc>
          <w:tcPr>
            <w:tcW w:w="678" w:type="pct"/>
            <w:tcBorders>
              <w:top w:val="nil"/>
              <w:left w:val="nil"/>
              <w:bottom w:val="single" w:sz="4" w:space="0" w:color="auto"/>
              <w:right w:val="single" w:sz="4" w:space="0" w:color="auto"/>
            </w:tcBorders>
            <w:vAlign w:val="center"/>
            <w:hideMark/>
          </w:tcPr>
          <w:p w14:paraId="2E9380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145501.00</w:t>
            </w:r>
          </w:p>
        </w:tc>
        <w:tc>
          <w:tcPr>
            <w:tcW w:w="802" w:type="pct"/>
            <w:tcBorders>
              <w:top w:val="nil"/>
              <w:left w:val="nil"/>
              <w:bottom w:val="single" w:sz="4" w:space="0" w:color="auto"/>
              <w:right w:val="single" w:sz="4" w:space="0" w:color="auto"/>
            </w:tcBorders>
            <w:vAlign w:val="center"/>
            <w:hideMark/>
          </w:tcPr>
          <w:p w14:paraId="6BADB0A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2,619,018.00</w:t>
            </w:r>
          </w:p>
        </w:tc>
      </w:tr>
      <w:tr w:rsidR="0090345F" w:rsidRPr="00CD413F" w14:paraId="750AE21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4E077F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w:t>
            </w:r>
          </w:p>
        </w:tc>
        <w:tc>
          <w:tcPr>
            <w:tcW w:w="2112" w:type="pct"/>
            <w:tcBorders>
              <w:top w:val="nil"/>
              <w:left w:val="nil"/>
              <w:bottom w:val="single" w:sz="4" w:space="0" w:color="auto"/>
              <w:right w:val="single" w:sz="4" w:space="0" w:color="auto"/>
            </w:tcBorders>
            <w:vAlign w:val="center"/>
            <w:hideMark/>
          </w:tcPr>
          <w:p w14:paraId="0266140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սեյսմիկ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էլեմենտներ</w:t>
            </w:r>
            <w:proofErr w:type="spellEnd"/>
          </w:p>
        </w:tc>
        <w:tc>
          <w:tcPr>
            <w:tcW w:w="461" w:type="pct"/>
            <w:tcBorders>
              <w:top w:val="nil"/>
              <w:left w:val="nil"/>
              <w:bottom w:val="single" w:sz="4" w:space="0" w:color="auto"/>
              <w:right w:val="single" w:sz="4" w:space="0" w:color="auto"/>
            </w:tcBorders>
            <w:vAlign w:val="bottom"/>
            <w:hideMark/>
          </w:tcPr>
          <w:p w14:paraId="211BD7E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Ï·</w:t>
            </w:r>
          </w:p>
        </w:tc>
        <w:tc>
          <w:tcPr>
            <w:tcW w:w="624" w:type="pct"/>
            <w:tcBorders>
              <w:top w:val="nil"/>
              <w:left w:val="nil"/>
              <w:bottom w:val="single" w:sz="4" w:space="0" w:color="auto"/>
              <w:right w:val="single" w:sz="4" w:space="0" w:color="auto"/>
            </w:tcBorders>
            <w:vAlign w:val="center"/>
            <w:hideMark/>
          </w:tcPr>
          <w:p w14:paraId="4435A7D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720.000</w:t>
            </w:r>
          </w:p>
        </w:tc>
        <w:tc>
          <w:tcPr>
            <w:tcW w:w="678" w:type="pct"/>
            <w:tcBorders>
              <w:top w:val="nil"/>
              <w:left w:val="nil"/>
              <w:bottom w:val="single" w:sz="4" w:space="0" w:color="auto"/>
              <w:right w:val="single" w:sz="4" w:space="0" w:color="auto"/>
            </w:tcBorders>
            <w:vAlign w:val="center"/>
            <w:hideMark/>
          </w:tcPr>
          <w:p w14:paraId="59740A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951.00</w:t>
            </w:r>
          </w:p>
        </w:tc>
        <w:tc>
          <w:tcPr>
            <w:tcW w:w="802" w:type="pct"/>
            <w:tcBorders>
              <w:top w:val="nil"/>
              <w:left w:val="nil"/>
              <w:bottom w:val="single" w:sz="4" w:space="0" w:color="auto"/>
              <w:right w:val="single" w:sz="4" w:space="0" w:color="auto"/>
            </w:tcBorders>
            <w:vAlign w:val="center"/>
            <w:hideMark/>
          </w:tcPr>
          <w:p w14:paraId="53C9854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684,720.00</w:t>
            </w:r>
          </w:p>
        </w:tc>
      </w:tr>
      <w:tr w:rsidR="0090345F" w:rsidRPr="00CD413F" w14:paraId="594F448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D914CE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w:t>
            </w:r>
          </w:p>
        </w:tc>
        <w:tc>
          <w:tcPr>
            <w:tcW w:w="2112" w:type="pct"/>
            <w:tcBorders>
              <w:top w:val="nil"/>
              <w:left w:val="nil"/>
              <w:bottom w:val="single" w:sz="4" w:space="0" w:color="auto"/>
              <w:right w:val="single" w:sz="4" w:space="0" w:color="auto"/>
            </w:tcBorders>
            <w:vAlign w:val="center"/>
            <w:hideMark/>
          </w:tcPr>
          <w:p w14:paraId="0A3FEFC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Միաձույլ</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անձրևաընդունիչի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B20 (M250) </w:t>
            </w:r>
            <w:proofErr w:type="spellStart"/>
            <w:r w:rsidRPr="00CD413F">
              <w:rPr>
                <w:rFonts w:ascii="Sylfaen" w:hAnsi="Sylfaen" w:cs="Sylfaen"/>
                <w:sz w:val="18"/>
                <w:szCs w:val="18"/>
              </w:rPr>
              <w:t>դասի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1DF0939"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3</w:t>
            </w:r>
          </w:p>
        </w:tc>
        <w:tc>
          <w:tcPr>
            <w:tcW w:w="624" w:type="pct"/>
            <w:tcBorders>
              <w:top w:val="nil"/>
              <w:left w:val="nil"/>
              <w:bottom w:val="single" w:sz="4" w:space="0" w:color="auto"/>
              <w:right w:val="single" w:sz="4" w:space="0" w:color="auto"/>
            </w:tcBorders>
            <w:vAlign w:val="center"/>
            <w:hideMark/>
          </w:tcPr>
          <w:p w14:paraId="7471BEA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23.000</w:t>
            </w:r>
          </w:p>
        </w:tc>
        <w:tc>
          <w:tcPr>
            <w:tcW w:w="678" w:type="pct"/>
            <w:tcBorders>
              <w:top w:val="nil"/>
              <w:left w:val="nil"/>
              <w:bottom w:val="single" w:sz="4" w:space="0" w:color="auto"/>
              <w:right w:val="single" w:sz="4" w:space="0" w:color="auto"/>
            </w:tcBorders>
            <w:vAlign w:val="center"/>
            <w:hideMark/>
          </w:tcPr>
          <w:p w14:paraId="4AACCD1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80390.00</w:t>
            </w:r>
          </w:p>
        </w:tc>
        <w:tc>
          <w:tcPr>
            <w:tcW w:w="802" w:type="pct"/>
            <w:tcBorders>
              <w:top w:val="nil"/>
              <w:left w:val="nil"/>
              <w:bottom w:val="single" w:sz="4" w:space="0" w:color="auto"/>
              <w:right w:val="single" w:sz="4" w:space="0" w:color="auto"/>
            </w:tcBorders>
            <w:vAlign w:val="center"/>
            <w:hideMark/>
          </w:tcPr>
          <w:p w14:paraId="6243ACF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1,848,970.00</w:t>
            </w:r>
          </w:p>
        </w:tc>
      </w:tr>
      <w:tr w:rsidR="0090345F" w:rsidRPr="00CD413F" w14:paraId="70E1C4F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1044C0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w:t>
            </w:r>
          </w:p>
        </w:tc>
        <w:tc>
          <w:tcPr>
            <w:tcW w:w="2112" w:type="pct"/>
            <w:tcBorders>
              <w:top w:val="nil"/>
              <w:left w:val="nil"/>
              <w:bottom w:val="single" w:sz="4" w:space="0" w:color="auto"/>
              <w:right w:val="single" w:sz="4" w:space="0" w:color="auto"/>
            </w:tcBorders>
            <w:vAlign w:val="center"/>
            <w:hideMark/>
          </w:tcPr>
          <w:p w14:paraId="2CE66F3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Անձրևաընդունիչի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հորի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w:t>
            </w:r>
            <w:proofErr w:type="spellEnd"/>
            <w:r w:rsidRPr="00CD413F">
              <w:rPr>
                <w:rFonts w:ascii="Arial Armenian" w:hAnsi="Arial Armenian" w:cs="Arial"/>
                <w:sz w:val="18"/>
                <w:szCs w:val="18"/>
              </w:rPr>
              <w:t xml:space="preserve"> 34</w:t>
            </w:r>
            <w:r w:rsidRPr="00CD413F">
              <w:rPr>
                <w:rFonts w:ascii="Sylfaen" w:hAnsi="Sylfaen" w:cs="Sylfaen"/>
                <w:sz w:val="18"/>
                <w:szCs w:val="18"/>
              </w:rPr>
              <w:t>հատ</w:t>
            </w:r>
          </w:p>
        </w:tc>
        <w:tc>
          <w:tcPr>
            <w:tcW w:w="461" w:type="pct"/>
            <w:tcBorders>
              <w:top w:val="nil"/>
              <w:left w:val="nil"/>
              <w:bottom w:val="single" w:sz="4" w:space="0" w:color="auto"/>
              <w:right w:val="single" w:sz="4" w:space="0" w:color="auto"/>
            </w:tcBorders>
            <w:vAlign w:val="bottom"/>
            <w:hideMark/>
          </w:tcPr>
          <w:p w14:paraId="1F46027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5BD9C63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34.000</w:t>
            </w:r>
          </w:p>
        </w:tc>
        <w:tc>
          <w:tcPr>
            <w:tcW w:w="678" w:type="pct"/>
            <w:tcBorders>
              <w:top w:val="nil"/>
              <w:left w:val="nil"/>
              <w:bottom w:val="single" w:sz="4" w:space="0" w:color="auto"/>
              <w:right w:val="single" w:sz="4" w:space="0" w:color="auto"/>
            </w:tcBorders>
            <w:vAlign w:val="center"/>
            <w:hideMark/>
          </w:tcPr>
          <w:p w14:paraId="4C95A87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58185.00</w:t>
            </w:r>
          </w:p>
        </w:tc>
        <w:tc>
          <w:tcPr>
            <w:tcW w:w="802" w:type="pct"/>
            <w:tcBorders>
              <w:top w:val="nil"/>
              <w:left w:val="nil"/>
              <w:bottom w:val="single" w:sz="4" w:space="0" w:color="auto"/>
              <w:right w:val="single" w:sz="4" w:space="0" w:color="auto"/>
            </w:tcBorders>
            <w:vAlign w:val="center"/>
            <w:hideMark/>
          </w:tcPr>
          <w:p w14:paraId="246C7C1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1,978,290.00</w:t>
            </w:r>
          </w:p>
        </w:tc>
      </w:tr>
      <w:tr w:rsidR="0090345F" w:rsidRPr="00CD413F" w14:paraId="0F5929A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04F0C0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w:t>
            </w:r>
          </w:p>
        </w:tc>
        <w:tc>
          <w:tcPr>
            <w:tcW w:w="2112" w:type="pct"/>
            <w:tcBorders>
              <w:top w:val="nil"/>
              <w:left w:val="nil"/>
              <w:bottom w:val="single" w:sz="4" w:space="0" w:color="auto"/>
              <w:right w:val="single" w:sz="4" w:space="0" w:color="auto"/>
            </w:tcBorders>
            <w:vAlign w:val="center"/>
            <w:hideMark/>
          </w:tcPr>
          <w:p w14:paraId="138E4F87"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աստիճան</w:t>
            </w:r>
            <w:proofErr w:type="spellEnd"/>
          </w:p>
        </w:tc>
        <w:tc>
          <w:tcPr>
            <w:tcW w:w="461" w:type="pct"/>
            <w:tcBorders>
              <w:top w:val="nil"/>
              <w:left w:val="nil"/>
              <w:bottom w:val="single" w:sz="4" w:space="0" w:color="auto"/>
              <w:right w:val="single" w:sz="4" w:space="0" w:color="auto"/>
            </w:tcBorders>
            <w:vAlign w:val="bottom"/>
            <w:hideMark/>
          </w:tcPr>
          <w:p w14:paraId="558DAAB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6DBCD1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0.360</w:t>
            </w:r>
          </w:p>
        </w:tc>
        <w:tc>
          <w:tcPr>
            <w:tcW w:w="678" w:type="pct"/>
            <w:tcBorders>
              <w:top w:val="nil"/>
              <w:left w:val="nil"/>
              <w:bottom w:val="single" w:sz="4" w:space="0" w:color="auto"/>
              <w:right w:val="single" w:sz="4" w:space="0" w:color="auto"/>
            </w:tcBorders>
            <w:vAlign w:val="center"/>
            <w:hideMark/>
          </w:tcPr>
          <w:p w14:paraId="29576FD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723609.00</w:t>
            </w:r>
          </w:p>
        </w:tc>
        <w:tc>
          <w:tcPr>
            <w:tcW w:w="802" w:type="pct"/>
            <w:tcBorders>
              <w:top w:val="nil"/>
              <w:left w:val="nil"/>
              <w:bottom w:val="single" w:sz="4" w:space="0" w:color="auto"/>
              <w:right w:val="single" w:sz="4" w:space="0" w:color="auto"/>
            </w:tcBorders>
            <w:vAlign w:val="center"/>
            <w:hideMark/>
          </w:tcPr>
          <w:p w14:paraId="1A6AD42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260,499.24</w:t>
            </w:r>
          </w:p>
        </w:tc>
      </w:tr>
      <w:tr w:rsidR="0090345F" w:rsidRPr="00CD413F" w14:paraId="70C68C9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AA04EA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15</w:t>
            </w:r>
          </w:p>
        </w:tc>
        <w:tc>
          <w:tcPr>
            <w:tcW w:w="2112" w:type="pct"/>
            <w:tcBorders>
              <w:top w:val="nil"/>
              <w:left w:val="nil"/>
              <w:bottom w:val="single" w:sz="4" w:space="0" w:color="auto"/>
              <w:right w:val="single" w:sz="4" w:space="0" w:color="auto"/>
            </w:tcBorders>
            <w:vAlign w:val="center"/>
            <w:hideMark/>
          </w:tcPr>
          <w:p w14:paraId="22F5313C"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Անձրևաընդունիչի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բետոնե</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հորի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առվակի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B</w:t>
            </w:r>
            <w:proofErr w:type="gramEnd"/>
            <w:r w:rsidRPr="00CD413F">
              <w:rPr>
                <w:rFonts w:ascii="Arial Armenian" w:hAnsi="Arial Armenian" w:cs="Arial"/>
                <w:sz w:val="18"/>
                <w:szCs w:val="18"/>
              </w:rPr>
              <w:t>15 (M200) ¹³ëÇ µ»</w:t>
            </w:r>
            <w:proofErr w:type="spellStart"/>
            <w:r w:rsidRPr="00CD413F">
              <w:rPr>
                <w:rFonts w:ascii="Arial Armenian" w:hAnsi="Arial Armenian" w:cs="Arial"/>
                <w:sz w:val="18"/>
                <w:szCs w:val="18"/>
              </w:rPr>
              <w:t>ïáÝÇó</w:t>
            </w:r>
            <w:proofErr w:type="spellEnd"/>
          </w:p>
        </w:tc>
        <w:tc>
          <w:tcPr>
            <w:tcW w:w="461" w:type="pct"/>
            <w:tcBorders>
              <w:top w:val="nil"/>
              <w:left w:val="nil"/>
              <w:bottom w:val="single" w:sz="4" w:space="0" w:color="auto"/>
              <w:right w:val="single" w:sz="4" w:space="0" w:color="auto"/>
            </w:tcBorders>
            <w:vAlign w:val="bottom"/>
            <w:hideMark/>
          </w:tcPr>
          <w:p w14:paraId="336E8DD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3344FA3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1.300</w:t>
            </w:r>
          </w:p>
        </w:tc>
        <w:tc>
          <w:tcPr>
            <w:tcW w:w="678" w:type="pct"/>
            <w:tcBorders>
              <w:top w:val="nil"/>
              <w:left w:val="nil"/>
              <w:bottom w:val="single" w:sz="4" w:space="0" w:color="auto"/>
              <w:right w:val="single" w:sz="4" w:space="0" w:color="auto"/>
            </w:tcBorders>
            <w:vAlign w:val="center"/>
            <w:hideMark/>
          </w:tcPr>
          <w:p w14:paraId="783F691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55024.00</w:t>
            </w:r>
          </w:p>
        </w:tc>
        <w:tc>
          <w:tcPr>
            <w:tcW w:w="802" w:type="pct"/>
            <w:tcBorders>
              <w:top w:val="nil"/>
              <w:left w:val="nil"/>
              <w:bottom w:val="single" w:sz="4" w:space="0" w:color="auto"/>
              <w:right w:val="single" w:sz="4" w:space="0" w:color="auto"/>
            </w:tcBorders>
            <w:vAlign w:val="center"/>
            <w:hideMark/>
          </w:tcPr>
          <w:p w14:paraId="33AF8D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71,531.20</w:t>
            </w:r>
          </w:p>
        </w:tc>
      </w:tr>
      <w:tr w:rsidR="0090345F" w:rsidRPr="00CD413F" w14:paraId="7125B97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C0CA05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16</w:t>
            </w:r>
          </w:p>
        </w:tc>
        <w:tc>
          <w:tcPr>
            <w:tcW w:w="2112" w:type="pct"/>
            <w:tcBorders>
              <w:top w:val="nil"/>
              <w:left w:val="nil"/>
              <w:bottom w:val="single" w:sz="4" w:space="0" w:color="auto"/>
              <w:right w:val="single" w:sz="4" w:space="0" w:color="auto"/>
            </w:tcBorders>
            <w:vAlign w:val="center"/>
            <w:hideMark/>
          </w:tcPr>
          <w:p w14:paraId="5B705D5B" w14:textId="77777777" w:rsidR="00FD7A51" w:rsidRPr="00CD413F" w:rsidRDefault="00FD7A51" w:rsidP="002F1890">
            <w:pPr>
              <w:rPr>
                <w:rFonts w:ascii="Arial Armenian" w:hAnsi="Arial Armenian" w:cs="Arial"/>
                <w:sz w:val="18"/>
                <w:szCs w:val="18"/>
              </w:rPr>
            </w:pPr>
            <w:proofErr w:type="spellStart"/>
            <w:r w:rsidRPr="00CD413F">
              <w:rPr>
                <w:rFonts w:ascii="Arial Armenian" w:hAnsi="Arial Armenian" w:cs="Arial"/>
                <w:sz w:val="18"/>
                <w:szCs w:val="18"/>
              </w:rPr>
              <w:t>Âáõç</w:t>
            </w:r>
            <w:proofErr w:type="spellEnd"/>
            <w:r w:rsidRPr="00CD413F">
              <w:rPr>
                <w:rFonts w:ascii="Arial Armenian" w:hAnsi="Arial Armenian" w:cs="Arial"/>
                <w:sz w:val="18"/>
                <w:szCs w:val="18"/>
              </w:rPr>
              <w:t>» ³ÝÓñ¨³ÁÝ¹áõÝÇã ×³Õ³</w:t>
            </w:r>
            <w:r w:rsidRPr="00CD413F">
              <w:rPr>
                <w:rFonts w:ascii="Sylfaen" w:hAnsi="Sylfaen" w:cs="Sylfaen"/>
                <w:sz w:val="18"/>
                <w:szCs w:val="18"/>
              </w:rPr>
              <w:t>շար</w:t>
            </w:r>
            <w:r w:rsidRPr="00CD413F">
              <w:rPr>
                <w:rFonts w:ascii="Arial Armenian" w:hAnsi="Arial Armenian" w:cs="Arial"/>
                <w:sz w:val="18"/>
                <w:szCs w:val="18"/>
              </w:rPr>
              <w:t xml:space="preserve"> 900x600</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00BA62E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0970C82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34.000</w:t>
            </w:r>
          </w:p>
        </w:tc>
        <w:tc>
          <w:tcPr>
            <w:tcW w:w="678" w:type="pct"/>
            <w:tcBorders>
              <w:top w:val="nil"/>
              <w:left w:val="nil"/>
              <w:bottom w:val="single" w:sz="4" w:space="0" w:color="auto"/>
              <w:right w:val="single" w:sz="4" w:space="0" w:color="auto"/>
            </w:tcBorders>
            <w:vAlign w:val="center"/>
            <w:hideMark/>
          </w:tcPr>
          <w:p w14:paraId="46BC502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84373.00</w:t>
            </w:r>
          </w:p>
        </w:tc>
        <w:tc>
          <w:tcPr>
            <w:tcW w:w="802" w:type="pct"/>
            <w:tcBorders>
              <w:top w:val="nil"/>
              <w:left w:val="nil"/>
              <w:bottom w:val="single" w:sz="4" w:space="0" w:color="auto"/>
              <w:right w:val="single" w:sz="4" w:space="0" w:color="auto"/>
            </w:tcBorders>
            <w:vAlign w:val="center"/>
            <w:hideMark/>
          </w:tcPr>
          <w:p w14:paraId="415B931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2,868,682.00</w:t>
            </w:r>
          </w:p>
        </w:tc>
      </w:tr>
      <w:tr w:rsidR="0090345F" w:rsidRPr="00CD413F" w14:paraId="33B930C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F48A5E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17</w:t>
            </w:r>
          </w:p>
        </w:tc>
        <w:tc>
          <w:tcPr>
            <w:tcW w:w="2112" w:type="pct"/>
            <w:tcBorders>
              <w:top w:val="nil"/>
              <w:left w:val="nil"/>
              <w:bottom w:val="single" w:sz="4" w:space="0" w:color="auto"/>
              <w:right w:val="single" w:sz="4" w:space="0" w:color="auto"/>
            </w:tcBorders>
            <w:vAlign w:val="center"/>
            <w:hideMark/>
          </w:tcPr>
          <w:p w14:paraId="311083A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գլխանոցի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կառուցում</w:t>
            </w:r>
            <w:proofErr w:type="spellEnd"/>
            <w:r w:rsidRPr="00CD413F">
              <w:rPr>
                <w:rFonts w:ascii="Arial Armenian" w:hAnsi="Arial Armenian" w:cs="Arial"/>
                <w:sz w:val="18"/>
                <w:szCs w:val="18"/>
              </w:rPr>
              <w:t xml:space="preserve">    B20 (M250) </w:t>
            </w:r>
            <w:proofErr w:type="spellStart"/>
            <w:r w:rsidRPr="00CD413F">
              <w:rPr>
                <w:rFonts w:ascii="Sylfaen" w:hAnsi="Sylfaen" w:cs="Sylfaen"/>
                <w:sz w:val="18"/>
                <w:szCs w:val="18"/>
              </w:rPr>
              <w:t>դասի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բետոնից</w:t>
            </w:r>
            <w:proofErr w:type="spellEnd"/>
            <w:r w:rsidRPr="00CD413F">
              <w:rPr>
                <w:rFonts w:ascii="Arial Armenian" w:hAnsi="Arial Armenian" w:cs="Arial"/>
                <w:sz w:val="18"/>
                <w:szCs w:val="18"/>
              </w:rPr>
              <w:t xml:space="preserve"> 0.4*1.0*1.0</w:t>
            </w:r>
          </w:p>
        </w:tc>
        <w:tc>
          <w:tcPr>
            <w:tcW w:w="461" w:type="pct"/>
            <w:tcBorders>
              <w:top w:val="nil"/>
              <w:left w:val="nil"/>
              <w:bottom w:val="single" w:sz="4" w:space="0" w:color="auto"/>
              <w:right w:val="single" w:sz="4" w:space="0" w:color="auto"/>
            </w:tcBorders>
            <w:vAlign w:val="bottom"/>
            <w:hideMark/>
          </w:tcPr>
          <w:p w14:paraId="619677A0"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3</w:t>
            </w:r>
          </w:p>
        </w:tc>
        <w:tc>
          <w:tcPr>
            <w:tcW w:w="624" w:type="pct"/>
            <w:tcBorders>
              <w:top w:val="nil"/>
              <w:left w:val="nil"/>
              <w:bottom w:val="single" w:sz="4" w:space="0" w:color="auto"/>
              <w:right w:val="single" w:sz="4" w:space="0" w:color="auto"/>
            </w:tcBorders>
            <w:vAlign w:val="center"/>
            <w:hideMark/>
          </w:tcPr>
          <w:p w14:paraId="647821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0.400</w:t>
            </w:r>
          </w:p>
        </w:tc>
        <w:tc>
          <w:tcPr>
            <w:tcW w:w="678" w:type="pct"/>
            <w:tcBorders>
              <w:top w:val="nil"/>
              <w:left w:val="nil"/>
              <w:bottom w:val="single" w:sz="4" w:space="0" w:color="auto"/>
              <w:right w:val="single" w:sz="4" w:space="0" w:color="auto"/>
            </w:tcBorders>
            <w:vAlign w:val="center"/>
            <w:hideMark/>
          </w:tcPr>
          <w:p w14:paraId="6FABCB5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80390.00</w:t>
            </w:r>
          </w:p>
        </w:tc>
        <w:tc>
          <w:tcPr>
            <w:tcW w:w="802" w:type="pct"/>
            <w:tcBorders>
              <w:top w:val="nil"/>
              <w:left w:val="nil"/>
              <w:bottom w:val="single" w:sz="4" w:space="0" w:color="auto"/>
              <w:right w:val="single" w:sz="4" w:space="0" w:color="auto"/>
            </w:tcBorders>
            <w:vAlign w:val="center"/>
            <w:hideMark/>
          </w:tcPr>
          <w:p w14:paraId="2CA43CB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32,156.00</w:t>
            </w:r>
          </w:p>
        </w:tc>
      </w:tr>
      <w:tr w:rsidR="0090345F" w:rsidRPr="00CD413F" w14:paraId="472A29B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2916AB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18</w:t>
            </w:r>
          </w:p>
        </w:tc>
        <w:tc>
          <w:tcPr>
            <w:tcW w:w="2112" w:type="pct"/>
            <w:tcBorders>
              <w:top w:val="nil"/>
              <w:left w:val="nil"/>
              <w:bottom w:val="single" w:sz="4" w:space="0" w:color="auto"/>
              <w:right w:val="single" w:sz="4" w:space="0" w:color="auto"/>
            </w:tcBorders>
            <w:vAlign w:val="center"/>
            <w:hideMark/>
          </w:tcPr>
          <w:p w14:paraId="7FB86E5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Դիտահորի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առվակի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B</w:t>
            </w:r>
            <w:proofErr w:type="gramEnd"/>
            <w:r w:rsidRPr="00CD413F">
              <w:rPr>
                <w:rFonts w:ascii="Arial Armenian" w:hAnsi="Arial Armenian" w:cs="Arial"/>
                <w:sz w:val="18"/>
                <w:szCs w:val="18"/>
              </w:rPr>
              <w:t>15 (M200) ¹³ëÇ µ»</w:t>
            </w:r>
            <w:proofErr w:type="spellStart"/>
            <w:r w:rsidRPr="00CD413F">
              <w:rPr>
                <w:rFonts w:ascii="Arial Armenian" w:hAnsi="Arial Armenian" w:cs="Arial"/>
                <w:sz w:val="18"/>
                <w:szCs w:val="18"/>
              </w:rPr>
              <w:t>ïáÝÇó</w:t>
            </w:r>
            <w:proofErr w:type="spellEnd"/>
          </w:p>
        </w:tc>
        <w:tc>
          <w:tcPr>
            <w:tcW w:w="461" w:type="pct"/>
            <w:tcBorders>
              <w:top w:val="nil"/>
              <w:left w:val="nil"/>
              <w:bottom w:val="single" w:sz="4" w:space="0" w:color="auto"/>
              <w:right w:val="single" w:sz="4" w:space="0" w:color="auto"/>
            </w:tcBorders>
            <w:vAlign w:val="bottom"/>
            <w:hideMark/>
          </w:tcPr>
          <w:p w14:paraId="616EA4E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6CB7FD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13.000</w:t>
            </w:r>
          </w:p>
        </w:tc>
        <w:tc>
          <w:tcPr>
            <w:tcW w:w="678" w:type="pct"/>
            <w:tcBorders>
              <w:top w:val="nil"/>
              <w:left w:val="nil"/>
              <w:bottom w:val="single" w:sz="4" w:space="0" w:color="auto"/>
              <w:right w:val="single" w:sz="4" w:space="0" w:color="auto"/>
            </w:tcBorders>
            <w:vAlign w:val="center"/>
            <w:hideMark/>
          </w:tcPr>
          <w:p w14:paraId="6976364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55024.00</w:t>
            </w:r>
          </w:p>
        </w:tc>
        <w:tc>
          <w:tcPr>
            <w:tcW w:w="802" w:type="pct"/>
            <w:tcBorders>
              <w:top w:val="nil"/>
              <w:left w:val="nil"/>
              <w:bottom w:val="single" w:sz="4" w:space="0" w:color="auto"/>
              <w:right w:val="single" w:sz="4" w:space="0" w:color="auto"/>
            </w:tcBorders>
            <w:vAlign w:val="center"/>
            <w:hideMark/>
          </w:tcPr>
          <w:p w14:paraId="770CF54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715,312.00</w:t>
            </w:r>
          </w:p>
        </w:tc>
      </w:tr>
      <w:tr w:rsidR="0090345F" w:rsidRPr="00CD413F" w14:paraId="5249BD2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790113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19</w:t>
            </w:r>
          </w:p>
        </w:tc>
        <w:tc>
          <w:tcPr>
            <w:tcW w:w="2112" w:type="pct"/>
            <w:tcBorders>
              <w:top w:val="nil"/>
              <w:left w:val="nil"/>
              <w:bottom w:val="single" w:sz="4" w:space="0" w:color="auto"/>
              <w:right w:val="single" w:sz="4" w:space="0" w:color="auto"/>
            </w:tcBorders>
            <w:vAlign w:val="center"/>
            <w:hideMark/>
          </w:tcPr>
          <w:p w14:paraId="2CF0ADB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Խրամուղու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ավազով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տոփանումով</w:t>
            </w:r>
            <w:proofErr w:type="spellEnd"/>
          </w:p>
        </w:tc>
        <w:tc>
          <w:tcPr>
            <w:tcW w:w="461" w:type="pct"/>
            <w:tcBorders>
              <w:top w:val="nil"/>
              <w:left w:val="nil"/>
              <w:bottom w:val="single" w:sz="4" w:space="0" w:color="auto"/>
              <w:right w:val="single" w:sz="4" w:space="0" w:color="auto"/>
            </w:tcBorders>
            <w:vAlign w:val="bottom"/>
            <w:hideMark/>
          </w:tcPr>
          <w:p w14:paraId="284422D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8F8524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1900.000</w:t>
            </w:r>
          </w:p>
        </w:tc>
        <w:tc>
          <w:tcPr>
            <w:tcW w:w="678" w:type="pct"/>
            <w:tcBorders>
              <w:top w:val="nil"/>
              <w:left w:val="nil"/>
              <w:bottom w:val="single" w:sz="4" w:space="0" w:color="auto"/>
              <w:right w:val="single" w:sz="4" w:space="0" w:color="auto"/>
            </w:tcBorders>
            <w:vAlign w:val="center"/>
            <w:hideMark/>
          </w:tcPr>
          <w:p w14:paraId="4979BAB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12182.00</w:t>
            </w:r>
          </w:p>
        </w:tc>
        <w:tc>
          <w:tcPr>
            <w:tcW w:w="802" w:type="pct"/>
            <w:tcBorders>
              <w:top w:val="nil"/>
              <w:left w:val="nil"/>
              <w:bottom w:val="single" w:sz="4" w:space="0" w:color="auto"/>
              <w:right w:val="single" w:sz="4" w:space="0" w:color="auto"/>
            </w:tcBorders>
            <w:vAlign w:val="center"/>
            <w:hideMark/>
          </w:tcPr>
          <w:p w14:paraId="5DFD1CE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23,145,800.00</w:t>
            </w:r>
          </w:p>
        </w:tc>
      </w:tr>
      <w:tr w:rsidR="0090345F" w:rsidRPr="00CD413F" w14:paraId="1DC0306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1E9693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20</w:t>
            </w:r>
          </w:p>
        </w:tc>
        <w:tc>
          <w:tcPr>
            <w:tcW w:w="2112" w:type="pct"/>
            <w:tcBorders>
              <w:top w:val="nil"/>
              <w:left w:val="nil"/>
              <w:bottom w:val="single" w:sz="4" w:space="0" w:color="auto"/>
              <w:right w:val="single" w:sz="4" w:space="0" w:color="auto"/>
            </w:tcBorders>
            <w:vAlign w:val="center"/>
            <w:hideMark/>
          </w:tcPr>
          <w:p w14:paraId="22762EB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էլեմենտների</w:t>
            </w:r>
            <w:proofErr w:type="spell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Ý»ñÏáõÙ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հակակորոզիոն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ներկով</w:t>
            </w:r>
            <w:proofErr w:type="spellEnd"/>
          </w:p>
        </w:tc>
        <w:tc>
          <w:tcPr>
            <w:tcW w:w="461" w:type="pct"/>
            <w:tcBorders>
              <w:top w:val="nil"/>
              <w:left w:val="nil"/>
              <w:bottom w:val="single" w:sz="4" w:space="0" w:color="auto"/>
              <w:right w:val="single" w:sz="4" w:space="0" w:color="auto"/>
            </w:tcBorders>
            <w:vAlign w:val="bottom"/>
            <w:hideMark/>
          </w:tcPr>
          <w:p w14:paraId="2AEBAE5A"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2</w:t>
            </w:r>
          </w:p>
        </w:tc>
        <w:tc>
          <w:tcPr>
            <w:tcW w:w="624" w:type="pct"/>
            <w:tcBorders>
              <w:top w:val="nil"/>
              <w:left w:val="nil"/>
              <w:bottom w:val="single" w:sz="4" w:space="0" w:color="auto"/>
              <w:right w:val="single" w:sz="4" w:space="0" w:color="auto"/>
            </w:tcBorders>
            <w:vAlign w:val="center"/>
            <w:hideMark/>
          </w:tcPr>
          <w:p w14:paraId="2E8C742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27.000</w:t>
            </w:r>
          </w:p>
        </w:tc>
        <w:tc>
          <w:tcPr>
            <w:tcW w:w="678" w:type="pct"/>
            <w:tcBorders>
              <w:top w:val="nil"/>
              <w:left w:val="nil"/>
              <w:bottom w:val="single" w:sz="4" w:space="0" w:color="auto"/>
              <w:right w:val="single" w:sz="4" w:space="0" w:color="auto"/>
            </w:tcBorders>
            <w:vAlign w:val="center"/>
            <w:hideMark/>
          </w:tcPr>
          <w:p w14:paraId="5D51FF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1696.00</w:t>
            </w:r>
          </w:p>
        </w:tc>
        <w:tc>
          <w:tcPr>
            <w:tcW w:w="802" w:type="pct"/>
            <w:tcBorders>
              <w:top w:val="nil"/>
              <w:left w:val="nil"/>
              <w:bottom w:val="single" w:sz="4" w:space="0" w:color="auto"/>
              <w:right w:val="single" w:sz="4" w:space="0" w:color="auto"/>
            </w:tcBorders>
            <w:vAlign w:val="center"/>
            <w:hideMark/>
          </w:tcPr>
          <w:p w14:paraId="2DC29AF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45,792.00</w:t>
            </w:r>
          </w:p>
        </w:tc>
      </w:tr>
      <w:tr w:rsidR="0090345F" w:rsidRPr="00CD413F" w14:paraId="007AB24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710CBE9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10F9BB3F"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ÀÝ¹³Ù»ÝÁ`5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57911F8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75725381" w14:textId="56519EE5"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3DFA6C2E" w14:textId="14498D10"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4B150557"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77,390,205.53</w:t>
            </w:r>
          </w:p>
        </w:tc>
      </w:tr>
      <w:tr w:rsidR="00FD7A51" w:rsidRPr="00CD413F" w14:paraId="2A78658E"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7E15EED5"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6. </w:t>
            </w:r>
            <w:proofErr w:type="spellStart"/>
            <w:r w:rsidRPr="00CD413F">
              <w:rPr>
                <w:rFonts w:ascii="Sylfaen" w:hAnsi="Sylfaen" w:cs="Sylfaen"/>
                <w:b/>
                <w:bCs/>
                <w:sz w:val="18"/>
                <w:szCs w:val="18"/>
              </w:rPr>
              <w:t>Ջրամատակարարում</w:t>
            </w:r>
            <w:proofErr w:type="spellEnd"/>
          </w:p>
        </w:tc>
      </w:tr>
      <w:tr w:rsidR="0090345F" w:rsidRPr="00CD413F" w14:paraId="38278E5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7DCC77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1BDDC427"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r w:rsidRPr="00CD413F">
              <w:rPr>
                <w:rFonts w:ascii="Sylfaen" w:hAnsi="Sylfaen" w:cs="Sylfaen"/>
                <w:sz w:val="18"/>
                <w:szCs w:val="18"/>
              </w:rPr>
              <w:t>րդ</w:t>
            </w:r>
            <w:r w:rsidRPr="00CD413F">
              <w:rPr>
                <w:rFonts w:ascii="Arial Armenian" w:hAnsi="Arial Armenian" w:cs="Arial"/>
                <w:sz w:val="18"/>
                <w:szCs w:val="18"/>
              </w:rPr>
              <w:t xml:space="preserve"> Ï³ñ·Ç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Ùß³ÏáõÙ Ëñ³ÙáõÕáõÙ 0.5Ù3 ï³ñáÕáõÃÛ³Ùµ ¿ùëÏ³í³ïáñáí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25BAD96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0C33C22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1527.000</w:t>
            </w:r>
          </w:p>
        </w:tc>
        <w:tc>
          <w:tcPr>
            <w:tcW w:w="678" w:type="pct"/>
            <w:tcBorders>
              <w:top w:val="nil"/>
              <w:left w:val="nil"/>
              <w:bottom w:val="single" w:sz="4" w:space="0" w:color="auto"/>
              <w:right w:val="single" w:sz="4" w:space="0" w:color="auto"/>
            </w:tcBorders>
            <w:vAlign w:val="center"/>
            <w:hideMark/>
          </w:tcPr>
          <w:p w14:paraId="38AB20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874.00</w:t>
            </w:r>
          </w:p>
        </w:tc>
        <w:tc>
          <w:tcPr>
            <w:tcW w:w="802" w:type="pct"/>
            <w:tcBorders>
              <w:top w:val="nil"/>
              <w:left w:val="nil"/>
              <w:bottom w:val="single" w:sz="4" w:space="0" w:color="auto"/>
              <w:right w:val="single" w:sz="4" w:space="0" w:color="auto"/>
            </w:tcBorders>
            <w:vAlign w:val="center"/>
            <w:hideMark/>
          </w:tcPr>
          <w:p w14:paraId="1816A79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1,334,598.00</w:t>
            </w:r>
          </w:p>
        </w:tc>
      </w:tr>
      <w:tr w:rsidR="0090345F" w:rsidRPr="00CD413F" w14:paraId="6C2CBA5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08C749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2112" w:type="pct"/>
            <w:tcBorders>
              <w:top w:val="nil"/>
              <w:left w:val="nil"/>
              <w:bottom w:val="single" w:sz="4" w:space="0" w:color="auto"/>
              <w:right w:val="single" w:sz="4" w:space="0" w:color="auto"/>
            </w:tcBorders>
            <w:vAlign w:val="center"/>
            <w:hideMark/>
          </w:tcPr>
          <w:p w14:paraId="0761047F"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Ùß³ÏáõÙ Ëñ³</w:t>
            </w:r>
            <w:proofErr w:type="gramStart"/>
            <w:r w:rsidRPr="00CD413F">
              <w:rPr>
                <w:rFonts w:ascii="Arial Armenian" w:hAnsi="Arial Armenian" w:cs="Arial"/>
                <w:sz w:val="18"/>
                <w:szCs w:val="18"/>
              </w:rPr>
              <w:t xml:space="preserve">ÙáõÕáõÙ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p>
        </w:tc>
        <w:tc>
          <w:tcPr>
            <w:tcW w:w="461" w:type="pct"/>
            <w:tcBorders>
              <w:top w:val="nil"/>
              <w:left w:val="nil"/>
              <w:bottom w:val="single" w:sz="4" w:space="0" w:color="auto"/>
              <w:right w:val="single" w:sz="4" w:space="0" w:color="auto"/>
            </w:tcBorders>
            <w:vAlign w:val="bottom"/>
            <w:hideMark/>
          </w:tcPr>
          <w:p w14:paraId="2FF62E7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12624DA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143.000</w:t>
            </w:r>
          </w:p>
        </w:tc>
        <w:tc>
          <w:tcPr>
            <w:tcW w:w="678" w:type="pct"/>
            <w:tcBorders>
              <w:top w:val="nil"/>
              <w:left w:val="nil"/>
              <w:bottom w:val="single" w:sz="4" w:space="0" w:color="auto"/>
              <w:right w:val="single" w:sz="4" w:space="0" w:color="auto"/>
            </w:tcBorders>
            <w:vAlign w:val="center"/>
            <w:hideMark/>
          </w:tcPr>
          <w:p w14:paraId="6049A3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041D1EA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499,785.00</w:t>
            </w:r>
          </w:p>
        </w:tc>
      </w:tr>
      <w:tr w:rsidR="0090345F" w:rsidRPr="00CD413F" w14:paraId="51334B3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AF569C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2112" w:type="pct"/>
            <w:tcBorders>
              <w:top w:val="nil"/>
              <w:left w:val="nil"/>
              <w:bottom w:val="single" w:sz="4" w:space="0" w:color="auto"/>
              <w:right w:val="single" w:sz="4" w:space="0" w:color="auto"/>
            </w:tcBorders>
            <w:vAlign w:val="center"/>
            <w:hideMark/>
          </w:tcPr>
          <w:p w14:paraId="03E6FC57"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r w:rsidRPr="00CD413F">
              <w:rPr>
                <w:rFonts w:ascii="Sylfaen" w:hAnsi="Sylfaen" w:cs="Sylfaen"/>
                <w:sz w:val="18"/>
                <w:szCs w:val="18"/>
              </w:rPr>
              <w:t>րդ</w:t>
            </w:r>
            <w:r w:rsidRPr="00CD413F">
              <w:rPr>
                <w:rFonts w:ascii="Arial Armenian" w:hAnsi="Arial Armenian" w:cs="Arial"/>
                <w:sz w:val="18"/>
                <w:szCs w:val="18"/>
              </w:rPr>
              <w:t xml:space="preserve"> Ï³ñ·Ç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0.5Ù3</w:t>
            </w:r>
            <w:proofErr w:type="gramEnd"/>
            <w:r w:rsidRPr="00CD413F">
              <w:rPr>
                <w:rFonts w:ascii="Arial Armenian" w:hAnsi="Arial Armenian" w:cs="Arial"/>
                <w:sz w:val="18"/>
                <w:szCs w:val="18"/>
              </w:rPr>
              <w:t xml:space="preserve"> ï³ñáÕáõÃÛ³Ùµ ¿ùëÏ³í³</w:t>
            </w:r>
            <w:proofErr w:type="gramStart"/>
            <w:r w:rsidRPr="00CD413F">
              <w:rPr>
                <w:rFonts w:ascii="Arial Armenian" w:hAnsi="Arial Armenian" w:cs="Arial"/>
                <w:sz w:val="18"/>
                <w:szCs w:val="18"/>
              </w:rPr>
              <w:t xml:space="preserve">ïáñáí  </w:t>
            </w:r>
            <w:r w:rsidRPr="00CD413F">
              <w:rPr>
                <w:rFonts w:ascii="Sylfaen" w:hAnsi="Sylfaen" w:cs="Sylfaen"/>
                <w:sz w:val="18"/>
                <w:szCs w:val="18"/>
              </w:rPr>
              <w:t>ի</w:t>
            </w:r>
            <w:proofErr w:type="gramEnd"/>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4F6B464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6175211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143.000</w:t>
            </w:r>
          </w:p>
        </w:tc>
        <w:tc>
          <w:tcPr>
            <w:tcW w:w="678" w:type="pct"/>
            <w:tcBorders>
              <w:top w:val="nil"/>
              <w:left w:val="nil"/>
              <w:bottom w:val="single" w:sz="4" w:space="0" w:color="auto"/>
              <w:right w:val="single" w:sz="4" w:space="0" w:color="auto"/>
            </w:tcBorders>
            <w:vAlign w:val="center"/>
            <w:hideMark/>
          </w:tcPr>
          <w:p w14:paraId="6583216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874.00</w:t>
            </w:r>
          </w:p>
        </w:tc>
        <w:tc>
          <w:tcPr>
            <w:tcW w:w="802" w:type="pct"/>
            <w:tcBorders>
              <w:top w:val="nil"/>
              <w:left w:val="nil"/>
              <w:bottom w:val="single" w:sz="4" w:space="0" w:color="auto"/>
              <w:right w:val="single" w:sz="4" w:space="0" w:color="auto"/>
            </w:tcBorders>
            <w:vAlign w:val="center"/>
            <w:hideMark/>
          </w:tcPr>
          <w:p w14:paraId="72A5798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124,982.00</w:t>
            </w:r>
          </w:p>
        </w:tc>
      </w:tr>
      <w:tr w:rsidR="0090345F" w:rsidRPr="00CD413F" w14:paraId="33061E6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7D85E0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2112" w:type="pct"/>
            <w:tcBorders>
              <w:top w:val="nil"/>
              <w:left w:val="nil"/>
              <w:bottom w:val="single" w:sz="4" w:space="0" w:color="auto"/>
              <w:right w:val="single" w:sz="4" w:space="0" w:color="auto"/>
            </w:tcBorders>
            <w:vAlign w:val="center"/>
            <w:hideMark/>
          </w:tcPr>
          <w:p w14:paraId="029D3554"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7</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p>
        </w:tc>
        <w:tc>
          <w:tcPr>
            <w:tcW w:w="461" w:type="pct"/>
            <w:tcBorders>
              <w:top w:val="nil"/>
              <w:left w:val="nil"/>
              <w:bottom w:val="single" w:sz="4" w:space="0" w:color="auto"/>
              <w:right w:val="single" w:sz="4" w:space="0" w:color="auto"/>
            </w:tcBorders>
            <w:vAlign w:val="bottom"/>
            <w:hideMark/>
          </w:tcPr>
          <w:p w14:paraId="64137CC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AA5DC8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1961.700</w:t>
            </w:r>
          </w:p>
        </w:tc>
        <w:tc>
          <w:tcPr>
            <w:tcW w:w="678" w:type="pct"/>
            <w:tcBorders>
              <w:top w:val="nil"/>
              <w:left w:val="nil"/>
              <w:bottom w:val="single" w:sz="4" w:space="0" w:color="auto"/>
              <w:right w:val="single" w:sz="4" w:space="0" w:color="auto"/>
            </w:tcBorders>
            <w:vAlign w:val="center"/>
            <w:hideMark/>
          </w:tcPr>
          <w:p w14:paraId="2809B41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2416.00</w:t>
            </w:r>
          </w:p>
        </w:tc>
        <w:tc>
          <w:tcPr>
            <w:tcW w:w="802" w:type="pct"/>
            <w:tcBorders>
              <w:top w:val="nil"/>
              <w:left w:val="nil"/>
              <w:bottom w:val="single" w:sz="4" w:space="0" w:color="auto"/>
              <w:right w:val="single" w:sz="4" w:space="0" w:color="auto"/>
            </w:tcBorders>
            <w:vAlign w:val="center"/>
            <w:hideMark/>
          </w:tcPr>
          <w:p w14:paraId="174E545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4,739,467.20</w:t>
            </w:r>
          </w:p>
        </w:tc>
      </w:tr>
      <w:tr w:rsidR="0090345F" w:rsidRPr="00CD413F" w14:paraId="1DB21F9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CC8B02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2112" w:type="pct"/>
            <w:tcBorders>
              <w:top w:val="nil"/>
              <w:left w:val="nil"/>
              <w:bottom w:val="single" w:sz="4" w:space="0" w:color="auto"/>
              <w:right w:val="single" w:sz="4" w:space="0" w:color="auto"/>
            </w:tcBorders>
            <w:vAlign w:val="center"/>
            <w:hideMark/>
          </w:tcPr>
          <w:p w14:paraId="0A1BA3FD"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3</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ժամանակավոր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պահուստ</w:t>
            </w:r>
            <w:proofErr w:type="spellEnd"/>
          </w:p>
        </w:tc>
        <w:tc>
          <w:tcPr>
            <w:tcW w:w="461" w:type="pct"/>
            <w:tcBorders>
              <w:top w:val="nil"/>
              <w:left w:val="nil"/>
              <w:bottom w:val="single" w:sz="4" w:space="0" w:color="auto"/>
              <w:right w:val="single" w:sz="4" w:space="0" w:color="auto"/>
            </w:tcBorders>
            <w:vAlign w:val="bottom"/>
            <w:hideMark/>
          </w:tcPr>
          <w:p w14:paraId="616EDB2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4D95FF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1294.800</w:t>
            </w:r>
          </w:p>
        </w:tc>
        <w:tc>
          <w:tcPr>
            <w:tcW w:w="678" w:type="pct"/>
            <w:tcBorders>
              <w:top w:val="nil"/>
              <w:left w:val="nil"/>
              <w:bottom w:val="single" w:sz="4" w:space="0" w:color="auto"/>
              <w:right w:val="single" w:sz="4" w:space="0" w:color="auto"/>
            </w:tcBorders>
            <w:vAlign w:val="center"/>
            <w:hideMark/>
          </w:tcPr>
          <w:p w14:paraId="52449FC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1568.00</w:t>
            </w:r>
          </w:p>
        </w:tc>
        <w:tc>
          <w:tcPr>
            <w:tcW w:w="802" w:type="pct"/>
            <w:tcBorders>
              <w:top w:val="nil"/>
              <w:left w:val="nil"/>
              <w:bottom w:val="single" w:sz="4" w:space="0" w:color="auto"/>
              <w:right w:val="single" w:sz="4" w:space="0" w:color="auto"/>
            </w:tcBorders>
            <w:vAlign w:val="center"/>
            <w:hideMark/>
          </w:tcPr>
          <w:p w14:paraId="2DB1EBD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2,030,246.40</w:t>
            </w:r>
          </w:p>
        </w:tc>
      </w:tr>
      <w:tr w:rsidR="0090345F" w:rsidRPr="00CD413F" w14:paraId="4187234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573382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403D1405"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ժամանակավոր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պահուստից</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3</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շին</w:t>
            </w:r>
            <w:r w:rsidRPr="00CD413F">
              <w:rPr>
                <w:rFonts w:ascii="Arial Armenian" w:hAnsi="Arial Armenian" w:cs="Arial"/>
                <w:sz w:val="18"/>
                <w:szCs w:val="18"/>
              </w:rPr>
              <w:t>.</w:t>
            </w:r>
            <w:r w:rsidRPr="00CD413F">
              <w:rPr>
                <w:rFonts w:ascii="Sylfaen" w:hAnsi="Sylfaen" w:cs="Sylfaen"/>
                <w:sz w:val="18"/>
                <w:szCs w:val="18"/>
              </w:rPr>
              <w:t>հրապարակ</w:t>
            </w:r>
            <w:proofErr w:type="spellEnd"/>
            <w:proofErr w:type="gramEnd"/>
          </w:p>
        </w:tc>
        <w:tc>
          <w:tcPr>
            <w:tcW w:w="461" w:type="pct"/>
            <w:tcBorders>
              <w:top w:val="nil"/>
              <w:left w:val="nil"/>
              <w:bottom w:val="single" w:sz="4" w:space="0" w:color="auto"/>
              <w:right w:val="single" w:sz="4" w:space="0" w:color="auto"/>
            </w:tcBorders>
            <w:vAlign w:val="bottom"/>
            <w:hideMark/>
          </w:tcPr>
          <w:p w14:paraId="0235C8F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46BEB6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1294.800</w:t>
            </w:r>
          </w:p>
        </w:tc>
        <w:tc>
          <w:tcPr>
            <w:tcW w:w="678" w:type="pct"/>
            <w:tcBorders>
              <w:top w:val="nil"/>
              <w:left w:val="nil"/>
              <w:bottom w:val="single" w:sz="4" w:space="0" w:color="auto"/>
              <w:right w:val="single" w:sz="4" w:space="0" w:color="auto"/>
            </w:tcBorders>
            <w:vAlign w:val="center"/>
            <w:hideMark/>
          </w:tcPr>
          <w:p w14:paraId="1B3273F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1568.00</w:t>
            </w:r>
          </w:p>
        </w:tc>
        <w:tc>
          <w:tcPr>
            <w:tcW w:w="802" w:type="pct"/>
            <w:tcBorders>
              <w:top w:val="nil"/>
              <w:left w:val="nil"/>
              <w:bottom w:val="single" w:sz="4" w:space="0" w:color="auto"/>
              <w:right w:val="single" w:sz="4" w:space="0" w:color="auto"/>
            </w:tcBorders>
            <w:vAlign w:val="center"/>
            <w:hideMark/>
          </w:tcPr>
          <w:p w14:paraId="79976E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2,030,246.40</w:t>
            </w:r>
          </w:p>
        </w:tc>
      </w:tr>
      <w:tr w:rsidR="0090345F" w:rsidRPr="00CD413F" w14:paraId="20EB3C4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86263F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71A0F102"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²í³½Ç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ß»ñïÇ</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w:t>
            </w:r>
            <w:proofErr w:type="spellStart"/>
            <w:r w:rsidRPr="00CD413F">
              <w:rPr>
                <w:rFonts w:ascii="Arial Armenian" w:hAnsi="Arial Armenian" w:cs="Arial Armenian"/>
                <w:sz w:val="18"/>
                <w:szCs w:val="18"/>
              </w:rPr>
              <w:t>éáõÙ</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ËáÕáí³ÏÇ</w:t>
            </w:r>
            <w:r w:rsidRPr="00CD413F">
              <w:rPr>
                <w:rFonts w:ascii="Arial Armenian" w:hAnsi="Arial Armenian" w:cs="Arial"/>
                <w:sz w:val="18"/>
                <w:szCs w:val="18"/>
              </w:rPr>
              <w:t xml:space="preserve"> </w:t>
            </w:r>
            <w:r w:rsidRPr="00CD413F">
              <w:rPr>
                <w:rFonts w:ascii="Arial Armenian" w:hAnsi="Arial Armenian" w:cs="Arial Armenian"/>
                <w:sz w:val="18"/>
                <w:szCs w:val="18"/>
              </w:rPr>
              <w:t>ï³Ï</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64ADFA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171C7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95.000</w:t>
            </w:r>
          </w:p>
        </w:tc>
        <w:tc>
          <w:tcPr>
            <w:tcW w:w="678" w:type="pct"/>
            <w:tcBorders>
              <w:top w:val="nil"/>
              <w:left w:val="nil"/>
              <w:bottom w:val="single" w:sz="4" w:space="0" w:color="auto"/>
              <w:right w:val="single" w:sz="4" w:space="0" w:color="auto"/>
            </w:tcBorders>
            <w:vAlign w:val="center"/>
            <w:hideMark/>
          </w:tcPr>
          <w:p w14:paraId="44FAAE4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7967.00</w:t>
            </w:r>
          </w:p>
        </w:tc>
        <w:tc>
          <w:tcPr>
            <w:tcW w:w="802" w:type="pct"/>
            <w:tcBorders>
              <w:top w:val="nil"/>
              <w:left w:val="nil"/>
              <w:bottom w:val="single" w:sz="4" w:space="0" w:color="auto"/>
              <w:right w:val="single" w:sz="4" w:space="0" w:color="auto"/>
            </w:tcBorders>
            <w:vAlign w:val="center"/>
            <w:hideMark/>
          </w:tcPr>
          <w:p w14:paraId="5FFDA68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756,865.00</w:t>
            </w:r>
          </w:p>
        </w:tc>
      </w:tr>
      <w:tr w:rsidR="0090345F" w:rsidRPr="00CD413F" w14:paraId="2A92489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B73329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w:t>
            </w:r>
          </w:p>
        </w:tc>
        <w:tc>
          <w:tcPr>
            <w:tcW w:w="2112" w:type="pct"/>
            <w:tcBorders>
              <w:top w:val="nil"/>
              <w:left w:val="nil"/>
              <w:bottom w:val="single" w:sz="4" w:space="0" w:color="auto"/>
              <w:right w:val="single" w:sz="4" w:space="0" w:color="auto"/>
            </w:tcBorders>
            <w:vAlign w:val="center"/>
            <w:hideMark/>
          </w:tcPr>
          <w:p w14:paraId="0D68FF23"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Պաշտպանիչ</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ß</w:t>
            </w:r>
            <w:proofErr w:type="gramEnd"/>
            <w:r w:rsidRPr="00CD413F">
              <w:rPr>
                <w:rFonts w:ascii="Arial Armenian" w:hAnsi="Arial Armenian" w:cs="Arial"/>
                <w:sz w:val="18"/>
                <w:szCs w:val="18"/>
              </w:rPr>
              <w:t>»ñïÇ</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éáõÙ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ավազով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ËáÕáí³ÏÇ</w:t>
            </w:r>
            <w:r w:rsidRPr="00CD413F">
              <w:rPr>
                <w:rFonts w:ascii="Arial Armenian" w:hAnsi="Arial Armenian" w:cs="Arial"/>
                <w:sz w:val="18"/>
                <w:szCs w:val="18"/>
              </w:rPr>
              <w:t xml:space="preserve"> </w:t>
            </w:r>
            <w:proofErr w:type="spellStart"/>
            <w:r w:rsidRPr="00CD413F">
              <w:rPr>
                <w:rFonts w:ascii="Sylfaen" w:hAnsi="Sylfaen" w:cs="Sylfaen"/>
                <w:sz w:val="18"/>
                <w:szCs w:val="18"/>
              </w:rPr>
              <w:t>շուրջ</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010966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6766486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911.000</w:t>
            </w:r>
          </w:p>
        </w:tc>
        <w:tc>
          <w:tcPr>
            <w:tcW w:w="678" w:type="pct"/>
            <w:tcBorders>
              <w:top w:val="nil"/>
              <w:left w:val="nil"/>
              <w:bottom w:val="single" w:sz="4" w:space="0" w:color="auto"/>
              <w:right w:val="single" w:sz="4" w:space="0" w:color="auto"/>
            </w:tcBorders>
            <w:vAlign w:val="center"/>
            <w:hideMark/>
          </w:tcPr>
          <w:p w14:paraId="59F47B9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7967.00</w:t>
            </w:r>
          </w:p>
        </w:tc>
        <w:tc>
          <w:tcPr>
            <w:tcW w:w="802" w:type="pct"/>
            <w:tcBorders>
              <w:top w:val="nil"/>
              <w:left w:val="nil"/>
              <w:bottom w:val="single" w:sz="4" w:space="0" w:color="auto"/>
              <w:right w:val="single" w:sz="4" w:space="0" w:color="auto"/>
            </w:tcBorders>
            <w:vAlign w:val="center"/>
            <w:hideMark/>
          </w:tcPr>
          <w:p w14:paraId="133670C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7,257,937.00</w:t>
            </w:r>
          </w:p>
        </w:tc>
      </w:tr>
      <w:tr w:rsidR="0090345F" w:rsidRPr="00CD413F" w14:paraId="01D1756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8F83DD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w:t>
            </w:r>
          </w:p>
        </w:tc>
        <w:tc>
          <w:tcPr>
            <w:tcW w:w="2112" w:type="pct"/>
            <w:tcBorders>
              <w:top w:val="nil"/>
              <w:left w:val="nil"/>
              <w:bottom w:val="single" w:sz="4" w:space="0" w:color="auto"/>
              <w:right w:val="single" w:sz="4" w:space="0" w:color="auto"/>
            </w:tcBorders>
            <w:vAlign w:val="center"/>
            <w:hideMark/>
          </w:tcPr>
          <w:p w14:paraId="766A6C8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p>
        </w:tc>
        <w:tc>
          <w:tcPr>
            <w:tcW w:w="461" w:type="pct"/>
            <w:tcBorders>
              <w:top w:val="nil"/>
              <w:left w:val="nil"/>
              <w:bottom w:val="single" w:sz="4" w:space="0" w:color="auto"/>
              <w:right w:val="single" w:sz="4" w:space="0" w:color="auto"/>
            </w:tcBorders>
            <w:vAlign w:val="bottom"/>
            <w:hideMark/>
          </w:tcPr>
          <w:p w14:paraId="6BD1583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9314D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664.000</w:t>
            </w:r>
          </w:p>
        </w:tc>
        <w:tc>
          <w:tcPr>
            <w:tcW w:w="678" w:type="pct"/>
            <w:tcBorders>
              <w:top w:val="nil"/>
              <w:left w:val="nil"/>
              <w:bottom w:val="single" w:sz="4" w:space="0" w:color="auto"/>
              <w:right w:val="single" w:sz="4" w:space="0" w:color="auto"/>
            </w:tcBorders>
            <w:vAlign w:val="center"/>
            <w:hideMark/>
          </w:tcPr>
          <w:p w14:paraId="53640D4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244.00</w:t>
            </w:r>
          </w:p>
        </w:tc>
        <w:tc>
          <w:tcPr>
            <w:tcW w:w="802" w:type="pct"/>
            <w:tcBorders>
              <w:top w:val="nil"/>
              <w:left w:val="nil"/>
              <w:bottom w:val="single" w:sz="4" w:space="0" w:color="auto"/>
              <w:right w:val="single" w:sz="4" w:space="0" w:color="auto"/>
            </w:tcBorders>
            <w:vAlign w:val="center"/>
            <w:hideMark/>
          </w:tcPr>
          <w:p w14:paraId="405E6EE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162,016.00</w:t>
            </w:r>
          </w:p>
        </w:tc>
      </w:tr>
      <w:tr w:rsidR="0090345F" w:rsidRPr="00CD413F" w14:paraId="726A88F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B91AFF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w:t>
            </w:r>
          </w:p>
        </w:tc>
        <w:tc>
          <w:tcPr>
            <w:tcW w:w="2112" w:type="pct"/>
            <w:tcBorders>
              <w:top w:val="nil"/>
              <w:left w:val="nil"/>
              <w:bottom w:val="single" w:sz="4" w:space="0" w:color="auto"/>
              <w:right w:val="single" w:sz="4" w:space="0" w:color="auto"/>
            </w:tcBorders>
            <w:vAlign w:val="center"/>
            <w:hideMark/>
          </w:tcPr>
          <w:p w14:paraId="7F18250A"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տոփանում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լիցքում</w:t>
            </w:r>
            <w:proofErr w:type="spellEnd"/>
          </w:p>
        </w:tc>
        <w:tc>
          <w:tcPr>
            <w:tcW w:w="461" w:type="pct"/>
            <w:tcBorders>
              <w:top w:val="nil"/>
              <w:left w:val="nil"/>
              <w:bottom w:val="single" w:sz="4" w:space="0" w:color="auto"/>
              <w:right w:val="single" w:sz="4" w:space="0" w:color="auto"/>
            </w:tcBorders>
            <w:vAlign w:val="bottom"/>
            <w:hideMark/>
          </w:tcPr>
          <w:p w14:paraId="5C51FC1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040401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664.000</w:t>
            </w:r>
          </w:p>
        </w:tc>
        <w:tc>
          <w:tcPr>
            <w:tcW w:w="678" w:type="pct"/>
            <w:tcBorders>
              <w:top w:val="nil"/>
              <w:left w:val="nil"/>
              <w:bottom w:val="single" w:sz="4" w:space="0" w:color="auto"/>
              <w:right w:val="single" w:sz="4" w:space="0" w:color="auto"/>
            </w:tcBorders>
            <w:vAlign w:val="center"/>
            <w:hideMark/>
          </w:tcPr>
          <w:p w14:paraId="4BE78E5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360.00</w:t>
            </w:r>
          </w:p>
        </w:tc>
        <w:tc>
          <w:tcPr>
            <w:tcW w:w="802" w:type="pct"/>
            <w:tcBorders>
              <w:top w:val="nil"/>
              <w:left w:val="nil"/>
              <w:bottom w:val="single" w:sz="4" w:space="0" w:color="auto"/>
              <w:right w:val="single" w:sz="4" w:space="0" w:color="auto"/>
            </w:tcBorders>
            <w:vAlign w:val="center"/>
            <w:hideMark/>
          </w:tcPr>
          <w:p w14:paraId="0D4D881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239,040.00</w:t>
            </w:r>
          </w:p>
        </w:tc>
      </w:tr>
      <w:tr w:rsidR="0090345F" w:rsidRPr="00CD413F" w14:paraId="65FEBD2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C151E7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11</w:t>
            </w:r>
          </w:p>
        </w:tc>
        <w:tc>
          <w:tcPr>
            <w:tcW w:w="2112" w:type="pct"/>
            <w:tcBorders>
              <w:top w:val="nil"/>
              <w:left w:val="nil"/>
              <w:bottom w:val="single" w:sz="4" w:space="0" w:color="auto"/>
              <w:right w:val="single" w:sz="4" w:space="0" w:color="auto"/>
            </w:tcBorders>
            <w:vAlign w:val="center"/>
            <w:hideMark/>
          </w:tcPr>
          <w:p w14:paraId="513E474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300ÙÙ åáÕå³ï» ËáÕáí³ÏÇó å³ïÛ³ÝÇ ï»Õ³¹ñáõÙ È=7Ù (1Ñ³ï)</w:t>
            </w:r>
          </w:p>
        </w:tc>
        <w:tc>
          <w:tcPr>
            <w:tcW w:w="461" w:type="pct"/>
            <w:tcBorders>
              <w:top w:val="nil"/>
              <w:left w:val="nil"/>
              <w:bottom w:val="single" w:sz="4" w:space="0" w:color="auto"/>
              <w:right w:val="single" w:sz="4" w:space="0" w:color="auto"/>
            </w:tcBorders>
            <w:vAlign w:val="bottom"/>
            <w:hideMark/>
          </w:tcPr>
          <w:p w14:paraId="5D41EB8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44F5675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7.000</w:t>
            </w:r>
          </w:p>
        </w:tc>
        <w:tc>
          <w:tcPr>
            <w:tcW w:w="678" w:type="pct"/>
            <w:tcBorders>
              <w:top w:val="nil"/>
              <w:left w:val="nil"/>
              <w:bottom w:val="single" w:sz="4" w:space="0" w:color="auto"/>
              <w:right w:val="single" w:sz="4" w:space="0" w:color="auto"/>
            </w:tcBorders>
            <w:vAlign w:val="center"/>
            <w:hideMark/>
          </w:tcPr>
          <w:p w14:paraId="158B6C6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32665.00</w:t>
            </w:r>
          </w:p>
        </w:tc>
        <w:tc>
          <w:tcPr>
            <w:tcW w:w="802" w:type="pct"/>
            <w:tcBorders>
              <w:top w:val="nil"/>
              <w:left w:val="nil"/>
              <w:bottom w:val="single" w:sz="4" w:space="0" w:color="auto"/>
              <w:right w:val="single" w:sz="4" w:space="0" w:color="auto"/>
            </w:tcBorders>
            <w:vAlign w:val="center"/>
            <w:hideMark/>
          </w:tcPr>
          <w:p w14:paraId="20C94F9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228,655.00</w:t>
            </w:r>
          </w:p>
        </w:tc>
      </w:tr>
      <w:tr w:rsidR="0090345F" w:rsidRPr="00CD413F" w14:paraId="72A3FFB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8AB599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w:t>
            </w:r>
          </w:p>
        </w:tc>
        <w:tc>
          <w:tcPr>
            <w:tcW w:w="2112" w:type="pct"/>
            <w:tcBorders>
              <w:top w:val="nil"/>
              <w:left w:val="nil"/>
              <w:bottom w:val="single" w:sz="4" w:space="0" w:color="auto"/>
              <w:right w:val="single" w:sz="4" w:space="0" w:color="auto"/>
            </w:tcBorders>
            <w:vAlign w:val="center"/>
            <w:hideMark/>
          </w:tcPr>
          <w:p w14:paraId="60988FD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äáÕå³ï</w:t>
            </w:r>
            <w:proofErr w:type="gramStart"/>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proofErr w:type="gramEnd"/>
            <w:r w:rsidRPr="00CD413F">
              <w:rPr>
                <w:rFonts w:ascii="Arial Armenian" w:hAnsi="Arial Armenian" w:cs="Arial"/>
                <w:sz w:val="18"/>
                <w:szCs w:val="18"/>
              </w:rPr>
              <w:t xml:space="preserve">  ö275x5ÙÙ Ñ³Ï³Ïáñá½ÇáÝ Ù»Ïáõë³óáõÙ</w:t>
            </w:r>
          </w:p>
        </w:tc>
        <w:tc>
          <w:tcPr>
            <w:tcW w:w="461" w:type="pct"/>
            <w:tcBorders>
              <w:top w:val="nil"/>
              <w:left w:val="nil"/>
              <w:bottom w:val="single" w:sz="4" w:space="0" w:color="auto"/>
              <w:right w:val="single" w:sz="4" w:space="0" w:color="auto"/>
            </w:tcBorders>
            <w:vAlign w:val="bottom"/>
            <w:hideMark/>
          </w:tcPr>
          <w:p w14:paraId="57D39F9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·ÍÙ</w:t>
            </w:r>
          </w:p>
        </w:tc>
        <w:tc>
          <w:tcPr>
            <w:tcW w:w="624" w:type="pct"/>
            <w:tcBorders>
              <w:top w:val="nil"/>
              <w:left w:val="nil"/>
              <w:bottom w:val="single" w:sz="4" w:space="0" w:color="auto"/>
              <w:right w:val="single" w:sz="4" w:space="0" w:color="auto"/>
            </w:tcBorders>
            <w:vAlign w:val="center"/>
            <w:hideMark/>
          </w:tcPr>
          <w:p w14:paraId="6C9E7EA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7.000</w:t>
            </w:r>
          </w:p>
        </w:tc>
        <w:tc>
          <w:tcPr>
            <w:tcW w:w="678" w:type="pct"/>
            <w:tcBorders>
              <w:top w:val="nil"/>
              <w:left w:val="nil"/>
              <w:bottom w:val="single" w:sz="4" w:space="0" w:color="auto"/>
              <w:right w:val="single" w:sz="4" w:space="0" w:color="auto"/>
            </w:tcBorders>
            <w:vAlign w:val="center"/>
            <w:hideMark/>
          </w:tcPr>
          <w:p w14:paraId="176DD73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4035.00</w:t>
            </w:r>
          </w:p>
        </w:tc>
        <w:tc>
          <w:tcPr>
            <w:tcW w:w="802" w:type="pct"/>
            <w:tcBorders>
              <w:top w:val="nil"/>
              <w:left w:val="nil"/>
              <w:bottom w:val="single" w:sz="4" w:space="0" w:color="auto"/>
              <w:right w:val="single" w:sz="4" w:space="0" w:color="auto"/>
            </w:tcBorders>
            <w:vAlign w:val="center"/>
            <w:hideMark/>
          </w:tcPr>
          <w:p w14:paraId="6BE606E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28,245.00</w:t>
            </w:r>
          </w:p>
        </w:tc>
      </w:tr>
      <w:tr w:rsidR="0090345F" w:rsidRPr="00CD413F" w14:paraId="280CC84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89719D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w:t>
            </w:r>
          </w:p>
        </w:tc>
        <w:tc>
          <w:tcPr>
            <w:tcW w:w="2112" w:type="pct"/>
            <w:tcBorders>
              <w:top w:val="nil"/>
              <w:left w:val="nil"/>
              <w:bottom w:val="single" w:sz="4" w:space="0" w:color="auto"/>
              <w:right w:val="single" w:sz="4" w:space="0" w:color="auto"/>
            </w:tcBorders>
            <w:vAlign w:val="center"/>
            <w:hideMark/>
          </w:tcPr>
          <w:p w14:paraId="77C6B2F4" w14:textId="77777777" w:rsidR="00FD7A51" w:rsidRPr="00CD413F" w:rsidRDefault="00FD7A51" w:rsidP="002F1890">
            <w:pPr>
              <w:rPr>
                <w:rFonts w:ascii="Arial Armenian" w:hAnsi="Arial Armenian" w:cs="Arial"/>
                <w:sz w:val="18"/>
                <w:szCs w:val="18"/>
              </w:rPr>
            </w:pPr>
            <w:proofErr w:type="spellStart"/>
            <w:r w:rsidRPr="00CD413F">
              <w:rPr>
                <w:rFonts w:ascii="Arial Armenian" w:hAnsi="Arial Armenian" w:cs="Arial"/>
                <w:sz w:val="18"/>
                <w:szCs w:val="18"/>
              </w:rPr>
              <w:t>äáÉÇ¿ÃÇÉ»Ý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ճնշումային</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ËáÕáí³ÏÇ</w:t>
            </w:r>
            <w:r w:rsidRPr="00CD413F">
              <w:rPr>
                <w:rFonts w:ascii="Arial Armenian" w:hAnsi="Arial Armenian" w:cs="Arial"/>
                <w:sz w:val="18"/>
                <w:szCs w:val="18"/>
              </w:rPr>
              <w:t xml:space="preserve"> </w:t>
            </w:r>
            <w:r w:rsidRPr="00CD413F">
              <w:rPr>
                <w:rFonts w:ascii="Sylfaen" w:hAnsi="Sylfaen" w:cs="Sylfaen"/>
                <w:sz w:val="18"/>
                <w:szCs w:val="18"/>
              </w:rPr>
              <w:t>ապա</w:t>
            </w:r>
            <w:r w:rsidRPr="00CD413F">
              <w:rPr>
                <w:rFonts w:ascii="Arial Armenian" w:hAnsi="Arial Armenian" w:cs="Arial Armenian"/>
                <w:sz w:val="18"/>
                <w:szCs w:val="18"/>
              </w:rPr>
              <w:t>ÙáÝï³ÅáõÙ</w:t>
            </w:r>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PE PN 10 ö150*3.0ÙÙ </w:t>
            </w:r>
          </w:p>
        </w:tc>
        <w:tc>
          <w:tcPr>
            <w:tcW w:w="461" w:type="pct"/>
            <w:tcBorders>
              <w:top w:val="nil"/>
              <w:left w:val="nil"/>
              <w:bottom w:val="single" w:sz="4" w:space="0" w:color="auto"/>
              <w:right w:val="single" w:sz="4" w:space="0" w:color="auto"/>
            </w:tcBorders>
            <w:vAlign w:val="bottom"/>
            <w:hideMark/>
          </w:tcPr>
          <w:p w14:paraId="1CCC2BC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5FB87C4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1080.000</w:t>
            </w:r>
          </w:p>
        </w:tc>
        <w:tc>
          <w:tcPr>
            <w:tcW w:w="678" w:type="pct"/>
            <w:tcBorders>
              <w:top w:val="nil"/>
              <w:left w:val="nil"/>
              <w:bottom w:val="single" w:sz="4" w:space="0" w:color="auto"/>
              <w:right w:val="single" w:sz="4" w:space="0" w:color="auto"/>
            </w:tcBorders>
            <w:vAlign w:val="center"/>
            <w:hideMark/>
          </w:tcPr>
          <w:p w14:paraId="4384D43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707.00</w:t>
            </w:r>
          </w:p>
        </w:tc>
        <w:tc>
          <w:tcPr>
            <w:tcW w:w="802" w:type="pct"/>
            <w:tcBorders>
              <w:top w:val="nil"/>
              <w:left w:val="nil"/>
              <w:bottom w:val="single" w:sz="4" w:space="0" w:color="auto"/>
              <w:right w:val="single" w:sz="4" w:space="0" w:color="auto"/>
            </w:tcBorders>
            <w:vAlign w:val="center"/>
            <w:hideMark/>
          </w:tcPr>
          <w:p w14:paraId="59CCFCD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763,560.00</w:t>
            </w:r>
          </w:p>
        </w:tc>
      </w:tr>
      <w:tr w:rsidR="0090345F" w:rsidRPr="00CD413F" w14:paraId="6C5255A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D6C358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w:t>
            </w:r>
          </w:p>
        </w:tc>
        <w:tc>
          <w:tcPr>
            <w:tcW w:w="2112" w:type="pct"/>
            <w:tcBorders>
              <w:top w:val="nil"/>
              <w:left w:val="nil"/>
              <w:bottom w:val="single" w:sz="4" w:space="0" w:color="auto"/>
              <w:right w:val="single" w:sz="4" w:space="0" w:color="auto"/>
            </w:tcBorders>
            <w:vAlign w:val="center"/>
            <w:hideMark/>
          </w:tcPr>
          <w:p w14:paraId="0B4DEE1C" w14:textId="77777777" w:rsidR="00FD7A51" w:rsidRPr="00CD413F" w:rsidRDefault="00FD7A51" w:rsidP="002F1890">
            <w:pPr>
              <w:rPr>
                <w:rFonts w:ascii="Arial Armenian" w:hAnsi="Arial Armenian" w:cs="Arial"/>
                <w:sz w:val="18"/>
                <w:szCs w:val="18"/>
              </w:rPr>
            </w:pPr>
            <w:proofErr w:type="spellStart"/>
            <w:r w:rsidRPr="00CD413F">
              <w:rPr>
                <w:rFonts w:ascii="Arial Armenian" w:hAnsi="Arial Armenian" w:cs="Arial"/>
                <w:sz w:val="18"/>
                <w:szCs w:val="18"/>
              </w:rPr>
              <w:t>äáÉÇ¿ÃÇÉ»Ý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ճնշումային</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ËáÕáí³ÏÇ</w:t>
            </w:r>
            <w:r w:rsidRPr="00CD413F">
              <w:rPr>
                <w:rFonts w:ascii="Arial Armenian" w:hAnsi="Arial Armenian" w:cs="Arial"/>
                <w:sz w:val="18"/>
                <w:szCs w:val="18"/>
              </w:rPr>
              <w:t xml:space="preserve"> </w:t>
            </w:r>
            <w:r w:rsidRPr="00CD413F">
              <w:rPr>
                <w:rFonts w:ascii="Sylfaen" w:hAnsi="Sylfaen" w:cs="Sylfaen"/>
                <w:sz w:val="18"/>
                <w:szCs w:val="18"/>
              </w:rPr>
              <w:t>ապա</w:t>
            </w:r>
            <w:r w:rsidRPr="00CD413F">
              <w:rPr>
                <w:rFonts w:ascii="Arial Armenian" w:hAnsi="Arial Armenian" w:cs="Arial Armenian"/>
                <w:sz w:val="18"/>
                <w:szCs w:val="18"/>
              </w:rPr>
              <w:t>ÙáÝï³ÅáõÙ</w:t>
            </w:r>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PE PN 10 ö50*3.0ÙÙ </w:t>
            </w:r>
          </w:p>
        </w:tc>
        <w:tc>
          <w:tcPr>
            <w:tcW w:w="461" w:type="pct"/>
            <w:tcBorders>
              <w:top w:val="nil"/>
              <w:left w:val="nil"/>
              <w:bottom w:val="single" w:sz="4" w:space="0" w:color="auto"/>
              <w:right w:val="single" w:sz="4" w:space="0" w:color="auto"/>
            </w:tcBorders>
            <w:vAlign w:val="bottom"/>
            <w:hideMark/>
          </w:tcPr>
          <w:p w14:paraId="47B463E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6E68F2C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320.000</w:t>
            </w:r>
          </w:p>
        </w:tc>
        <w:tc>
          <w:tcPr>
            <w:tcW w:w="678" w:type="pct"/>
            <w:tcBorders>
              <w:top w:val="nil"/>
              <w:left w:val="nil"/>
              <w:bottom w:val="single" w:sz="4" w:space="0" w:color="auto"/>
              <w:right w:val="single" w:sz="4" w:space="0" w:color="auto"/>
            </w:tcBorders>
            <w:vAlign w:val="center"/>
            <w:hideMark/>
          </w:tcPr>
          <w:p w14:paraId="4B35902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386.00</w:t>
            </w:r>
          </w:p>
        </w:tc>
        <w:tc>
          <w:tcPr>
            <w:tcW w:w="802" w:type="pct"/>
            <w:tcBorders>
              <w:top w:val="nil"/>
              <w:left w:val="nil"/>
              <w:bottom w:val="single" w:sz="4" w:space="0" w:color="auto"/>
              <w:right w:val="single" w:sz="4" w:space="0" w:color="auto"/>
            </w:tcBorders>
            <w:vAlign w:val="center"/>
            <w:hideMark/>
          </w:tcPr>
          <w:p w14:paraId="60E92C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123,520.00</w:t>
            </w:r>
          </w:p>
        </w:tc>
      </w:tr>
      <w:tr w:rsidR="0090345F" w:rsidRPr="00CD413F" w14:paraId="5D739A6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DADDF4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15</w:t>
            </w:r>
          </w:p>
        </w:tc>
        <w:tc>
          <w:tcPr>
            <w:tcW w:w="2112" w:type="pct"/>
            <w:tcBorders>
              <w:top w:val="nil"/>
              <w:left w:val="nil"/>
              <w:bottom w:val="single" w:sz="4" w:space="0" w:color="auto"/>
              <w:right w:val="single" w:sz="4" w:space="0" w:color="auto"/>
            </w:tcBorders>
            <w:vAlign w:val="center"/>
            <w:hideMark/>
          </w:tcPr>
          <w:p w14:paraId="025BBCBB" w14:textId="77777777" w:rsidR="00FD7A51" w:rsidRPr="00CD413F" w:rsidRDefault="00FD7A51" w:rsidP="002F1890">
            <w:pPr>
              <w:rPr>
                <w:rFonts w:ascii="Arial Armenian" w:hAnsi="Arial Armenian" w:cs="Arial"/>
                <w:sz w:val="18"/>
                <w:szCs w:val="18"/>
              </w:rPr>
            </w:pPr>
            <w:proofErr w:type="spellStart"/>
            <w:r w:rsidRPr="00CD413F">
              <w:rPr>
                <w:rFonts w:ascii="Arial Armenian" w:hAnsi="Arial Armenian" w:cs="Arial"/>
                <w:sz w:val="18"/>
                <w:szCs w:val="18"/>
              </w:rPr>
              <w:t>äáÉÇ¿ÃÇÉ»Ý</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ճնշումային</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ËáÕáí³ÏÇ</w:t>
            </w:r>
            <w:r w:rsidRPr="00CD413F">
              <w:rPr>
                <w:rFonts w:ascii="Arial Armenian" w:hAnsi="Arial Armenian" w:cs="Arial"/>
                <w:sz w:val="18"/>
                <w:szCs w:val="18"/>
              </w:rPr>
              <w:t xml:space="preserve"> </w:t>
            </w:r>
            <w:r w:rsidRPr="00CD413F">
              <w:rPr>
                <w:rFonts w:ascii="Arial Armenian" w:hAnsi="Arial Armenian" w:cs="Arial Armenian"/>
                <w:sz w:val="18"/>
                <w:szCs w:val="18"/>
              </w:rPr>
              <w:t>ÙáÝï³ÅáõÙ</w:t>
            </w:r>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PE PN 12.5 ö160*3.0ÙÙ ÷áñÓ³ñÏáõÙáí</w:t>
            </w:r>
          </w:p>
        </w:tc>
        <w:tc>
          <w:tcPr>
            <w:tcW w:w="461" w:type="pct"/>
            <w:tcBorders>
              <w:top w:val="nil"/>
              <w:left w:val="nil"/>
              <w:bottom w:val="single" w:sz="4" w:space="0" w:color="auto"/>
              <w:right w:val="single" w:sz="4" w:space="0" w:color="auto"/>
            </w:tcBorders>
            <w:vAlign w:val="bottom"/>
            <w:hideMark/>
          </w:tcPr>
          <w:p w14:paraId="1463F0C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5919E26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1114.000</w:t>
            </w:r>
          </w:p>
        </w:tc>
        <w:tc>
          <w:tcPr>
            <w:tcW w:w="678" w:type="pct"/>
            <w:tcBorders>
              <w:top w:val="nil"/>
              <w:left w:val="nil"/>
              <w:bottom w:val="single" w:sz="4" w:space="0" w:color="auto"/>
              <w:right w:val="single" w:sz="4" w:space="0" w:color="auto"/>
            </w:tcBorders>
            <w:vAlign w:val="center"/>
            <w:hideMark/>
          </w:tcPr>
          <w:p w14:paraId="510EA86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10113.00</w:t>
            </w:r>
          </w:p>
        </w:tc>
        <w:tc>
          <w:tcPr>
            <w:tcW w:w="802" w:type="pct"/>
            <w:tcBorders>
              <w:top w:val="nil"/>
              <w:left w:val="nil"/>
              <w:bottom w:val="single" w:sz="4" w:space="0" w:color="auto"/>
              <w:right w:val="single" w:sz="4" w:space="0" w:color="auto"/>
            </w:tcBorders>
            <w:vAlign w:val="center"/>
            <w:hideMark/>
          </w:tcPr>
          <w:p w14:paraId="3A5EAF3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11,265,882.00</w:t>
            </w:r>
          </w:p>
        </w:tc>
      </w:tr>
      <w:tr w:rsidR="0090345F" w:rsidRPr="00CD413F" w14:paraId="7594F23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6F6623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16</w:t>
            </w:r>
          </w:p>
        </w:tc>
        <w:tc>
          <w:tcPr>
            <w:tcW w:w="2112" w:type="pct"/>
            <w:tcBorders>
              <w:top w:val="nil"/>
              <w:left w:val="nil"/>
              <w:bottom w:val="single" w:sz="4" w:space="0" w:color="auto"/>
              <w:right w:val="single" w:sz="4" w:space="0" w:color="auto"/>
            </w:tcBorders>
            <w:vAlign w:val="center"/>
            <w:hideMark/>
          </w:tcPr>
          <w:p w14:paraId="2521BB4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Բաժանորդների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միացումների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ջրագծին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խողովակներով</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63</w:t>
            </w:r>
          </w:p>
        </w:tc>
        <w:tc>
          <w:tcPr>
            <w:tcW w:w="461" w:type="pct"/>
            <w:tcBorders>
              <w:top w:val="nil"/>
              <w:left w:val="nil"/>
              <w:bottom w:val="single" w:sz="4" w:space="0" w:color="auto"/>
              <w:right w:val="single" w:sz="4" w:space="0" w:color="auto"/>
            </w:tcBorders>
            <w:vAlign w:val="bottom"/>
            <w:hideMark/>
          </w:tcPr>
          <w:p w14:paraId="1A1B8072" w14:textId="77777777" w:rsidR="00FD7A51" w:rsidRPr="00CD413F" w:rsidRDefault="00FD7A51" w:rsidP="002F1890">
            <w:pPr>
              <w:jc w:val="center"/>
              <w:rPr>
                <w:rFonts w:ascii="Arial Armenian" w:hAnsi="Arial Armenian" w:cs="Arial"/>
                <w:sz w:val="18"/>
                <w:szCs w:val="18"/>
              </w:rPr>
            </w:pPr>
            <w:proofErr w:type="spellStart"/>
            <w:r w:rsidRPr="00CD413F">
              <w:rPr>
                <w:rFonts w:ascii="Arial Armenian" w:hAnsi="Arial Armenian" w:cs="Arial"/>
                <w:sz w:val="18"/>
                <w:szCs w:val="18"/>
              </w:rPr>
              <w:t>ï»Õ</w:t>
            </w:r>
            <w:proofErr w:type="spellEnd"/>
          </w:p>
        </w:tc>
        <w:tc>
          <w:tcPr>
            <w:tcW w:w="624" w:type="pct"/>
            <w:tcBorders>
              <w:top w:val="nil"/>
              <w:left w:val="nil"/>
              <w:bottom w:val="single" w:sz="4" w:space="0" w:color="auto"/>
              <w:right w:val="single" w:sz="4" w:space="0" w:color="auto"/>
            </w:tcBorders>
            <w:vAlign w:val="center"/>
            <w:hideMark/>
          </w:tcPr>
          <w:p w14:paraId="2C1B587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w:t>
            </w:r>
          </w:p>
        </w:tc>
        <w:tc>
          <w:tcPr>
            <w:tcW w:w="678" w:type="pct"/>
            <w:tcBorders>
              <w:top w:val="nil"/>
              <w:left w:val="nil"/>
              <w:bottom w:val="single" w:sz="4" w:space="0" w:color="auto"/>
              <w:right w:val="single" w:sz="4" w:space="0" w:color="auto"/>
            </w:tcBorders>
            <w:vAlign w:val="center"/>
            <w:hideMark/>
          </w:tcPr>
          <w:p w14:paraId="301E099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5320.00</w:t>
            </w:r>
          </w:p>
        </w:tc>
        <w:tc>
          <w:tcPr>
            <w:tcW w:w="802" w:type="pct"/>
            <w:tcBorders>
              <w:top w:val="nil"/>
              <w:left w:val="nil"/>
              <w:bottom w:val="single" w:sz="4" w:space="0" w:color="auto"/>
              <w:right w:val="single" w:sz="4" w:space="0" w:color="auto"/>
            </w:tcBorders>
            <w:vAlign w:val="center"/>
            <w:hideMark/>
          </w:tcPr>
          <w:p w14:paraId="0B63252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106,400.00</w:t>
            </w:r>
          </w:p>
        </w:tc>
      </w:tr>
      <w:tr w:rsidR="0090345F" w:rsidRPr="00CD413F" w14:paraId="4970581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E1D899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17</w:t>
            </w:r>
          </w:p>
        </w:tc>
        <w:tc>
          <w:tcPr>
            <w:tcW w:w="2112" w:type="pct"/>
            <w:tcBorders>
              <w:top w:val="nil"/>
              <w:left w:val="nil"/>
              <w:bottom w:val="single" w:sz="4" w:space="0" w:color="auto"/>
              <w:right w:val="single" w:sz="4" w:space="0" w:color="auto"/>
            </w:tcBorders>
            <w:vAlign w:val="center"/>
            <w:hideMark/>
          </w:tcPr>
          <w:p w14:paraId="7E343CB2"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Armenian"/>
                <w:sz w:val="18"/>
                <w:szCs w:val="18"/>
              </w:rPr>
              <w:t>Ç³óáõÙ</w:t>
            </w:r>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áÛáõÃÛáõÝ</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áõÝ»óáÕ</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ջրմուղի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ցանցին</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50</w:t>
            </w:r>
          </w:p>
        </w:tc>
        <w:tc>
          <w:tcPr>
            <w:tcW w:w="461" w:type="pct"/>
            <w:tcBorders>
              <w:top w:val="nil"/>
              <w:left w:val="nil"/>
              <w:bottom w:val="single" w:sz="4" w:space="0" w:color="auto"/>
              <w:right w:val="single" w:sz="4" w:space="0" w:color="auto"/>
            </w:tcBorders>
            <w:vAlign w:val="bottom"/>
            <w:hideMark/>
          </w:tcPr>
          <w:p w14:paraId="35096696" w14:textId="77777777" w:rsidR="00FD7A51" w:rsidRPr="00CD413F" w:rsidRDefault="00FD7A51" w:rsidP="002F1890">
            <w:pPr>
              <w:jc w:val="center"/>
              <w:rPr>
                <w:rFonts w:ascii="Arial Armenian" w:hAnsi="Arial Armenian" w:cs="Arial"/>
                <w:sz w:val="18"/>
                <w:szCs w:val="18"/>
              </w:rPr>
            </w:pPr>
            <w:proofErr w:type="spellStart"/>
            <w:r w:rsidRPr="00CD413F">
              <w:rPr>
                <w:rFonts w:ascii="Arial Armenian" w:hAnsi="Arial Armenian" w:cs="Arial"/>
                <w:sz w:val="18"/>
                <w:szCs w:val="18"/>
              </w:rPr>
              <w:t>ï»Õ</w:t>
            </w:r>
            <w:proofErr w:type="spellEnd"/>
          </w:p>
        </w:tc>
        <w:tc>
          <w:tcPr>
            <w:tcW w:w="624" w:type="pct"/>
            <w:tcBorders>
              <w:top w:val="nil"/>
              <w:left w:val="nil"/>
              <w:bottom w:val="single" w:sz="4" w:space="0" w:color="auto"/>
              <w:right w:val="single" w:sz="4" w:space="0" w:color="auto"/>
            </w:tcBorders>
            <w:vAlign w:val="center"/>
            <w:hideMark/>
          </w:tcPr>
          <w:p w14:paraId="44B14DF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w:t>
            </w:r>
          </w:p>
        </w:tc>
        <w:tc>
          <w:tcPr>
            <w:tcW w:w="678" w:type="pct"/>
            <w:tcBorders>
              <w:top w:val="nil"/>
              <w:left w:val="nil"/>
              <w:bottom w:val="single" w:sz="4" w:space="0" w:color="auto"/>
              <w:right w:val="single" w:sz="4" w:space="0" w:color="auto"/>
            </w:tcBorders>
            <w:vAlign w:val="center"/>
            <w:hideMark/>
          </w:tcPr>
          <w:p w14:paraId="61084BB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3662.00</w:t>
            </w:r>
          </w:p>
        </w:tc>
        <w:tc>
          <w:tcPr>
            <w:tcW w:w="802" w:type="pct"/>
            <w:tcBorders>
              <w:top w:val="nil"/>
              <w:left w:val="nil"/>
              <w:bottom w:val="single" w:sz="4" w:space="0" w:color="auto"/>
              <w:right w:val="single" w:sz="4" w:space="0" w:color="auto"/>
            </w:tcBorders>
            <w:vAlign w:val="center"/>
            <w:hideMark/>
          </w:tcPr>
          <w:p w14:paraId="164E005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73,240.00</w:t>
            </w:r>
          </w:p>
        </w:tc>
      </w:tr>
      <w:tr w:rsidR="0090345F" w:rsidRPr="00CD413F" w14:paraId="75E66BC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5F0F4B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18</w:t>
            </w:r>
          </w:p>
        </w:tc>
        <w:tc>
          <w:tcPr>
            <w:tcW w:w="2112" w:type="pct"/>
            <w:tcBorders>
              <w:top w:val="nil"/>
              <w:left w:val="nil"/>
              <w:bottom w:val="single" w:sz="4" w:space="0" w:color="auto"/>
              <w:right w:val="single" w:sz="4" w:space="0" w:color="auto"/>
            </w:tcBorders>
            <w:vAlign w:val="center"/>
            <w:hideMark/>
          </w:tcPr>
          <w:p w14:paraId="37E95325"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äáÉÇ¿ÃÇÉ»Ý³ÛÇÝ ÙÇ×³¹Çñ åáÕå³ïÛ³ Ïó³ßáõñÃáí   ö160ÙÙ</w:t>
            </w:r>
          </w:p>
        </w:tc>
        <w:tc>
          <w:tcPr>
            <w:tcW w:w="461" w:type="pct"/>
            <w:tcBorders>
              <w:top w:val="nil"/>
              <w:left w:val="nil"/>
              <w:bottom w:val="single" w:sz="4" w:space="0" w:color="auto"/>
              <w:right w:val="single" w:sz="4" w:space="0" w:color="auto"/>
            </w:tcBorders>
            <w:vAlign w:val="bottom"/>
            <w:hideMark/>
          </w:tcPr>
          <w:p w14:paraId="0D2788B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40B37E0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10.000</w:t>
            </w:r>
          </w:p>
        </w:tc>
        <w:tc>
          <w:tcPr>
            <w:tcW w:w="678" w:type="pct"/>
            <w:tcBorders>
              <w:top w:val="nil"/>
              <w:left w:val="nil"/>
              <w:bottom w:val="single" w:sz="4" w:space="0" w:color="auto"/>
              <w:right w:val="single" w:sz="4" w:space="0" w:color="auto"/>
            </w:tcBorders>
            <w:vAlign w:val="center"/>
            <w:hideMark/>
          </w:tcPr>
          <w:p w14:paraId="40F6FE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42122.00</w:t>
            </w:r>
          </w:p>
        </w:tc>
        <w:tc>
          <w:tcPr>
            <w:tcW w:w="802" w:type="pct"/>
            <w:tcBorders>
              <w:top w:val="nil"/>
              <w:left w:val="nil"/>
              <w:bottom w:val="single" w:sz="4" w:space="0" w:color="auto"/>
              <w:right w:val="single" w:sz="4" w:space="0" w:color="auto"/>
            </w:tcBorders>
            <w:vAlign w:val="center"/>
            <w:hideMark/>
          </w:tcPr>
          <w:p w14:paraId="5E942F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421,220.00</w:t>
            </w:r>
          </w:p>
        </w:tc>
      </w:tr>
      <w:tr w:rsidR="0090345F" w:rsidRPr="00CD413F" w14:paraId="3E28385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3C1282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19</w:t>
            </w:r>
          </w:p>
        </w:tc>
        <w:tc>
          <w:tcPr>
            <w:tcW w:w="2112" w:type="pct"/>
            <w:tcBorders>
              <w:top w:val="nil"/>
              <w:left w:val="nil"/>
              <w:bottom w:val="single" w:sz="4" w:space="0" w:color="auto"/>
              <w:right w:val="single" w:sz="4" w:space="0" w:color="auto"/>
            </w:tcBorders>
            <w:vAlign w:val="center"/>
            <w:hideMark/>
          </w:tcPr>
          <w:p w14:paraId="442E3403"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äáÉÇ¿ÃÇÉ»Ý³ÛÇÝ ÙÇ×³¹Çñ åáÕå³ïÛ³ Ïó³ßáõñÃáí   ö63ÙÙ</w:t>
            </w:r>
          </w:p>
        </w:tc>
        <w:tc>
          <w:tcPr>
            <w:tcW w:w="461" w:type="pct"/>
            <w:tcBorders>
              <w:top w:val="nil"/>
              <w:left w:val="nil"/>
              <w:bottom w:val="single" w:sz="4" w:space="0" w:color="auto"/>
              <w:right w:val="single" w:sz="4" w:space="0" w:color="auto"/>
            </w:tcBorders>
            <w:vAlign w:val="bottom"/>
            <w:hideMark/>
          </w:tcPr>
          <w:p w14:paraId="3B8E3AB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5A707B3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8.000</w:t>
            </w:r>
          </w:p>
        </w:tc>
        <w:tc>
          <w:tcPr>
            <w:tcW w:w="678" w:type="pct"/>
            <w:tcBorders>
              <w:top w:val="nil"/>
              <w:left w:val="nil"/>
              <w:bottom w:val="single" w:sz="4" w:space="0" w:color="auto"/>
              <w:right w:val="single" w:sz="4" w:space="0" w:color="auto"/>
            </w:tcBorders>
            <w:vAlign w:val="center"/>
            <w:hideMark/>
          </w:tcPr>
          <w:p w14:paraId="2832DD6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8777.00</w:t>
            </w:r>
          </w:p>
        </w:tc>
        <w:tc>
          <w:tcPr>
            <w:tcW w:w="802" w:type="pct"/>
            <w:tcBorders>
              <w:top w:val="nil"/>
              <w:left w:val="nil"/>
              <w:bottom w:val="single" w:sz="4" w:space="0" w:color="auto"/>
              <w:right w:val="single" w:sz="4" w:space="0" w:color="auto"/>
            </w:tcBorders>
            <w:vAlign w:val="center"/>
            <w:hideMark/>
          </w:tcPr>
          <w:p w14:paraId="42652A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70,216.00</w:t>
            </w:r>
          </w:p>
        </w:tc>
      </w:tr>
      <w:tr w:rsidR="0090345F" w:rsidRPr="00CD413F" w14:paraId="24780C5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806461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20</w:t>
            </w:r>
          </w:p>
        </w:tc>
        <w:tc>
          <w:tcPr>
            <w:tcW w:w="2112" w:type="pct"/>
            <w:tcBorders>
              <w:top w:val="nil"/>
              <w:left w:val="nil"/>
              <w:bottom w:val="single" w:sz="4" w:space="0" w:color="auto"/>
              <w:right w:val="single" w:sz="4" w:space="0" w:color="auto"/>
            </w:tcBorders>
            <w:vAlign w:val="center"/>
            <w:hideMark/>
          </w:tcPr>
          <w:p w14:paraId="13BB83BA"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äáÉÇ¿ÃÇÉ»Ý³ÛÇÝ Ó¨³íáñ Ù³ë»</w:t>
            </w:r>
            <w:proofErr w:type="gramStart"/>
            <w:r w:rsidRPr="00CD413F">
              <w:rPr>
                <w:rFonts w:ascii="Arial Armenian" w:hAnsi="Arial Armenian" w:cs="Arial"/>
                <w:sz w:val="18"/>
                <w:szCs w:val="18"/>
              </w:rPr>
              <w:t>ñ  ö</w:t>
            </w:r>
            <w:proofErr w:type="gramEnd"/>
            <w:r w:rsidRPr="00CD413F">
              <w:rPr>
                <w:rFonts w:ascii="Arial Armenian" w:hAnsi="Arial Armenian" w:cs="Arial"/>
                <w:sz w:val="18"/>
                <w:szCs w:val="18"/>
              </w:rPr>
              <w:t>160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1BB91FD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2807F19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10.000</w:t>
            </w:r>
          </w:p>
        </w:tc>
        <w:tc>
          <w:tcPr>
            <w:tcW w:w="678" w:type="pct"/>
            <w:tcBorders>
              <w:top w:val="nil"/>
              <w:left w:val="nil"/>
              <w:bottom w:val="single" w:sz="4" w:space="0" w:color="auto"/>
              <w:right w:val="single" w:sz="4" w:space="0" w:color="auto"/>
            </w:tcBorders>
            <w:vAlign w:val="center"/>
            <w:hideMark/>
          </w:tcPr>
          <w:p w14:paraId="53CD2B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6438.00</w:t>
            </w:r>
          </w:p>
        </w:tc>
        <w:tc>
          <w:tcPr>
            <w:tcW w:w="802" w:type="pct"/>
            <w:tcBorders>
              <w:top w:val="nil"/>
              <w:left w:val="nil"/>
              <w:bottom w:val="single" w:sz="4" w:space="0" w:color="auto"/>
              <w:right w:val="single" w:sz="4" w:space="0" w:color="auto"/>
            </w:tcBorders>
            <w:vAlign w:val="center"/>
            <w:hideMark/>
          </w:tcPr>
          <w:p w14:paraId="00FDD24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64,380.00</w:t>
            </w:r>
          </w:p>
        </w:tc>
      </w:tr>
      <w:tr w:rsidR="0090345F" w:rsidRPr="00CD413F" w14:paraId="0309CDF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C7D26D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21</w:t>
            </w:r>
          </w:p>
        </w:tc>
        <w:tc>
          <w:tcPr>
            <w:tcW w:w="2112" w:type="pct"/>
            <w:tcBorders>
              <w:top w:val="nil"/>
              <w:left w:val="nil"/>
              <w:bottom w:val="single" w:sz="4" w:space="0" w:color="auto"/>
              <w:right w:val="single" w:sz="4" w:space="0" w:color="auto"/>
            </w:tcBorders>
            <w:vAlign w:val="center"/>
            <w:hideMark/>
          </w:tcPr>
          <w:p w14:paraId="5847D9E9"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äáÉÇ¿ÃÇÉ»Ý³ÛÇÝ Ó¨³íáñ Ù³ë»</w:t>
            </w:r>
            <w:proofErr w:type="gramStart"/>
            <w:r w:rsidRPr="00CD413F">
              <w:rPr>
                <w:rFonts w:ascii="Arial Armenian" w:hAnsi="Arial Armenian" w:cs="Arial"/>
                <w:sz w:val="18"/>
                <w:szCs w:val="18"/>
              </w:rPr>
              <w:t>ñ  ö</w:t>
            </w:r>
            <w:proofErr w:type="gramEnd"/>
            <w:r w:rsidRPr="00CD413F">
              <w:rPr>
                <w:rFonts w:ascii="Arial Armenian" w:hAnsi="Arial Armenian" w:cs="Arial"/>
                <w:sz w:val="18"/>
                <w:szCs w:val="18"/>
              </w:rPr>
              <w:t>63</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577FB2F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5902BFA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10.000</w:t>
            </w:r>
          </w:p>
        </w:tc>
        <w:tc>
          <w:tcPr>
            <w:tcW w:w="678" w:type="pct"/>
            <w:tcBorders>
              <w:top w:val="nil"/>
              <w:left w:val="nil"/>
              <w:bottom w:val="single" w:sz="4" w:space="0" w:color="auto"/>
              <w:right w:val="single" w:sz="4" w:space="0" w:color="auto"/>
            </w:tcBorders>
            <w:vAlign w:val="center"/>
            <w:hideMark/>
          </w:tcPr>
          <w:p w14:paraId="597F031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2429.00</w:t>
            </w:r>
          </w:p>
        </w:tc>
        <w:tc>
          <w:tcPr>
            <w:tcW w:w="802" w:type="pct"/>
            <w:tcBorders>
              <w:top w:val="nil"/>
              <w:left w:val="nil"/>
              <w:bottom w:val="single" w:sz="4" w:space="0" w:color="auto"/>
              <w:right w:val="single" w:sz="4" w:space="0" w:color="auto"/>
            </w:tcBorders>
            <w:vAlign w:val="center"/>
            <w:hideMark/>
          </w:tcPr>
          <w:p w14:paraId="78A5931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24,290.00</w:t>
            </w:r>
          </w:p>
        </w:tc>
      </w:tr>
      <w:tr w:rsidR="0090345F" w:rsidRPr="00CD413F" w14:paraId="2172952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A2FAED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22</w:t>
            </w:r>
          </w:p>
        </w:tc>
        <w:tc>
          <w:tcPr>
            <w:tcW w:w="2112" w:type="pct"/>
            <w:tcBorders>
              <w:top w:val="nil"/>
              <w:left w:val="nil"/>
              <w:bottom w:val="single" w:sz="4" w:space="0" w:color="auto"/>
              <w:right w:val="single" w:sz="4" w:space="0" w:color="auto"/>
            </w:tcBorders>
            <w:vAlign w:val="center"/>
            <w:hideMark/>
          </w:tcPr>
          <w:p w14:paraId="0253185F"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äáÉÇ¿ÃÇÉ»Ý³ÛÇÝ Ó¨³íáñ Ù³ë»</w:t>
            </w:r>
            <w:proofErr w:type="gramStart"/>
            <w:r w:rsidRPr="00CD413F">
              <w:rPr>
                <w:rFonts w:ascii="Arial Armenian" w:hAnsi="Arial Armenian" w:cs="Arial"/>
                <w:sz w:val="18"/>
                <w:szCs w:val="18"/>
              </w:rPr>
              <w:t>ñ  ö</w:t>
            </w:r>
            <w:proofErr w:type="gramEnd"/>
            <w:r w:rsidRPr="00CD413F">
              <w:rPr>
                <w:rFonts w:ascii="Arial Armenian" w:hAnsi="Arial Armenian" w:cs="Arial"/>
                <w:sz w:val="18"/>
                <w:szCs w:val="18"/>
              </w:rPr>
              <w:t>50</w:t>
            </w:r>
          </w:p>
        </w:tc>
        <w:tc>
          <w:tcPr>
            <w:tcW w:w="461" w:type="pct"/>
            <w:tcBorders>
              <w:top w:val="nil"/>
              <w:left w:val="nil"/>
              <w:bottom w:val="single" w:sz="4" w:space="0" w:color="auto"/>
              <w:right w:val="single" w:sz="4" w:space="0" w:color="auto"/>
            </w:tcBorders>
            <w:vAlign w:val="bottom"/>
            <w:hideMark/>
          </w:tcPr>
          <w:p w14:paraId="48DAA9B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07AD839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10.000</w:t>
            </w:r>
          </w:p>
        </w:tc>
        <w:tc>
          <w:tcPr>
            <w:tcW w:w="678" w:type="pct"/>
            <w:tcBorders>
              <w:top w:val="nil"/>
              <w:left w:val="nil"/>
              <w:bottom w:val="single" w:sz="4" w:space="0" w:color="auto"/>
              <w:right w:val="single" w:sz="4" w:space="0" w:color="auto"/>
            </w:tcBorders>
            <w:vAlign w:val="center"/>
            <w:hideMark/>
          </w:tcPr>
          <w:p w14:paraId="269ED60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2364.00</w:t>
            </w:r>
          </w:p>
        </w:tc>
        <w:tc>
          <w:tcPr>
            <w:tcW w:w="802" w:type="pct"/>
            <w:tcBorders>
              <w:top w:val="nil"/>
              <w:left w:val="nil"/>
              <w:bottom w:val="single" w:sz="4" w:space="0" w:color="auto"/>
              <w:right w:val="single" w:sz="4" w:space="0" w:color="auto"/>
            </w:tcBorders>
            <w:vAlign w:val="center"/>
            <w:hideMark/>
          </w:tcPr>
          <w:p w14:paraId="3684D88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23,640.00</w:t>
            </w:r>
          </w:p>
        </w:tc>
      </w:tr>
      <w:tr w:rsidR="0090345F" w:rsidRPr="00CD413F" w14:paraId="0B75562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3D1775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23</w:t>
            </w:r>
          </w:p>
        </w:tc>
        <w:tc>
          <w:tcPr>
            <w:tcW w:w="2112" w:type="pct"/>
            <w:tcBorders>
              <w:top w:val="nil"/>
              <w:left w:val="nil"/>
              <w:bottom w:val="single" w:sz="4" w:space="0" w:color="auto"/>
              <w:right w:val="single" w:sz="4" w:space="0" w:color="auto"/>
            </w:tcBorders>
            <w:vAlign w:val="center"/>
            <w:hideMark/>
          </w:tcPr>
          <w:p w14:paraId="55DB89C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Խամութային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միացում</w:t>
            </w:r>
            <w:proofErr w:type="spellEnd"/>
            <w:r w:rsidRPr="00CD413F">
              <w:rPr>
                <w:rFonts w:ascii="Arial Armenian" w:hAnsi="Arial Armenian" w:cs="Arial"/>
                <w:sz w:val="18"/>
                <w:szCs w:val="18"/>
              </w:rPr>
              <w:t xml:space="preserve">   ö160*63</w:t>
            </w:r>
          </w:p>
        </w:tc>
        <w:tc>
          <w:tcPr>
            <w:tcW w:w="461" w:type="pct"/>
            <w:tcBorders>
              <w:top w:val="nil"/>
              <w:left w:val="nil"/>
              <w:bottom w:val="single" w:sz="4" w:space="0" w:color="auto"/>
              <w:right w:val="single" w:sz="4" w:space="0" w:color="auto"/>
            </w:tcBorders>
            <w:vAlign w:val="bottom"/>
            <w:hideMark/>
          </w:tcPr>
          <w:p w14:paraId="6241CDA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117BF74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w:t>
            </w:r>
          </w:p>
        </w:tc>
        <w:tc>
          <w:tcPr>
            <w:tcW w:w="678" w:type="pct"/>
            <w:tcBorders>
              <w:top w:val="nil"/>
              <w:left w:val="nil"/>
              <w:bottom w:val="single" w:sz="4" w:space="0" w:color="auto"/>
              <w:right w:val="single" w:sz="4" w:space="0" w:color="auto"/>
            </w:tcBorders>
            <w:vAlign w:val="center"/>
            <w:hideMark/>
          </w:tcPr>
          <w:p w14:paraId="5BCB518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4613.00</w:t>
            </w:r>
          </w:p>
        </w:tc>
        <w:tc>
          <w:tcPr>
            <w:tcW w:w="802" w:type="pct"/>
            <w:tcBorders>
              <w:top w:val="nil"/>
              <w:left w:val="nil"/>
              <w:bottom w:val="single" w:sz="4" w:space="0" w:color="auto"/>
              <w:right w:val="single" w:sz="4" w:space="0" w:color="auto"/>
            </w:tcBorders>
            <w:vAlign w:val="center"/>
            <w:hideMark/>
          </w:tcPr>
          <w:p w14:paraId="2203EBA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92,260.00</w:t>
            </w:r>
          </w:p>
        </w:tc>
      </w:tr>
      <w:tr w:rsidR="0090345F" w:rsidRPr="00CD413F" w14:paraId="2DCE7DF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F776EF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24</w:t>
            </w:r>
          </w:p>
        </w:tc>
        <w:tc>
          <w:tcPr>
            <w:tcW w:w="2112" w:type="pct"/>
            <w:tcBorders>
              <w:top w:val="nil"/>
              <w:left w:val="nil"/>
              <w:bottom w:val="single" w:sz="4" w:space="0" w:color="auto"/>
              <w:right w:val="single" w:sz="4" w:space="0" w:color="auto"/>
            </w:tcBorders>
            <w:vAlign w:val="center"/>
            <w:hideMark/>
          </w:tcPr>
          <w:p w14:paraId="13E7B35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Խամութային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միացում</w:t>
            </w:r>
            <w:proofErr w:type="spellEnd"/>
            <w:r w:rsidRPr="00CD413F">
              <w:rPr>
                <w:rFonts w:ascii="Arial Armenian" w:hAnsi="Arial Armenian" w:cs="Arial"/>
                <w:sz w:val="18"/>
                <w:szCs w:val="18"/>
              </w:rPr>
              <w:t xml:space="preserve">   ö160*50</w:t>
            </w:r>
          </w:p>
        </w:tc>
        <w:tc>
          <w:tcPr>
            <w:tcW w:w="461" w:type="pct"/>
            <w:tcBorders>
              <w:top w:val="nil"/>
              <w:left w:val="nil"/>
              <w:bottom w:val="single" w:sz="4" w:space="0" w:color="auto"/>
              <w:right w:val="single" w:sz="4" w:space="0" w:color="auto"/>
            </w:tcBorders>
            <w:vAlign w:val="bottom"/>
            <w:hideMark/>
          </w:tcPr>
          <w:p w14:paraId="3AD72B3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6BA233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w:t>
            </w:r>
          </w:p>
        </w:tc>
        <w:tc>
          <w:tcPr>
            <w:tcW w:w="678" w:type="pct"/>
            <w:tcBorders>
              <w:top w:val="nil"/>
              <w:left w:val="nil"/>
              <w:bottom w:val="single" w:sz="4" w:space="0" w:color="auto"/>
              <w:right w:val="single" w:sz="4" w:space="0" w:color="auto"/>
            </w:tcBorders>
            <w:vAlign w:val="center"/>
            <w:hideMark/>
          </w:tcPr>
          <w:p w14:paraId="4890316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4472.00</w:t>
            </w:r>
          </w:p>
        </w:tc>
        <w:tc>
          <w:tcPr>
            <w:tcW w:w="802" w:type="pct"/>
            <w:tcBorders>
              <w:top w:val="nil"/>
              <w:left w:val="nil"/>
              <w:bottom w:val="single" w:sz="4" w:space="0" w:color="auto"/>
              <w:right w:val="single" w:sz="4" w:space="0" w:color="auto"/>
            </w:tcBorders>
            <w:vAlign w:val="center"/>
            <w:hideMark/>
          </w:tcPr>
          <w:p w14:paraId="5EC45A7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89,440.00</w:t>
            </w:r>
          </w:p>
        </w:tc>
      </w:tr>
      <w:tr w:rsidR="0090345F" w:rsidRPr="00CD413F" w14:paraId="4F4F501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5C3293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25</w:t>
            </w:r>
          </w:p>
        </w:tc>
        <w:tc>
          <w:tcPr>
            <w:tcW w:w="2112" w:type="pct"/>
            <w:tcBorders>
              <w:top w:val="nil"/>
              <w:left w:val="nil"/>
              <w:bottom w:val="single" w:sz="4" w:space="0" w:color="auto"/>
              <w:right w:val="single" w:sz="4" w:space="0" w:color="auto"/>
            </w:tcBorders>
            <w:vAlign w:val="center"/>
            <w:hideMark/>
          </w:tcPr>
          <w:p w14:paraId="0B10536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Ջրմուղի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հատակի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սալի</w:t>
            </w:r>
            <w:proofErr w:type="spellEnd"/>
            <w:r w:rsidRPr="00CD413F">
              <w:rPr>
                <w:rFonts w:ascii="Arial Armenian" w:hAnsi="Arial Armenian" w:cs="Arial"/>
                <w:sz w:val="18"/>
                <w:szCs w:val="18"/>
              </w:rPr>
              <w:t xml:space="preserve"> </w:t>
            </w:r>
            <w:r w:rsidRPr="00CD413F">
              <w:rPr>
                <w:rFonts w:ascii="Sylfaen" w:hAnsi="Sylfaen" w:cs="Sylfaen"/>
                <w:sz w:val="18"/>
                <w:szCs w:val="18"/>
              </w:rPr>
              <w:t>խ</w:t>
            </w:r>
            <w:r w:rsidRPr="00CD413F">
              <w:rPr>
                <w:rFonts w:ascii="Arial Armenian" w:hAnsi="Arial Armenian" w:cs="Arial Armenian"/>
                <w:sz w:val="18"/>
                <w:szCs w:val="18"/>
              </w:rPr>
              <w:t>×³ÛÇÝ</w:t>
            </w:r>
            <w:r w:rsidRPr="00CD413F">
              <w:rPr>
                <w:rFonts w:ascii="Arial Armenian" w:hAnsi="Arial Armenian" w:cs="Arial"/>
                <w:sz w:val="18"/>
                <w:szCs w:val="18"/>
              </w:rPr>
              <w:t xml:space="preserve"> </w:t>
            </w:r>
            <w:r w:rsidRPr="00CD413F">
              <w:rPr>
                <w:rFonts w:ascii="Arial Armenian" w:hAnsi="Arial Armenian" w:cs="Arial Armenian"/>
                <w:sz w:val="18"/>
                <w:szCs w:val="18"/>
              </w:rPr>
              <w:t>Ý³Ë³å³ïñ³ëï³Ï³</w:t>
            </w:r>
            <w:proofErr w:type="gramStart"/>
            <w:r w:rsidRPr="00CD413F">
              <w:rPr>
                <w:rFonts w:ascii="Arial Armenian" w:hAnsi="Arial Armenian" w:cs="Arial Armenian"/>
                <w:sz w:val="18"/>
                <w:szCs w:val="18"/>
              </w:rPr>
              <w:t>Ý</w:t>
            </w:r>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ß</w:t>
            </w:r>
            <w:proofErr w:type="gramEnd"/>
            <w:r w:rsidRPr="00CD413F">
              <w:rPr>
                <w:rFonts w:ascii="Arial Armenian" w:hAnsi="Arial Armenian" w:cs="Arial"/>
                <w:sz w:val="18"/>
                <w:szCs w:val="18"/>
              </w:rPr>
              <w:t>»ñïÇ</w:t>
            </w:r>
            <w:proofErr w:type="spellEnd"/>
            <w:r w:rsidRPr="00CD413F">
              <w:rPr>
                <w:rFonts w:ascii="Arial Armenian" w:hAnsi="Arial Armenian" w:cs="Arial"/>
                <w:sz w:val="18"/>
                <w:szCs w:val="18"/>
              </w:rPr>
              <w:t xml:space="preserve"> ï»Õ³¹ñáõÙ </w:t>
            </w:r>
          </w:p>
        </w:tc>
        <w:tc>
          <w:tcPr>
            <w:tcW w:w="461" w:type="pct"/>
            <w:tcBorders>
              <w:top w:val="nil"/>
              <w:left w:val="nil"/>
              <w:bottom w:val="single" w:sz="4" w:space="0" w:color="auto"/>
              <w:right w:val="single" w:sz="4" w:space="0" w:color="auto"/>
            </w:tcBorders>
            <w:vAlign w:val="bottom"/>
            <w:hideMark/>
          </w:tcPr>
          <w:p w14:paraId="0C5C9A5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79ADCF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3.500</w:t>
            </w:r>
          </w:p>
        </w:tc>
        <w:tc>
          <w:tcPr>
            <w:tcW w:w="678" w:type="pct"/>
            <w:tcBorders>
              <w:top w:val="nil"/>
              <w:left w:val="nil"/>
              <w:bottom w:val="single" w:sz="4" w:space="0" w:color="auto"/>
              <w:right w:val="single" w:sz="4" w:space="0" w:color="auto"/>
            </w:tcBorders>
            <w:vAlign w:val="center"/>
            <w:hideMark/>
          </w:tcPr>
          <w:p w14:paraId="6B1BE13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9612.00</w:t>
            </w:r>
          </w:p>
        </w:tc>
        <w:tc>
          <w:tcPr>
            <w:tcW w:w="802" w:type="pct"/>
            <w:tcBorders>
              <w:top w:val="nil"/>
              <w:left w:val="nil"/>
              <w:bottom w:val="single" w:sz="4" w:space="0" w:color="auto"/>
              <w:right w:val="single" w:sz="4" w:space="0" w:color="auto"/>
            </w:tcBorders>
            <w:vAlign w:val="center"/>
            <w:hideMark/>
          </w:tcPr>
          <w:p w14:paraId="279D0ED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33,642.00</w:t>
            </w:r>
          </w:p>
        </w:tc>
      </w:tr>
      <w:tr w:rsidR="0090345F" w:rsidRPr="00CD413F" w14:paraId="2C94310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0C0FB4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26</w:t>
            </w:r>
          </w:p>
        </w:tc>
        <w:tc>
          <w:tcPr>
            <w:tcW w:w="2112" w:type="pct"/>
            <w:tcBorders>
              <w:top w:val="nil"/>
              <w:left w:val="nil"/>
              <w:bottom w:val="single" w:sz="4" w:space="0" w:color="auto"/>
              <w:right w:val="single" w:sz="4" w:space="0" w:color="auto"/>
            </w:tcBorders>
            <w:vAlign w:val="center"/>
            <w:hideMark/>
          </w:tcPr>
          <w:p w14:paraId="7674494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բարձիք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հիդրանտի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փականի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տակ</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B12.5</w:t>
            </w:r>
            <w:proofErr w:type="gramEnd"/>
            <w:r w:rsidRPr="00CD413F">
              <w:rPr>
                <w:rFonts w:ascii="Arial Armenian" w:hAnsi="Arial Armenian" w:cs="Arial"/>
                <w:sz w:val="18"/>
                <w:szCs w:val="18"/>
              </w:rPr>
              <w:t>(M150) ¹³ëÇ µ»</w:t>
            </w:r>
            <w:proofErr w:type="spellStart"/>
            <w:r w:rsidRPr="00CD413F">
              <w:rPr>
                <w:rFonts w:ascii="Arial Armenian" w:hAnsi="Arial Armenian" w:cs="Arial"/>
                <w:sz w:val="18"/>
                <w:szCs w:val="18"/>
              </w:rPr>
              <w:t>ïáÝÇó</w:t>
            </w:r>
            <w:proofErr w:type="spellEnd"/>
          </w:p>
        </w:tc>
        <w:tc>
          <w:tcPr>
            <w:tcW w:w="461" w:type="pct"/>
            <w:tcBorders>
              <w:top w:val="nil"/>
              <w:left w:val="nil"/>
              <w:bottom w:val="single" w:sz="4" w:space="0" w:color="auto"/>
              <w:right w:val="single" w:sz="4" w:space="0" w:color="auto"/>
            </w:tcBorders>
            <w:vAlign w:val="bottom"/>
            <w:hideMark/>
          </w:tcPr>
          <w:p w14:paraId="662C000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109370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0.520</w:t>
            </w:r>
          </w:p>
        </w:tc>
        <w:tc>
          <w:tcPr>
            <w:tcW w:w="678" w:type="pct"/>
            <w:tcBorders>
              <w:top w:val="nil"/>
              <w:left w:val="nil"/>
              <w:bottom w:val="single" w:sz="4" w:space="0" w:color="auto"/>
              <w:right w:val="single" w:sz="4" w:space="0" w:color="auto"/>
            </w:tcBorders>
            <w:vAlign w:val="center"/>
            <w:hideMark/>
          </w:tcPr>
          <w:p w14:paraId="1991BDE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61886.00</w:t>
            </w:r>
          </w:p>
        </w:tc>
        <w:tc>
          <w:tcPr>
            <w:tcW w:w="802" w:type="pct"/>
            <w:tcBorders>
              <w:top w:val="nil"/>
              <w:left w:val="nil"/>
              <w:bottom w:val="single" w:sz="4" w:space="0" w:color="auto"/>
              <w:right w:val="single" w:sz="4" w:space="0" w:color="auto"/>
            </w:tcBorders>
            <w:vAlign w:val="center"/>
            <w:hideMark/>
          </w:tcPr>
          <w:p w14:paraId="072EE1A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32,180.72</w:t>
            </w:r>
          </w:p>
        </w:tc>
      </w:tr>
      <w:tr w:rsidR="0090345F" w:rsidRPr="00CD413F" w14:paraId="76383CC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C2A374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27</w:t>
            </w:r>
          </w:p>
        </w:tc>
        <w:tc>
          <w:tcPr>
            <w:tcW w:w="2112" w:type="pct"/>
            <w:tcBorders>
              <w:top w:val="nil"/>
              <w:left w:val="nil"/>
              <w:bottom w:val="single" w:sz="4" w:space="0" w:color="auto"/>
              <w:right w:val="single" w:sz="4" w:space="0" w:color="auto"/>
            </w:tcBorders>
            <w:vAlign w:val="center"/>
            <w:hideMark/>
          </w:tcPr>
          <w:p w14:paraId="0A96A4AA"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Հակահրդեհային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հիդրանտի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հենակալով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125</w:t>
            </w:r>
            <w:r w:rsidRPr="00CD413F">
              <w:rPr>
                <w:rFonts w:ascii="Sylfaen" w:hAnsi="Sylfaen" w:cs="Sylfaen"/>
                <w:sz w:val="18"/>
                <w:szCs w:val="18"/>
              </w:rPr>
              <w:t>մմ</w:t>
            </w:r>
            <w:r w:rsidRPr="00CD413F">
              <w:rPr>
                <w:rFonts w:ascii="Arial Armenian" w:hAnsi="Arial Armenian" w:cs="Arial"/>
                <w:sz w:val="18"/>
                <w:szCs w:val="18"/>
              </w:rPr>
              <w:t>, h=1.20</w:t>
            </w:r>
            <w:r w:rsidRPr="00CD413F">
              <w:rPr>
                <w:rFonts w:ascii="Sylfaen" w:hAnsi="Sylfaen" w:cs="Sylfaen"/>
                <w:sz w:val="18"/>
                <w:szCs w:val="18"/>
              </w:rPr>
              <w:t>մ</w:t>
            </w:r>
          </w:p>
        </w:tc>
        <w:tc>
          <w:tcPr>
            <w:tcW w:w="461" w:type="pct"/>
            <w:tcBorders>
              <w:top w:val="nil"/>
              <w:left w:val="nil"/>
              <w:bottom w:val="single" w:sz="4" w:space="0" w:color="auto"/>
              <w:right w:val="single" w:sz="4" w:space="0" w:color="auto"/>
            </w:tcBorders>
            <w:vAlign w:val="bottom"/>
            <w:hideMark/>
          </w:tcPr>
          <w:p w14:paraId="5037BE6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058FB16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7494D92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98084.00</w:t>
            </w:r>
          </w:p>
        </w:tc>
        <w:tc>
          <w:tcPr>
            <w:tcW w:w="802" w:type="pct"/>
            <w:tcBorders>
              <w:top w:val="nil"/>
              <w:left w:val="nil"/>
              <w:bottom w:val="single" w:sz="4" w:space="0" w:color="auto"/>
              <w:right w:val="single" w:sz="4" w:space="0" w:color="auto"/>
            </w:tcBorders>
            <w:vAlign w:val="center"/>
            <w:hideMark/>
          </w:tcPr>
          <w:p w14:paraId="0D5AFA1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392,336.00</w:t>
            </w:r>
          </w:p>
        </w:tc>
      </w:tr>
      <w:tr w:rsidR="0090345F" w:rsidRPr="00CD413F" w14:paraId="608DC2A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681BAD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28</w:t>
            </w:r>
          </w:p>
        </w:tc>
        <w:tc>
          <w:tcPr>
            <w:tcW w:w="2112" w:type="pct"/>
            <w:tcBorders>
              <w:top w:val="nil"/>
              <w:left w:val="nil"/>
              <w:bottom w:val="single" w:sz="4" w:space="0" w:color="auto"/>
              <w:right w:val="single" w:sz="4" w:space="0" w:color="auto"/>
            </w:tcBorders>
            <w:vAlign w:val="center"/>
            <w:hideMark/>
          </w:tcPr>
          <w:p w14:paraId="19E9F52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Կցաշութավոր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սողնակ</w:t>
            </w:r>
            <w:proofErr w:type="spellEnd"/>
            <w:r w:rsidRPr="00CD413F">
              <w:rPr>
                <w:rFonts w:ascii="Arial Armenian" w:hAnsi="Arial Armenian" w:cs="Arial"/>
                <w:sz w:val="18"/>
                <w:szCs w:val="18"/>
              </w:rPr>
              <w:t xml:space="preserve">    ö150ÙÙ</w:t>
            </w:r>
          </w:p>
        </w:tc>
        <w:tc>
          <w:tcPr>
            <w:tcW w:w="461" w:type="pct"/>
            <w:tcBorders>
              <w:top w:val="nil"/>
              <w:left w:val="nil"/>
              <w:bottom w:val="single" w:sz="4" w:space="0" w:color="auto"/>
              <w:right w:val="single" w:sz="4" w:space="0" w:color="auto"/>
            </w:tcBorders>
            <w:vAlign w:val="bottom"/>
            <w:hideMark/>
          </w:tcPr>
          <w:p w14:paraId="3F6F406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2A0651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4F6C1B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13762.00</w:t>
            </w:r>
          </w:p>
        </w:tc>
        <w:tc>
          <w:tcPr>
            <w:tcW w:w="802" w:type="pct"/>
            <w:tcBorders>
              <w:top w:val="nil"/>
              <w:left w:val="nil"/>
              <w:bottom w:val="single" w:sz="4" w:space="0" w:color="auto"/>
              <w:right w:val="single" w:sz="4" w:space="0" w:color="auto"/>
            </w:tcBorders>
            <w:vAlign w:val="center"/>
            <w:hideMark/>
          </w:tcPr>
          <w:p w14:paraId="0159794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13,762.00</w:t>
            </w:r>
          </w:p>
        </w:tc>
      </w:tr>
      <w:tr w:rsidR="0090345F" w:rsidRPr="00CD413F" w14:paraId="0447DB0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970525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29</w:t>
            </w:r>
          </w:p>
        </w:tc>
        <w:tc>
          <w:tcPr>
            <w:tcW w:w="2112" w:type="pct"/>
            <w:tcBorders>
              <w:top w:val="nil"/>
              <w:left w:val="nil"/>
              <w:bottom w:val="single" w:sz="4" w:space="0" w:color="auto"/>
              <w:right w:val="single" w:sz="4" w:space="0" w:color="auto"/>
            </w:tcBorders>
            <w:vAlign w:val="center"/>
            <w:hideMark/>
          </w:tcPr>
          <w:p w14:paraId="2512925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Կցաշութավոր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սողնակ</w:t>
            </w:r>
            <w:proofErr w:type="spellEnd"/>
            <w:r w:rsidRPr="00CD413F">
              <w:rPr>
                <w:rFonts w:ascii="Arial Armenian" w:hAnsi="Arial Armenian" w:cs="Arial"/>
                <w:sz w:val="18"/>
                <w:szCs w:val="18"/>
              </w:rPr>
              <w:t xml:space="preserve">    ö50ÙÙ</w:t>
            </w:r>
          </w:p>
        </w:tc>
        <w:tc>
          <w:tcPr>
            <w:tcW w:w="461" w:type="pct"/>
            <w:tcBorders>
              <w:top w:val="nil"/>
              <w:left w:val="nil"/>
              <w:bottom w:val="single" w:sz="4" w:space="0" w:color="auto"/>
              <w:right w:val="single" w:sz="4" w:space="0" w:color="auto"/>
            </w:tcBorders>
            <w:vAlign w:val="bottom"/>
            <w:hideMark/>
          </w:tcPr>
          <w:p w14:paraId="5485E8A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303C2E7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w:t>
            </w:r>
          </w:p>
        </w:tc>
        <w:tc>
          <w:tcPr>
            <w:tcW w:w="678" w:type="pct"/>
            <w:tcBorders>
              <w:top w:val="nil"/>
              <w:left w:val="nil"/>
              <w:bottom w:val="single" w:sz="4" w:space="0" w:color="auto"/>
              <w:right w:val="single" w:sz="4" w:space="0" w:color="auto"/>
            </w:tcBorders>
            <w:vAlign w:val="center"/>
            <w:hideMark/>
          </w:tcPr>
          <w:p w14:paraId="0FCF10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3662.00</w:t>
            </w:r>
          </w:p>
        </w:tc>
        <w:tc>
          <w:tcPr>
            <w:tcW w:w="802" w:type="pct"/>
            <w:tcBorders>
              <w:top w:val="nil"/>
              <w:left w:val="nil"/>
              <w:bottom w:val="single" w:sz="4" w:space="0" w:color="auto"/>
              <w:right w:val="single" w:sz="4" w:space="0" w:color="auto"/>
            </w:tcBorders>
            <w:vAlign w:val="center"/>
            <w:hideMark/>
          </w:tcPr>
          <w:p w14:paraId="15C366B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14,648.00</w:t>
            </w:r>
          </w:p>
        </w:tc>
      </w:tr>
      <w:tr w:rsidR="0090345F" w:rsidRPr="00CD413F" w14:paraId="1CC1CBA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3A9D0D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30</w:t>
            </w:r>
          </w:p>
        </w:tc>
        <w:tc>
          <w:tcPr>
            <w:tcW w:w="2112" w:type="pct"/>
            <w:tcBorders>
              <w:top w:val="nil"/>
              <w:left w:val="nil"/>
              <w:bottom w:val="single" w:sz="4" w:space="0" w:color="auto"/>
              <w:right w:val="single" w:sz="4" w:space="0" w:color="auto"/>
            </w:tcBorders>
            <w:vAlign w:val="center"/>
            <w:hideMark/>
          </w:tcPr>
          <w:p w14:paraId="34BD9E46"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աստիճան</w:t>
            </w:r>
            <w:proofErr w:type="spellEnd"/>
          </w:p>
        </w:tc>
        <w:tc>
          <w:tcPr>
            <w:tcW w:w="461" w:type="pct"/>
            <w:tcBorders>
              <w:top w:val="nil"/>
              <w:left w:val="nil"/>
              <w:bottom w:val="single" w:sz="4" w:space="0" w:color="auto"/>
              <w:right w:val="single" w:sz="4" w:space="0" w:color="auto"/>
            </w:tcBorders>
            <w:vAlign w:val="bottom"/>
            <w:hideMark/>
          </w:tcPr>
          <w:p w14:paraId="696DB8E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315C193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0.158</w:t>
            </w:r>
          </w:p>
        </w:tc>
        <w:tc>
          <w:tcPr>
            <w:tcW w:w="678" w:type="pct"/>
            <w:tcBorders>
              <w:top w:val="nil"/>
              <w:left w:val="nil"/>
              <w:bottom w:val="single" w:sz="4" w:space="0" w:color="auto"/>
              <w:right w:val="single" w:sz="4" w:space="0" w:color="auto"/>
            </w:tcBorders>
            <w:vAlign w:val="center"/>
            <w:hideMark/>
          </w:tcPr>
          <w:p w14:paraId="35411B6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723468.00</w:t>
            </w:r>
          </w:p>
        </w:tc>
        <w:tc>
          <w:tcPr>
            <w:tcW w:w="802" w:type="pct"/>
            <w:tcBorders>
              <w:top w:val="nil"/>
              <w:left w:val="nil"/>
              <w:bottom w:val="single" w:sz="4" w:space="0" w:color="auto"/>
              <w:right w:val="single" w:sz="4" w:space="0" w:color="auto"/>
            </w:tcBorders>
            <w:vAlign w:val="center"/>
            <w:hideMark/>
          </w:tcPr>
          <w:p w14:paraId="1DC4AA3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114,307.94</w:t>
            </w:r>
          </w:p>
        </w:tc>
      </w:tr>
      <w:tr w:rsidR="0090345F" w:rsidRPr="00CD413F" w14:paraId="135610E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1ADB14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31</w:t>
            </w:r>
          </w:p>
        </w:tc>
        <w:tc>
          <w:tcPr>
            <w:tcW w:w="2112" w:type="pct"/>
            <w:tcBorders>
              <w:top w:val="nil"/>
              <w:left w:val="nil"/>
              <w:bottom w:val="single" w:sz="4" w:space="0" w:color="auto"/>
              <w:right w:val="single" w:sz="4" w:space="0" w:color="auto"/>
            </w:tcBorders>
            <w:vAlign w:val="center"/>
            <w:hideMark/>
          </w:tcPr>
          <w:p w14:paraId="0F780B0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Ջրմուղի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հորի</w:t>
            </w:r>
            <w:proofErr w:type="spellEnd"/>
            <w:r w:rsidRPr="00CD413F">
              <w:rPr>
                <w:rFonts w:ascii="Arial Armenian" w:hAnsi="Arial Armenian" w:cs="Arial"/>
                <w:sz w:val="18"/>
                <w:szCs w:val="18"/>
              </w:rPr>
              <w:t xml:space="preserve"> </w:t>
            </w:r>
            <w:r w:rsidRPr="00CD413F">
              <w:rPr>
                <w:rFonts w:ascii="Sylfaen" w:hAnsi="Sylfaen" w:cs="Sylfaen"/>
                <w:sz w:val="18"/>
                <w:szCs w:val="18"/>
              </w:rPr>
              <w:t>հ</w:t>
            </w:r>
            <w:r w:rsidRPr="00CD413F">
              <w:rPr>
                <w:rFonts w:ascii="Arial Armenian" w:hAnsi="Arial Armenian" w:cs="Arial Armenian"/>
                <w:sz w:val="18"/>
                <w:szCs w:val="18"/>
              </w:rPr>
              <w:t>³í³ùáíÇ</w:t>
            </w:r>
            <w:r w:rsidRPr="00CD413F">
              <w:rPr>
                <w:rFonts w:ascii="Arial Armenian" w:hAnsi="Arial Armenian" w:cs="Arial"/>
                <w:sz w:val="18"/>
                <w:szCs w:val="18"/>
              </w:rPr>
              <w:t xml:space="preserve"> </w:t>
            </w:r>
            <w:r w:rsidRPr="00CD413F">
              <w:rPr>
                <w:rFonts w:ascii="Arial Armenian" w:hAnsi="Arial Armenian" w:cs="Arial Armenian"/>
                <w:sz w:val="18"/>
                <w:szCs w:val="18"/>
              </w:rPr>
              <w:t>»ñÏ³Ãµ»ïáÝ»</w:t>
            </w:r>
            <w:r w:rsidRPr="00CD413F">
              <w:rPr>
                <w:rFonts w:ascii="Arial Armenian" w:hAnsi="Arial Armenian" w:cs="Arial"/>
                <w:sz w:val="18"/>
                <w:szCs w:val="18"/>
              </w:rPr>
              <w:t xml:space="preserve"> </w:t>
            </w:r>
            <w:r w:rsidRPr="00CD413F">
              <w:rPr>
                <w:rFonts w:ascii="Arial Armenian" w:hAnsi="Arial Armenian" w:cs="Arial Armenian"/>
                <w:sz w:val="18"/>
                <w:szCs w:val="18"/>
              </w:rPr>
              <w:t>¿</w:t>
            </w:r>
            <w:proofErr w:type="spellStart"/>
            <w:r w:rsidRPr="00CD413F">
              <w:rPr>
                <w:rFonts w:ascii="Arial Armenian" w:hAnsi="Arial Armenian" w:cs="Arial Armenian"/>
                <w:sz w:val="18"/>
                <w:szCs w:val="18"/>
              </w:rPr>
              <w:t>É»Ù»ÝïÝ»ñÇó</w:t>
            </w:r>
            <w:proofErr w:type="spell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ÏÉáñ</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¹Çï³Ñáñ</w:t>
            </w:r>
            <w:r w:rsidRPr="00CD413F">
              <w:rPr>
                <w:rFonts w:ascii="Sylfaen" w:hAnsi="Sylfaen" w:cs="Sylfaen"/>
                <w:sz w:val="18"/>
                <w:szCs w:val="18"/>
              </w:rPr>
              <w:t>ի</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1500ÙÙ (9Ñ³ï</w:t>
            </w:r>
            <w:proofErr w:type="gramStart"/>
            <w:r w:rsidRPr="00CD413F">
              <w:rPr>
                <w:rFonts w:ascii="Arial Armenian" w:hAnsi="Arial Armenian" w:cs="Arial"/>
                <w:sz w:val="18"/>
                <w:szCs w:val="18"/>
              </w:rPr>
              <w:t>),h</w:t>
            </w:r>
            <w:proofErr w:type="gramEnd"/>
            <w:r w:rsidRPr="00CD413F">
              <w:rPr>
                <w:rFonts w:ascii="Arial Armenian" w:hAnsi="Arial Armenian" w:cs="Arial"/>
                <w:sz w:val="18"/>
                <w:szCs w:val="18"/>
              </w:rPr>
              <w:t>=1.5</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B4BD18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76B1F4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10.290</w:t>
            </w:r>
          </w:p>
        </w:tc>
        <w:tc>
          <w:tcPr>
            <w:tcW w:w="678" w:type="pct"/>
            <w:tcBorders>
              <w:top w:val="nil"/>
              <w:left w:val="nil"/>
              <w:bottom w:val="single" w:sz="4" w:space="0" w:color="auto"/>
              <w:right w:val="single" w:sz="4" w:space="0" w:color="auto"/>
            </w:tcBorders>
            <w:vAlign w:val="center"/>
            <w:hideMark/>
          </w:tcPr>
          <w:p w14:paraId="23FF63C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72590.00</w:t>
            </w:r>
          </w:p>
        </w:tc>
        <w:tc>
          <w:tcPr>
            <w:tcW w:w="802" w:type="pct"/>
            <w:tcBorders>
              <w:top w:val="nil"/>
              <w:left w:val="nil"/>
              <w:bottom w:val="single" w:sz="4" w:space="0" w:color="auto"/>
              <w:right w:val="single" w:sz="4" w:space="0" w:color="auto"/>
            </w:tcBorders>
            <w:vAlign w:val="center"/>
            <w:hideMark/>
          </w:tcPr>
          <w:p w14:paraId="17A440C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746,951.10</w:t>
            </w:r>
          </w:p>
        </w:tc>
      </w:tr>
      <w:tr w:rsidR="0090345F" w:rsidRPr="00CD413F" w14:paraId="6DEE934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7D4068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32</w:t>
            </w:r>
          </w:p>
        </w:tc>
        <w:tc>
          <w:tcPr>
            <w:tcW w:w="2112" w:type="pct"/>
            <w:tcBorders>
              <w:top w:val="nil"/>
              <w:left w:val="nil"/>
              <w:bottom w:val="single" w:sz="4" w:space="0" w:color="auto"/>
              <w:right w:val="single" w:sz="4" w:space="0" w:color="auto"/>
            </w:tcBorders>
            <w:vAlign w:val="center"/>
            <w:hideMark/>
          </w:tcPr>
          <w:p w14:paraId="4C0B25E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Պատի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օղակ</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2B93BD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7738D6A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9.000</w:t>
            </w:r>
          </w:p>
        </w:tc>
        <w:tc>
          <w:tcPr>
            <w:tcW w:w="678" w:type="pct"/>
            <w:tcBorders>
              <w:top w:val="nil"/>
              <w:left w:val="nil"/>
              <w:bottom w:val="single" w:sz="4" w:space="0" w:color="auto"/>
              <w:right w:val="single" w:sz="4" w:space="0" w:color="auto"/>
            </w:tcBorders>
            <w:vAlign w:val="center"/>
            <w:hideMark/>
          </w:tcPr>
          <w:p w14:paraId="5A8EDB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80081.00</w:t>
            </w:r>
          </w:p>
        </w:tc>
        <w:tc>
          <w:tcPr>
            <w:tcW w:w="802" w:type="pct"/>
            <w:tcBorders>
              <w:top w:val="nil"/>
              <w:left w:val="nil"/>
              <w:bottom w:val="single" w:sz="4" w:space="0" w:color="auto"/>
              <w:right w:val="single" w:sz="4" w:space="0" w:color="auto"/>
            </w:tcBorders>
            <w:vAlign w:val="center"/>
            <w:hideMark/>
          </w:tcPr>
          <w:p w14:paraId="3589437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720,729.00</w:t>
            </w:r>
          </w:p>
        </w:tc>
      </w:tr>
      <w:tr w:rsidR="0090345F" w:rsidRPr="00CD413F" w14:paraId="3EC99D3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4961E6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33</w:t>
            </w:r>
          </w:p>
        </w:tc>
        <w:tc>
          <w:tcPr>
            <w:tcW w:w="2112" w:type="pct"/>
            <w:tcBorders>
              <w:top w:val="nil"/>
              <w:left w:val="nil"/>
              <w:bottom w:val="single" w:sz="4" w:space="0" w:color="auto"/>
              <w:right w:val="single" w:sz="4" w:space="0" w:color="auto"/>
            </w:tcBorders>
            <w:vAlign w:val="center"/>
            <w:hideMark/>
          </w:tcPr>
          <w:p w14:paraId="3E1A4EF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Ծածկի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սալ</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1500</w:t>
            </w:r>
            <w:proofErr w:type="gramStart"/>
            <w:r w:rsidRPr="00CD413F">
              <w:rPr>
                <w:rFonts w:ascii="Sylfaen" w:hAnsi="Sylfaen" w:cs="Sylfaen"/>
                <w:sz w:val="18"/>
                <w:szCs w:val="18"/>
              </w:rPr>
              <w:t>մմ</w:t>
            </w:r>
            <w:r w:rsidRPr="00CD413F">
              <w:rPr>
                <w:rFonts w:ascii="Arial Armenian" w:hAnsi="Arial Armenian" w:cs="Arial"/>
                <w:sz w:val="18"/>
                <w:szCs w:val="18"/>
              </w:rPr>
              <w:t>,h</w:t>
            </w:r>
            <w:proofErr w:type="gramEnd"/>
            <w:r w:rsidRPr="00CD413F">
              <w:rPr>
                <w:rFonts w:ascii="Arial Armenian" w:hAnsi="Arial Armenian" w:cs="Arial"/>
                <w:sz w:val="18"/>
                <w:szCs w:val="18"/>
              </w:rPr>
              <w:t>200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1254D81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5BF39DB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9.000</w:t>
            </w:r>
          </w:p>
        </w:tc>
        <w:tc>
          <w:tcPr>
            <w:tcW w:w="678" w:type="pct"/>
            <w:tcBorders>
              <w:top w:val="nil"/>
              <w:left w:val="nil"/>
              <w:bottom w:val="single" w:sz="4" w:space="0" w:color="auto"/>
              <w:right w:val="single" w:sz="4" w:space="0" w:color="auto"/>
            </w:tcBorders>
            <w:vAlign w:val="center"/>
            <w:hideMark/>
          </w:tcPr>
          <w:p w14:paraId="2BF62C6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124080.00</w:t>
            </w:r>
          </w:p>
        </w:tc>
        <w:tc>
          <w:tcPr>
            <w:tcW w:w="802" w:type="pct"/>
            <w:tcBorders>
              <w:top w:val="nil"/>
              <w:left w:val="nil"/>
              <w:bottom w:val="single" w:sz="4" w:space="0" w:color="auto"/>
              <w:right w:val="single" w:sz="4" w:space="0" w:color="auto"/>
            </w:tcBorders>
            <w:vAlign w:val="center"/>
            <w:hideMark/>
          </w:tcPr>
          <w:p w14:paraId="1E124AB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1,116,720.00</w:t>
            </w:r>
          </w:p>
        </w:tc>
      </w:tr>
      <w:tr w:rsidR="0090345F" w:rsidRPr="00CD413F" w14:paraId="46678A2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7A0D9B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34</w:t>
            </w:r>
          </w:p>
        </w:tc>
        <w:tc>
          <w:tcPr>
            <w:tcW w:w="2112" w:type="pct"/>
            <w:tcBorders>
              <w:top w:val="nil"/>
              <w:left w:val="nil"/>
              <w:bottom w:val="single" w:sz="4" w:space="0" w:color="auto"/>
              <w:right w:val="single" w:sz="4" w:space="0" w:color="auto"/>
            </w:tcBorders>
            <w:vAlign w:val="center"/>
            <w:hideMark/>
          </w:tcPr>
          <w:p w14:paraId="50CD04B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Հորի</w:t>
            </w:r>
            <w:proofErr w:type="spellEnd"/>
            <w:r w:rsidRPr="00CD413F">
              <w:rPr>
                <w:rFonts w:ascii="Arial Armenian" w:hAnsi="Arial Armenian" w:cs="Arial"/>
                <w:sz w:val="18"/>
                <w:szCs w:val="18"/>
              </w:rPr>
              <w:t xml:space="preserve"> </w:t>
            </w:r>
            <w:r w:rsidRPr="00CD413F">
              <w:rPr>
                <w:rFonts w:ascii="Sylfaen" w:hAnsi="Sylfaen" w:cs="Sylfaen"/>
                <w:sz w:val="18"/>
                <w:szCs w:val="18"/>
              </w:rPr>
              <w:t>ե</w:t>
            </w:r>
            <w:r w:rsidRPr="00CD413F">
              <w:rPr>
                <w:rFonts w:ascii="Arial Armenian" w:hAnsi="Arial Armenian" w:cs="Arial"/>
                <w:sz w:val="18"/>
                <w:szCs w:val="18"/>
              </w:rPr>
              <w:t>/</w:t>
            </w:r>
            <w:proofErr w:type="gramStart"/>
            <w:r w:rsidRPr="00CD413F">
              <w:rPr>
                <w:rFonts w:ascii="Sylfaen" w:hAnsi="Sylfaen" w:cs="Sylfaen"/>
                <w:sz w:val="18"/>
                <w:szCs w:val="18"/>
              </w:rPr>
              <w:t>բ</w:t>
            </w:r>
            <w:r w:rsidRPr="00CD413F">
              <w:rPr>
                <w:rFonts w:ascii="Arial Armenian" w:hAnsi="Arial Armenian" w:cs="Arial"/>
                <w:sz w:val="18"/>
                <w:szCs w:val="18"/>
              </w:rPr>
              <w:t xml:space="preserve">  </w:t>
            </w:r>
            <w:proofErr w:type="spellStart"/>
            <w:r w:rsidRPr="00CD413F">
              <w:rPr>
                <w:rFonts w:ascii="Sylfaen" w:hAnsi="Sylfaen" w:cs="Sylfaen"/>
                <w:sz w:val="18"/>
                <w:szCs w:val="18"/>
              </w:rPr>
              <w:t>հատակի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սալ</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1900</w:t>
            </w:r>
            <w:proofErr w:type="gramStart"/>
            <w:r w:rsidRPr="00CD413F">
              <w:rPr>
                <w:rFonts w:ascii="Sylfaen" w:hAnsi="Sylfaen" w:cs="Sylfaen"/>
                <w:sz w:val="18"/>
                <w:szCs w:val="18"/>
              </w:rPr>
              <w:t>մմ</w:t>
            </w:r>
            <w:r w:rsidRPr="00CD413F">
              <w:rPr>
                <w:rFonts w:ascii="Arial Armenian" w:hAnsi="Arial Armenian" w:cs="Arial"/>
                <w:sz w:val="18"/>
                <w:szCs w:val="18"/>
              </w:rPr>
              <w:t>,h</w:t>
            </w:r>
            <w:proofErr w:type="gramEnd"/>
            <w:r w:rsidRPr="00CD413F">
              <w:rPr>
                <w:rFonts w:ascii="Arial Armenian" w:hAnsi="Arial Armenian" w:cs="Arial"/>
                <w:sz w:val="18"/>
                <w:szCs w:val="18"/>
              </w:rPr>
              <w:t>150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6439D18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19279F4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9.000</w:t>
            </w:r>
          </w:p>
        </w:tc>
        <w:tc>
          <w:tcPr>
            <w:tcW w:w="678" w:type="pct"/>
            <w:tcBorders>
              <w:top w:val="nil"/>
              <w:left w:val="nil"/>
              <w:bottom w:val="single" w:sz="4" w:space="0" w:color="auto"/>
              <w:right w:val="single" w:sz="4" w:space="0" w:color="auto"/>
            </w:tcBorders>
            <w:vAlign w:val="center"/>
            <w:hideMark/>
          </w:tcPr>
          <w:p w14:paraId="201636F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96298.00</w:t>
            </w:r>
          </w:p>
        </w:tc>
        <w:tc>
          <w:tcPr>
            <w:tcW w:w="802" w:type="pct"/>
            <w:tcBorders>
              <w:top w:val="nil"/>
              <w:left w:val="nil"/>
              <w:bottom w:val="single" w:sz="4" w:space="0" w:color="auto"/>
              <w:right w:val="single" w:sz="4" w:space="0" w:color="auto"/>
            </w:tcBorders>
            <w:vAlign w:val="center"/>
            <w:hideMark/>
          </w:tcPr>
          <w:p w14:paraId="0F47893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866,682.00</w:t>
            </w:r>
          </w:p>
        </w:tc>
      </w:tr>
      <w:tr w:rsidR="0090345F" w:rsidRPr="00CD413F" w14:paraId="50100A7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D2CA49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35</w:t>
            </w:r>
          </w:p>
        </w:tc>
        <w:tc>
          <w:tcPr>
            <w:tcW w:w="2112" w:type="pct"/>
            <w:tcBorders>
              <w:top w:val="nil"/>
              <w:left w:val="nil"/>
              <w:bottom w:val="single" w:sz="4" w:space="0" w:color="auto"/>
              <w:right w:val="single" w:sz="4" w:space="0" w:color="auto"/>
            </w:tcBorders>
            <w:vAlign w:val="center"/>
            <w:hideMark/>
          </w:tcPr>
          <w:p w14:paraId="04B3BA5C"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T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թ</w:t>
            </w:r>
            <w:r w:rsidRPr="00CD413F">
              <w:rPr>
                <w:rFonts w:ascii="Arial Armenian" w:hAnsi="Arial Armenian" w:cs="Arial Armenian"/>
                <w:sz w:val="18"/>
                <w:szCs w:val="18"/>
              </w:rPr>
              <w:t>áõç</w:t>
            </w:r>
            <w:proofErr w:type="spellEnd"/>
            <w:r w:rsidRPr="00CD413F">
              <w:rPr>
                <w:rFonts w:ascii="Arial Armenian" w:hAnsi="Arial Armenian" w:cs="Arial Armenian"/>
                <w:sz w:val="18"/>
                <w:szCs w:val="18"/>
              </w:rPr>
              <w:t>»</w:t>
            </w:r>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Ùïáó</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700</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7E010C0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093824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9.000</w:t>
            </w:r>
          </w:p>
        </w:tc>
        <w:tc>
          <w:tcPr>
            <w:tcW w:w="678" w:type="pct"/>
            <w:tcBorders>
              <w:top w:val="nil"/>
              <w:left w:val="nil"/>
              <w:bottom w:val="single" w:sz="4" w:space="0" w:color="auto"/>
              <w:right w:val="single" w:sz="4" w:space="0" w:color="auto"/>
            </w:tcBorders>
            <w:vAlign w:val="center"/>
            <w:hideMark/>
          </w:tcPr>
          <w:p w14:paraId="49CF559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145462.00</w:t>
            </w:r>
          </w:p>
        </w:tc>
        <w:tc>
          <w:tcPr>
            <w:tcW w:w="802" w:type="pct"/>
            <w:tcBorders>
              <w:top w:val="nil"/>
              <w:left w:val="nil"/>
              <w:bottom w:val="single" w:sz="4" w:space="0" w:color="auto"/>
              <w:right w:val="single" w:sz="4" w:space="0" w:color="auto"/>
            </w:tcBorders>
            <w:vAlign w:val="center"/>
            <w:hideMark/>
          </w:tcPr>
          <w:p w14:paraId="32144E6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1,309,158.00</w:t>
            </w:r>
          </w:p>
        </w:tc>
      </w:tr>
      <w:tr w:rsidR="0090345F" w:rsidRPr="00CD413F" w14:paraId="6FD71A8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26DB97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36</w:t>
            </w:r>
          </w:p>
        </w:tc>
        <w:tc>
          <w:tcPr>
            <w:tcW w:w="2112" w:type="pct"/>
            <w:tcBorders>
              <w:top w:val="nil"/>
              <w:left w:val="nil"/>
              <w:bottom w:val="single" w:sz="4" w:space="0" w:color="auto"/>
              <w:right w:val="single" w:sz="4" w:space="0" w:color="auto"/>
            </w:tcBorders>
            <w:vAlign w:val="center"/>
            <w:hideMark/>
          </w:tcPr>
          <w:p w14:paraId="1671D6D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էլեմենտների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յուղաներկում</w:t>
            </w:r>
            <w:proofErr w:type="spellEnd"/>
            <w:r w:rsidRPr="00CD413F">
              <w:rPr>
                <w:rFonts w:ascii="Arial Armenian" w:hAnsi="Arial Armenian" w:cs="Arial"/>
                <w:sz w:val="18"/>
                <w:szCs w:val="18"/>
              </w:rPr>
              <w:t xml:space="preserve"> 2</w:t>
            </w:r>
            <w:r w:rsidRPr="00CD413F">
              <w:rPr>
                <w:rFonts w:ascii="Sylfaen" w:hAnsi="Sylfaen" w:cs="Sylfaen"/>
                <w:sz w:val="18"/>
                <w:szCs w:val="18"/>
              </w:rPr>
              <w:t>շերտ</w:t>
            </w:r>
          </w:p>
        </w:tc>
        <w:tc>
          <w:tcPr>
            <w:tcW w:w="461" w:type="pct"/>
            <w:tcBorders>
              <w:top w:val="nil"/>
              <w:left w:val="nil"/>
              <w:bottom w:val="single" w:sz="4" w:space="0" w:color="auto"/>
              <w:right w:val="single" w:sz="4" w:space="0" w:color="auto"/>
            </w:tcBorders>
            <w:vAlign w:val="bottom"/>
            <w:hideMark/>
          </w:tcPr>
          <w:p w14:paraId="284BB53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Ù2</w:t>
            </w:r>
          </w:p>
        </w:tc>
        <w:tc>
          <w:tcPr>
            <w:tcW w:w="624" w:type="pct"/>
            <w:tcBorders>
              <w:top w:val="nil"/>
              <w:left w:val="nil"/>
              <w:bottom w:val="single" w:sz="4" w:space="0" w:color="auto"/>
              <w:right w:val="single" w:sz="4" w:space="0" w:color="auto"/>
            </w:tcBorders>
            <w:vAlign w:val="center"/>
            <w:hideMark/>
          </w:tcPr>
          <w:p w14:paraId="7B7316C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15.000</w:t>
            </w:r>
          </w:p>
        </w:tc>
        <w:tc>
          <w:tcPr>
            <w:tcW w:w="678" w:type="pct"/>
            <w:tcBorders>
              <w:top w:val="nil"/>
              <w:left w:val="nil"/>
              <w:bottom w:val="single" w:sz="4" w:space="0" w:color="auto"/>
              <w:right w:val="single" w:sz="4" w:space="0" w:color="auto"/>
            </w:tcBorders>
            <w:vAlign w:val="center"/>
            <w:hideMark/>
          </w:tcPr>
          <w:p w14:paraId="093CD0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1491.00</w:t>
            </w:r>
          </w:p>
        </w:tc>
        <w:tc>
          <w:tcPr>
            <w:tcW w:w="802" w:type="pct"/>
            <w:tcBorders>
              <w:top w:val="nil"/>
              <w:left w:val="nil"/>
              <w:bottom w:val="single" w:sz="4" w:space="0" w:color="auto"/>
              <w:right w:val="single" w:sz="4" w:space="0" w:color="auto"/>
            </w:tcBorders>
            <w:vAlign w:val="center"/>
            <w:hideMark/>
          </w:tcPr>
          <w:p w14:paraId="7D2782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22,365.00</w:t>
            </w:r>
          </w:p>
        </w:tc>
      </w:tr>
      <w:tr w:rsidR="0090345F" w:rsidRPr="00CD413F" w14:paraId="6A96DE9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A21E29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37</w:t>
            </w:r>
          </w:p>
        </w:tc>
        <w:tc>
          <w:tcPr>
            <w:tcW w:w="2112" w:type="pct"/>
            <w:tcBorders>
              <w:top w:val="nil"/>
              <w:left w:val="nil"/>
              <w:bottom w:val="single" w:sz="4" w:space="0" w:color="auto"/>
              <w:right w:val="single" w:sz="4" w:space="0" w:color="auto"/>
            </w:tcBorders>
            <w:vAlign w:val="center"/>
            <w:hideMark/>
          </w:tcPr>
          <w:p w14:paraId="70FEBF8D"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Ø»ï³Õ³Ï³Ý Ý»ñ¹ÇñÝ»ñ </w:t>
            </w:r>
            <w:proofErr w:type="spellStart"/>
            <w:r w:rsidRPr="00CD413F">
              <w:rPr>
                <w:rFonts w:ascii="Arial Armenian" w:hAnsi="Arial Armenian" w:cs="Arial"/>
                <w:sz w:val="18"/>
                <w:szCs w:val="18"/>
              </w:rPr>
              <w:t>Ñáñ»ñÇ</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É»Ù»ÝïÝ»ñÇ</w:t>
            </w:r>
            <w:proofErr w:type="spellEnd"/>
            <w:r w:rsidRPr="00CD413F">
              <w:rPr>
                <w:rFonts w:ascii="Arial Armenian" w:hAnsi="Arial Armenian" w:cs="Arial"/>
                <w:sz w:val="18"/>
                <w:szCs w:val="18"/>
              </w:rPr>
              <w:t xml:space="preserve"> ÙÇ³óÙ³Ý Ñ³Ù³ñ</w:t>
            </w:r>
          </w:p>
        </w:tc>
        <w:tc>
          <w:tcPr>
            <w:tcW w:w="461" w:type="pct"/>
            <w:tcBorders>
              <w:top w:val="nil"/>
              <w:left w:val="nil"/>
              <w:bottom w:val="single" w:sz="4" w:space="0" w:color="auto"/>
              <w:right w:val="single" w:sz="4" w:space="0" w:color="auto"/>
            </w:tcBorders>
            <w:vAlign w:val="bottom"/>
            <w:hideMark/>
          </w:tcPr>
          <w:p w14:paraId="7807785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Ï·</w:t>
            </w:r>
          </w:p>
        </w:tc>
        <w:tc>
          <w:tcPr>
            <w:tcW w:w="624" w:type="pct"/>
            <w:tcBorders>
              <w:top w:val="nil"/>
              <w:left w:val="nil"/>
              <w:bottom w:val="single" w:sz="4" w:space="0" w:color="auto"/>
              <w:right w:val="single" w:sz="4" w:space="0" w:color="auto"/>
            </w:tcBorders>
            <w:vAlign w:val="center"/>
            <w:hideMark/>
          </w:tcPr>
          <w:p w14:paraId="51A1503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270.000</w:t>
            </w:r>
          </w:p>
        </w:tc>
        <w:tc>
          <w:tcPr>
            <w:tcW w:w="678" w:type="pct"/>
            <w:tcBorders>
              <w:top w:val="nil"/>
              <w:left w:val="nil"/>
              <w:bottom w:val="single" w:sz="4" w:space="0" w:color="auto"/>
              <w:right w:val="single" w:sz="4" w:space="0" w:color="auto"/>
            </w:tcBorders>
            <w:vAlign w:val="center"/>
            <w:hideMark/>
          </w:tcPr>
          <w:p w14:paraId="349026E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822.00</w:t>
            </w:r>
          </w:p>
        </w:tc>
        <w:tc>
          <w:tcPr>
            <w:tcW w:w="802" w:type="pct"/>
            <w:tcBorders>
              <w:top w:val="nil"/>
              <w:left w:val="nil"/>
              <w:bottom w:val="single" w:sz="4" w:space="0" w:color="auto"/>
              <w:right w:val="single" w:sz="4" w:space="0" w:color="auto"/>
            </w:tcBorders>
            <w:vAlign w:val="center"/>
            <w:hideMark/>
          </w:tcPr>
          <w:p w14:paraId="19303C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221,940.00</w:t>
            </w:r>
          </w:p>
        </w:tc>
      </w:tr>
      <w:tr w:rsidR="0090345F" w:rsidRPr="00CD413F" w14:paraId="7BD2589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8E584E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38</w:t>
            </w:r>
          </w:p>
        </w:tc>
        <w:tc>
          <w:tcPr>
            <w:tcW w:w="2112" w:type="pct"/>
            <w:tcBorders>
              <w:top w:val="nil"/>
              <w:left w:val="nil"/>
              <w:bottom w:val="single" w:sz="4" w:space="0" w:color="auto"/>
              <w:right w:val="single" w:sz="4" w:space="0" w:color="auto"/>
            </w:tcBorders>
            <w:vAlign w:val="center"/>
            <w:hideMark/>
          </w:tcPr>
          <w:p w14:paraId="58290B34"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Armenian"/>
                <w:sz w:val="18"/>
                <w:szCs w:val="18"/>
              </w:rPr>
              <w:t>Ç³óáõÙ</w:t>
            </w:r>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áÛáõÃÛáõÝ</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áõÝ»óáÕ</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ջրմուղի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ցանցին</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160</w:t>
            </w:r>
          </w:p>
        </w:tc>
        <w:tc>
          <w:tcPr>
            <w:tcW w:w="461" w:type="pct"/>
            <w:tcBorders>
              <w:top w:val="nil"/>
              <w:left w:val="nil"/>
              <w:bottom w:val="single" w:sz="4" w:space="0" w:color="auto"/>
              <w:right w:val="single" w:sz="4" w:space="0" w:color="auto"/>
            </w:tcBorders>
            <w:vAlign w:val="bottom"/>
            <w:hideMark/>
          </w:tcPr>
          <w:p w14:paraId="399FAFF2" w14:textId="77777777" w:rsidR="00FD7A51" w:rsidRPr="00CD413F" w:rsidRDefault="00FD7A51" w:rsidP="002F1890">
            <w:pPr>
              <w:jc w:val="center"/>
              <w:rPr>
                <w:rFonts w:ascii="Arial Armenian" w:hAnsi="Arial Armenian" w:cs="Arial"/>
                <w:sz w:val="18"/>
                <w:szCs w:val="18"/>
              </w:rPr>
            </w:pPr>
            <w:proofErr w:type="spellStart"/>
            <w:r w:rsidRPr="00CD413F">
              <w:rPr>
                <w:rFonts w:ascii="Arial Armenian" w:hAnsi="Arial Armenian" w:cs="Arial"/>
                <w:sz w:val="18"/>
                <w:szCs w:val="18"/>
              </w:rPr>
              <w:t>ï»Õ</w:t>
            </w:r>
            <w:proofErr w:type="spellEnd"/>
          </w:p>
        </w:tc>
        <w:tc>
          <w:tcPr>
            <w:tcW w:w="624" w:type="pct"/>
            <w:tcBorders>
              <w:top w:val="nil"/>
              <w:left w:val="nil"/>
              <w:bottom w:val="single" w:sz="4" w:space="0" w:color="auto"/>
              <w:right w:val="single" w:sz="4" w:space="0" w:color="auto"/>
            </w:tcBorders>
            <w:vAlign w:val="center"/>
            <w:hideMark/>
          </w:tcPr>
          <w:p w14:paraId="3E2D998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w:t>
            </w:r>
          </w:p>
        </w:tc>
        <w:tc>
          <w:tcPr>
            <w:tcW w:w="678" w:type="pct"/>
            <w:tcBorders>
              <w:top w:val="nil"/>
              <w:left w:val="nil"/>
              <w:bottom w:val="single" w:sz="4" w:space="0" w:color="auto"/>
              <w:right w:val="single" w:sz="4" w:space="0" w:color="auto"/>
            </w:tcBorders>
            <w:vAlign w:val="center"/>
            <w:hideMark/>
          </w:tcPr>
          <w:p w14:paraId="766795E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10357.00</w:t>
            </w:r>
          </w:p>
        </w:tc>
        <w:tc>
          <w:tcPr>
            <w:tcW w:w="802" w:type="pct"/>
            <w:tcBorders>
              <w:top w:val="nil"/>
              <w:left w:val="nil"/>
              <w:bottom w:val="single" w:sz="4" w:space="0" w:color="auto"/>
              <w:right w:val="single" w:sz="4" w:space="0" w:color="auto"/>
            </w:tcBorders>
            <w:vAlign w:val="center"/>
            <w:hideMark/>
          </w:tcPr>
          <w:p w14:paraId="7EED974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20,714.00</w:t>
            </w:r>
          </w:p>
        </w:tc>
      </w:tr>
      <w:tr w:rsidR="0090345F" w:rsidRPr="00CD413F" w14:paraId="3C1CE51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F9D56D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38</w:t>
            </w:r>
          </w:p>
        </w:tc>
        <w:tc>
          <w:tcPr>
            <w:tcW w:w="2112" w:type="pct"/>
            <w:tcBorders>
              <w:top w:val="nil"/>
              <w:left w:val="nil"/>
              <w:bottom w:val="single" w:sz="4" w:space="0" w:color="auto"/>
              <w:right w:val="single" w:sz="4" w:space="0" w:color="auto"/>
            </w:tcBorders>
            <w:vAlign w:val="center"/>
            <w:hideMark/>
          </w:tcPr>
          <w:p w14:paraId="6218988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Ցանցի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լվացում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ախտահանում</w:t>
            </w:r>
            <w:proofErr w:type="spellEnd"/>
          </w:p>
        </w:tc>
        <w:tc>
          <w:tcPr>
            <w:tcW w:w="461" w:type="pct"/>
            <w:tcBorders>
              <w:top w:val="nil"/>
              <w:left w:val="nil"/>
              <w:bottom w:val="single" w:sz="4" w:space="0" w:color="auto"/>
              <w:right w:val="single" w:sz="4" w:space="0" w:color="auto"/>
            </w:tcBorders>
            <w:vAlign w:val="bottom"/>
            <w:hideMark/>
          </w:tcPr>
          <w:p w14:paraId="64A0052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r w:rsidRPr="00CD413F">
              <w:rPr>
                <w:rFonts w:ascii="Sylfaen" w:hAnsi="Sylfaen" w:cs="Sylfaen"/>
                <w:sz w:val="18"/>
                <w:szCs w:val="18"/>
              </w:rPr>
              <w:t>կմ</w:t>
            </w:r>
          </w:p>
        </w:tc>
        <w:tc>
          <w:tcPr>
            <w:tcW w:w="624" w:type="pct"/>
            <w:tcBorders>
              <w:top w:val="nil"/>
              <w:left w:val="nil"/>
              <w:bottom w:val="single" w:sz="4" w:space="0" w:color="auto"/>
              <w:right w:val="single" w:sz="4" w:space="0" w:color="auto"/>
            </w:tcBorders>
            <w:vAlign w:val="center"/>
            <w:hideMark/>
          </w:tcPr>
          <w:p w14:paraId="69F3678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1.389</w:t>
            </w:r>
          </w:p>
        </w:tc>
        <w:tc>
          <w:tcPr>
            <w:tcW w:w="678" w:type="pct"/>
            <w:tcBorders>
              <w:top w:val="nil"/>
              <w:left w:val="nil"/>
              <w:bottom w:val="single" w:sz="4" w:space="0" w:color="auto"/>
              <w:right w:val="single" w:sz="4" w:space="0" w:color="auto"/>
            </w:tcBorders>
            <w:vAlign w:val="center"/>
            <w:hideMark/>
          </w:tcPr>
          <w:p w14:paraId="39D7EAF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101554.00</w:t>
            </w:r>
          </w:p>
        </w:tc>
        <w:tc>
          <w:tcPr>
            <w:tcW w:w="802" w:type="pct"/>
            <w:tcBorders>
              <w:top w:val="nil"/>
              <w:left w:val="nil"/>
              <w:bottom w:val="single" w:sz="4" w:space="0" w:color="auto"/>
              <w:right w:val="single" w:sz="4" w:space="0" w:color="auto"/>
            </w:tcBorders>
            <w:vAlign w:val="center"/>
            <w:hideMark/>
          </w:tcPr>
          <w:p w14:paraId="2B5D79F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141,058.51</w:t>
            </w:r>
          </w:p>
        </w:tc>
      </w:tr>
      <w:tr w:rsidR="0090345F" w:rsidRPr="00CD413F" w14:paraId="446B394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3B8CFCC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2AC9D681"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ÀÝ¹³Ù»ÝÁ`6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1C36CA8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7D04C208" w14:textId="64B5586E"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3A94AC0F" w14:textId="1C0E67F4"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74999EBA"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38,317,325.27</w:t>
            </w:r>
          </w:p>
        </w:tc>
      </w:tr>
      <w:tr w:rsidR="00FD7A51" w:rsidRPr="00CD413F" w14:paraId="3D5C6F98"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60808433"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7. </w:t>
            </w:r>
            <w:proofErr w:type="spellStart"/>
            <w:r w:rsidRPr="00CD413F">
              <w:rPr>
                <w:rFonts w:ascii="Sylfaen" w:hAnsi="Sylfaen" w:cs="Sylfaen"/>
                <w:b/>
                <w:bCs/>
                <w:sz w:val="18"/>
                <w:szCs w:val="18"/>
              </w:rPr>
              <w:t>Որոգման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համակարգ</w:t>
            </w:r>
            <w:proofErr w:type="spellEnd"/>
          </w:p>
        </w:tc>
      </w:tr>
      <w:tr w:rsidR="0090345F" w:rsidRPr="00CD413F" w14:paraId="3F1F4D0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E31F69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7DCE70B8"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Ùß³ÏáõÙ Ëñ³</w:t>
            </w:r>
            <w:proofErr w:type="gramStart"/>
            <w:r w:rsidRPr="00CD413F">
              <w:rPr>
                <w:rFonts w:ascii="Arial Armenian" w:hAnsi="Arial Armenian" w:cs="Arial"/>
                <w:sz w:val="18"/>
                <w:szCs w:val="18"/>
              </w:rPr>
              <w:t xml:space="preserve">ÙáõÕáõÙ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p>
        </w:tc>
        <w:tc>
          <w:tcPr>
            <w:tcW w:w="461" w:type="pct"/>
            <w:tcBorders>
              <w:top w:val="nil"/>
              <w:left w:val="nil"/>
              <w:bottom w:val="single" w:sz="4" w:space="0" w:color="auto"/>
              <w:right w:val="single" w:sz="4" w:space="0" w:color="auto"/>
            </w:tcBorders>
            <w:vAlign w:val="bottom"/>
            <w:hideMark/>
          </w:tcPr>
          <w:p w14:paraId="73C74FE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0525ED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75.000</w:t>
            </w:r>
          </w:p>
        </w:tc>
        <w:tc>
          <w:tcPr>
            <w:tcW w:w="678" w:type="pct"/>
            <w:tcBorders>
              <w:top w:val="nil"/>
              <w:left w:val="nil"/>
              <w:bottom w:val="single" w:sz="4" w:space="0" w:color="auto"/>
              <w:right w:val="single" w:sz="4" w:space="0" w:color="auto"/>
            </w:tcBorders>
            <w:vAlign w:val="center"/>
            <w:hideMark/>
          </w:tcPr>
          <w:p w14:paraId="330E127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3DE617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262,125.00</w:t>
            </w:r>
          </w:p>
        </w:tc>
      </w:tr>
      <w:tr w:rsidR="0090345F" w:rsidRPr="00CD413F" w14:paraId="159BDA0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EDBF29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2112" w:type="pct"/>
            <w:tcBorders>
              <w:top w:val="nil"/>
              <w:left w:val="nil"/>
              <w:bottom w:val="single" w:sz="4" w:space="0" w:color="auto"/>
              <w:right w:val="single" w:sz="4" w:space="0" w:color="auto"/>
            </w:tcBorders>
            <w:vAlign w:val="center"/>
            <w:hideMark/>
          </w:tcPr>
          <w:p w14:paraId="46F68942"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Ó»éùáí</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7AFC933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6A8E1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150.000</w:t>
            </w:r>
          </w:p>
        </w:tc>
        <w:tc>
          <w:tcPr>
            <w:tcW w:w="678" w:type="pct"/>
            <w:tcBorders>
              <w:top w:val="nil"/>
              <w:left w:val="nil"/>
              <w:bottom w:val="single" w:sz="4" w:space="0" w:color="auto"/>
              <w:right w:val="single" w:sz="4" w:space="0" w:color="auto"/>
            </w:tcBorders>
            <w:vAlign w:val="center"/>
            <w:hideMark/>
          </w:tcPr>
          <w:p w14:paraId="57D7261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73DD8DF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86,700.00</w:t>
            </w:r>
          </w:p>
        </w:tc>
      </w:tr>
      <w:tr w:rsidR="0090345F" w:rsidRPr="00CD413F" w14:paraId="0752EB9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708194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2112" w:type="pct"/>
            <w:tcBorders>
              <w:top w:val="nil"/>
              <w:left w:val="nil"/>
              <w:bottom w:val="single" w:sz="4" w:space="0" w:color="auto"/>
              <w:right w:val="single" w:sz="4" w:space="0" w:color="auto"/>
            </w:tcBorders>
            <w:vAlign w:val="center"/>
            <w:hideMark/>
          </w:tcPr>
          <w:p w14:paraId="2CBEB7B9"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´³ñÓ³Í ·</w:t>
            </w:r>
            <w:proofErr w:type="spellStart"/>
            <w:r w:rsidRPr="00CD413F">
              <w:rPr>
                <w:rFonts w:ascii="Arial Armenian" w:hAnsi="Arial Armenian" w:cs="Arial"/>
                <w:sz w:val="18"/>
                <w:szCs w:val="18"/>
              </w:rPr>
              <w:t>ñáõÝï</w:t>
            </w:r>
            <w:r w:rsidRPr="00CD413F">
              <w:rPr>
                <w:rFonts w:ascii="Sylfaen" w:hAnsi="Sylfaen" w:cs="Sylfaen"/>
                <w:sz w:val="18"/>
                <w:szCs w:val="18"/>
              </w:rPr>
              <w:t>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ï»Õ³÷áËáõÙ</w:t>
            </w:r>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w:t>
            </w:r>
            <w:r w:rsidRPr="00CD413F">
              <w:rPr>
                <w:rFonts w:ascii="Arial Armenian" w:hAnsi="Arial Armenian" w:cs="Arial"/>
                <w:sz w:val="18"/>
                <w:szCs w:val="18"/>
              </w:rPr>
              <w:t xml:space="preserve"> </w:t>
            </w:r>
            <w:r w:rsidRPr="00CD413F">
              <w:rPr>
                <w:rFonts w:ascii="Arial Armenian" w:hAnsi="Arial Armenian" w:cs="Arial Armenian"/>
                <w:sz w:val="18"/>
                <w:szCs w:val="18"/>
              </w:rPr>
              <w:t>Ù»ù»Ý³Ý»ñáí</w:t>
            </w:r>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ÙÇÝã</w:t>
            </w:r>
            <w:proofErr w:type="spellEnd"/>
            <w:r w:rsidRPr="00CD413F">
              <w:rPr>
                <w:rFonts w:ascii="Arial Armenian" w:hAnsi="Arial Armenian" w:cs="Arial Armenian"/>
                <w:sz w:val="18"/>
                <w:szCs w:val="18"/>
              </w:rPr>
              <w:t>¨</w:t>
            </w:r>
            <w:r w:rsidRPr="00CD413F">
              <w:rPr>
                <w:rFonts w:ascii="Arial Armenian" w:hAnsi="Arial Armenian" w:cs="Arial"/>
                <w:sz w:val="18"/>
                <w:szCs w:val="18"/>
              </w:rPr>
              <w:t xml:space="preserve"> 7</w:t>
            </w:r>
            <w:r w:rsidRPr="00CD413F">
              <w:rPr>
                <w:rFonts w:ascii="Arial Armenian" w:hAnsi="Arial Armenian" w:cs="Arial Armenian"/>
                <w:sz w:val="18"/>
                <w:szCs w:val="18"/>
              </w:rPr>
              <w:t>ÏÙ</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լցակույթ</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B9B028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4BC07F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150.000</w:t>
            </w:r>
          </w:p>
        </w:tc>
        <w:tc>
          <w:tcPr>
            <w:tcW w:w="678" w:type="pct"/>
            <w:tcBorders>
              <w:top w:val="nil"/>
              <w:left w:val="nil"/>
              <w:bottom w:val="single" w:sz="4" w:space="0" w:color="auto"/>
              <w:right w:val="single" w:sz="4" w:space="0" w:color="auto"/>
            </w:tcBorders>
            <w:vAlign w:val="center"/>
            <w:hideMark/>
          </w:tcPr>
          <w:p w14:paraId="6C89BD2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2416.00</w:t>
            </w:r>
          </w:p>
        </w:tc>
        <w:tc>
          <w:tcPr>
            <w:tcW w:w="802" w:type="pct"/>
            <w:tcBorders>
              <w:top w:val="nil"/>
              <w:left w:val="nil"/>
              <w:bottom w:val="single" w:sz="4" w:space="0" w:color="auto"/>
              <w:right w:val="single" w:sz="4" w:space="0" w:color="auto"/>
            </w:tcBorders>
            <w:vAlign w:val="center"/>
            <w:hideMark/>
          </w:tcPr>
          <w:p w14:paraId="7B29A2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362,400.00</w:t>
            </w:r>
          </w:p>
        </w:tc>
      </w:tr>
      <w:tr w:rsidR="0090345F" w:rsidRPr="00CD413F" w14:paraId="2B9DE71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325D05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4</w:t>
            </w:r>
          </w:p>
        </w:tc>
        <w:tc>
          <w:tcPr>
            <w:tcW w:w="2112" w:type="pct"/>
            <w:tcBorders>
              <w:top w:val="nil"/>
              <w:left w:val="nil"/>
              <w:bottom w:val="single" w:sz="4" w:space="0" w:color="auto"/>
              <w:right w:val="single" w:sz="4" w:space="0" w:color="auto"/>
            </w:tcBorders>
            <w:vAlign w:val="center"/>
            <w:hideMark/>
          </w:tcPr>
          <w:p w14:paraId="2CB72999"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²ßË³ï³ÝùÝ»ñ Éó³</w:t>
            </w:r>
            <w:proofErr w:type="gramStart"/>
            <w:r w:rsidRPr="00CD413F">
              <w:rPr>
                <w:rFonts w:ascii="Arial Armenian" w:hAnsi="Arial Armenian" w:cs="Arial"/>
                <w:sz w:val="18"/>
                <w:szCs w:val="18"/>
              </w:rPr>
              <w:t>ÏáõÛÃáõÙ  3</w:t>
            </w:r>
            <w:proofErr w:type="gramEnd"/>
            <w:r w:rsidRPr="00CD413F">
              <w:rPr>
                <w:rFonts w:ascii="Arial Armenian" w:hAnsi="Arial Armenian" w:cs="Arial"/>
                <w:sz w:val="18"/>
                <w:szCs w:val="18"/>
              </w:rPr>
              <w:t>-</w:t>
            </w:r>
            <w:r w:rsidRPr="00CD413F">
              <w:rPr>
                <w:rFonts w:ascii="Sylfaen" w:hAnsi="Sylfaen" w:cs="Sylfaen"/>
                <w:sz w:val="18"/>
                <w:szCs w:val="18"/>
              </w:rPr>
              <w:t>րդ</w:t>
            </w:r>
            <w:r w:rsidRPr="00CD413F">
              <w:rPr>
                <w:rFonts w:ascii="Arial Armenian" w:hAnsi="Arial Armenian" w:cs="Arial"/>
                <w:sz w:val="18"/>
                <w:szCs w:val="18"/>
              </w:rPr>
              <w:t xml:space="preserve">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ï»Õ³÷áËÙ³Ý Å³Ù³Ý³Ï                                                                   </w:t>
            </w:r>
          </w:p>
        </w:tc>
        <w:tc>
          <w:tcPr>
            <w:tcW w:w="461" w:type="pct"/>
            <w:tcBorders>
              <w:top w:val="nil"/>
              <w:left w:val="nil"/>
              <w:bottom w:val="single" w:sz="4" w:space="0" w:color="auto"/>
              <w:right w:val="single" w:sz="4" w:space="0" w:color="auto"/>
            </w:tcBorders>
            <w:vAlign w:val="bottom"/>
            <w:hideMark/>
          </w:tcPr>
          <w:p w14:paraId="09C393B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F05E79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75.000</w:t>
            </w:r>
          </w:p>
        </w:tc>
        <w:tc>
          <w:tcPr>
            <w:tcW w:w="678" w:type="pct"/>
            <w:tcBorders>
              <w:top w:val="nil"/>
              <w:left w:val="nil"/>
              <w:bottom w:val="single" w:sz="4" w:space="0" w:color="auto"/>
              <w:right w:val="single" w:sz="4" w:space="0" w:color="auto"/>
            </w:tcBorders>
            <w:vAlign w:val="center"/>
            <w:hideMark/>
          </w:tcPr>
          <w:p w14:paraId="109229C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525896C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3,825.00</w:t>
            </w:r>
          </w:p>
        </w:tc>
      </w:tr>
      <w:tr w:rsidR="0090345F" w:rsidRPr="00CD413F" w14:paraId="6942B04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3B7A5D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2112" w:type="pct"/>
            <w:tcBorders>
              <w:top w:val="nil"/>
              <w:left w:val="nil"/>
              <w:bottom w:val="single" w:sz="4" w:space="0" w:color="auto"/>
              <w:right w:val="single" w:sz="4" w:space="0" w:color="auto"/>
            </w:tcBorders>
            <w:vAlign w:val="center"/>
            <w:hideMark/>
          </w:tcPr>
          <w:p w14:paraId="1762EBD3"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²í³½Ç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ß»ñïÇ</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w:t>
            </w:r>
            <w:proofErr w:type="spellStart"/>
            <w:r w:rsidRPr="00CD413F">
              <w:rPr>
                <w:rFonts w:ascii="Arial Armenian" w:hAnsi="Arial Armenian" w:cs="Arial Armenian"/>
                <w:sz w:val="18"/>
                <w:szCs w:val="18"/>
              </w:rPr>
              <w:t>éáõÙ</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8FDBDA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9611B1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25.000</w:t>
            </w:r>
          </w:p>
        </w:tc>
        <w:tc>
          <w:tcPr>
            <w:tcW w:w="678" w:type="pct"/>
            <w:tcBorders>
              <w:top w:val="nil"/>
              <w:left w:val="nil"/>
              <w:bottom w:val="single" w:sz="4" w:space="0" w:color="auto"/>
              <w:right w:val="single" w:sz="4" w:space="0" w:color="auto"/>
            </w:tcBorders>
            <w:vAlign w:val="center"/>
            <w:hideMark/>
          </w:tcPr>
          <w:p w14:paraId="2D58108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12182.00</w:t>
            </w:r>
          </w:p>
        </w:tc>
        <w:tc>
          <w:tcPr>
            <w:tcW w:w="802" w:type="pct"/>
            <w:tcBorders>
              <w:top w:val="nil"/>
              <w:left w:val="nil"/>
              <w:bottom w:val="single" w:sz="4" w:space="0" w:color="auto"/>
              <w:right w:val="single" w:sz="4" w:space="0" w:color="auto"/>
            </w:tcBorders>
            <w:vAlign w:val="center"/>
            <w:hideMark/>
          </w:tcPr>
          <w:p w14:paraId="267ECB1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304,550.00</w:t>
            </w:r>
          </w:p>
        </w:tc>
      </w:tr>
      <w:tr w:rsidR="0090345F" w:rsidRPr="00CD413F" w14:paraId="45416FE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E70D1E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09327E44"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äáÉÇ¿ÃÇÉ»Ý³</w:t>
            </w:r>
            <w:proofErr w:type="gramStart"/>
            <w:r w:rsidRPr="00CD413F">
              <w:rPr>
                <w:rFonts w:ascii="Arial Armenian" w:hAnsi="Arial Armenian" w:cs="Arial"/>
                <w:sz w:val="18"/>
                <w:szCs w:val="18"/>
              </w:rPr>
              <w:t>ÛÇÝ  ËáÕáí</w:t>
            </w:r>
            <w:proofErr w:type="gramEnd"/>
            <w:r w:rsidRPr="00CD413F">
              <w:rPr>
                <w:rFonts w:ascii="Arial Armenian" w:hAnsi="Arial Armenian" w:cs="Arial"/>
                <w:sz w:val="18"/>
                <w:szCs w:val="18"/>
              </w:rPr>
              <w:t>³ÏÇ ÙáÝï³ÅáõÙ Ëñ³</w:t>
            </w:r>
            <w:proofErr w:type="gramStart"/>
            <w:r w:rsidRPr="00CD413F">
              <w:rPr>
                <w:rFonts w:ascii="Arial Armenian" w:hAnsi="Arial Armenian" w:cs="Arial"/>
                <w:sz w:val="18"/>
                <w:szCs w:val="18"/>
              </w:rPr>
              <w:t>ÙáõÕáõÙ  ÑÇ</w:t>
            </w:r>
            <w:proofErr w:type="gramEnd"/>
            <w:r w:rsidRPr="00CD413F">
              <w:rPr>
                <w:rFonts w:ascii="Arial Armenian" w:hAnsi="Arial Armenian" w:cs="Arial"/>
                <w:sz w:val="18"/>
                <w:szCs w:val="18"/>
              </w:rPr>
              <w:t>¹ñ³íÉÇÏ ÷áñÓ³ñÏáõÙáí ö63*3.8ÙÙ   PN-10</w:t>
            </w:r>
          </w:p>
        </w:tc>
        <w:tc>
          <w:tcPr>
            <w:tcW w:w="461" w:type="pct"/>
            <w:tcBorders>
              <w:top w:val="nil"/>
              <w:left w:val="nil"/>
              <w:bottom w:val="single" w:sz="4" w:space="0" w:color="auto"/>
              <w:right w:val="single" w:sz="4" w:space="0" w:color="auto"/>
            </w:tcBorders>
            <w:vAlign w:val="bottom"/>
            <w:hideMark/>
          </w:tcPr>
          <w:p w14:paraId="7122B24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5B1DEA6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450.000</w:t>
            </w:r>
          </w:p>
        </w:tc>
        <w:tc>
          <w:tcPr>
            <w:tcW w:w="678" w:type="pct"/>
            <w:tcBorders>
              <w:top w:val="nil"/>
              <w:left w:val="nil"/>
              <w:bottom w:val="single" w:sz="4" w:space="0" w:color="auto"/>
              <w:right w:val="single" w:sz="4" w:space="0" w:color="auto"/>
            </w:tcBorders>
            <w:vAlign w:val="center"/>
            <w:hideMark/>
          </w:tcPr>
          <w:p w14:paraId="25B6CD5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1234.00</w:t>
            </w:r>
          </w:p>
        </w:tc>
        <w:tc>
          <w:tcPr>
            <w:tcW w:w="802" w:type="pct"/>
            <w:tcBorders>
              <w:top w:val="nil"/>
              <w:left w:val="nil"/>
              <w:bottom w:val="single" w:sz="4" w:space="0" w:color="auto"/>
              <w:right w:val="single" w:sz="4" w:space="0" w:color="auto"/>
            </w:tcBorders>
            <w:vAlign w:val="center"/>
            <w:hideMark/>
          </w:tcPr>
          <w:p w14:paraId="70F0142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555,300.00</w:t>
            </w:r>
          </w:p>
        </w:tc>
      </w:tr>
      <w:tr w:rsidR="0090345F" w:rsidRPr="00CD413F" w14:paraId="4B50579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A6E23F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6E66A606"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äáÉÇ¿ÃÇÉ»Ý³</w:t>
            </w:r>
            <w:proofErr w:type="gramStart"/>
            <w:r w:rsidRPr="00CD413F">
              <w:rPr>
                <w:rFonts w:ascii="Arial Armenian" w:hAnsi="Arial Armenian" w:cs="Arial"/>
                <w:sz w:val="18"/>
                <w:szCs w:val="18"/>
              </w:rPr>
              <w:t>ÛÇÝ  ËáÕáí</w:t>
            </w:r>
            <w:proofErr w:type="gramEnd"/>
            <w:r w:rsidRPr="00CD413F">
              <w:rPr>
                <w:rFonts w:ascii="Arial Armenian" w:hAnsi="Arial Armenian" w:cs="Arial"/>
                <w:sz w:val="18"/>
                <w:szCs w:val="18"/>
              </w:rPr>
              <w:t>³ÏÇ ÙáÝï³ÅáõÙ Ëñ³</w:t>
            </w:r>
            <w:proofErr w:type="gramStart"/>
            <w:r w:rsidRPr="00CD413F">
              <w:rPr>
                <w:rFonts w:ascii="Arial Armenian" w:hAnsi="Arial Armenian" w:cs="Arial"/>
                <w:sz w:val="18"/>
                <w:szCs w:val="18"/>
              </w:rPr>
              <w:t>ÙáõÕáõÙ  ÑÇ</w:t>
            </w:r>
            <w:proofErr w:type="gramEnd"/>
            <w:r w:rsidRPr="00CD413F">
              <w:rPr>
                <w:rFonts w:ascii="Arial Armenian" w:hAnsi="Arial Armenian" w:cs="Arial"/>
                <w:sz w:val="18"/>
                <w:szCs w:val="18"/>
              </w:rPr>
              <w:t>¹ñ³íÉÇÏ ÷áñÓ³ñÏáõÙáí ö25</w:t>
            </w:r>
            <w:proofErr w:type="gramStart"/>
            <w:r w:rsidRPr="00CD413F">
              <w:rPr>
                <w:rFonts w:ascii="Arial Armenian" w:hAnsi="Arial Armenian" w:cs="Arial"/>
                <w:sz w:val="18"/>
                <w:szCs w:val="18"/>
              </w:rPr>
              <w:t>ÙÙ  PN</w:t>
            </w:r>
            <w:proofErr w:type="gramEnd"/>
            <w:r w:rsidRPr="00CD413F">
              <w:rPr>
                <w:rFonts w:ascii="Arial Armenian" w:hAnsi="Arial Armenian" w:cs="Arial"/>
                <w:sz w:val="18"/>
                <w:szCs w:val="18"/>
              </w:rPr>
              <w:t>-10</w:t>
            </w:r>
          </w:p>
        </w:tc>
        <w:tc>
          <w:tcPr>
            <w:tcW w:w="461" w:type="pct"/>
            <w:tcBorders>
              <w:top w:val="nil"/>
              <w:left w:val="nil"/>
              <w:bottom w:val="single" w:sz="4" w:space="0" w:color="auto"/>
              <w:right w:val="single" w:sz="4" w:space="0" w:color="auto"/>
            </w:tcBorders>
            <w:vAlign w:val="bottom"/>
            <w:hideMark/>
          </w:tcPr>
          <w:p w14:paraId="72FC389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51135E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50.000</w:t>
            </w:r>
          </w:p>
        </w:tc>
        <w:tc>
          <w:tcPr>
            <w:tcW w:w="678" w:type="pct"/>
            <w:tcBorders>
              <w:top w:val="nil"/>
              <w:left w:val="nil"/>
              <w:bottom w:val="single" w:sz="4" w:space="0" w:color="auto"/>
              <w:right w:val="single" w:sz="4" w:space="0" w:color="auto"/>
            </w:tcBorders>
            <w:vAlign w:val="center"/>
            <w:hideMark/>
          </w:tcPr>
          <w:p w14:paraId="6F0E11A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09C7A6A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28,900.00</w:t>
            </w:r>
          </w:p>
        </w:tc>
      </w:tr>
      <w:tr w:rsidR="0090345F" w:rsidRPr="00CD413F" w14:paraId="3C55D49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43DF5C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w:t>
            </w:r>
          </w:p>
        </w:tc>
        <w:tc>
          <w:tcPr>
            <w:tcW w:w="2112" w:type="pct"/>
            <w:tcBorders>
              <w:top w:val="nil"/>
              <w:left w:val="nil"/>
              <w:bottom w:val="single" w:sz="4" w:space="0" w:color="auto"/>
              <w:right w:val="single" w:sz="4" w:space="0" w:color="auto"/>
            </w:tcBorders>
            <w:vAlign w:val="center"/>
            <w:hideMark/>
          </w:tcPr>
          <w:p w14:paraId="380BBC8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էլեկտրաեռակցված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DN</w:t>
            </w:r>
            <w:proofErr w:type="gramEnd"/>
            <w:r w:rsidRPr="00CD413F">
              <w:rPr>
                <w:rFonts w:ascii="Arial Armenian" w:hAnsi="Arial Armenian" w:cs="Arial"/>
                <w:sz w:val="18"/>
                <w:szCs w:val="18"/>
              </w:rPr>
              <w:t>65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354C2E9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46A4C68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21.000</w:t>
            </w:r>
          </w:p>
        </w:tc>
        <w:tc>
          <w:tcPr>
            <w:tcW w:w="678" w:type="pct"/>
            <w:tcBorders>
              <w:top w:val="nil"/>
              <w:left w:val="nil"/>
              <w:bottom w:val="single" w:sz="4" w:space="0" w:color="auto"/>
              <w:right w:val="single" w:sz="4" w:space="0" w:color="auto"/>
            </w:tcBorders>
            <w:vAlign w:val="center"/>
            <w:hideMark/>
          </w:tcPr>
          <w:p w14:paraId="3A61EBA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3225.00</w:t>
            </w:r>
          </w:p>
        </w:tc>
        <w:tc>
          <w:tcPr>
            <w:tcW w:w="802" w:type="pct"/>
            <w:tcBorders>
              <w:top w:val="nil"/>
              <w:left w:val="nil"/>
              <w:bottom w:val="single" w:sz="4" w:space="0" w:color="auto"/>
              <w:right w:val="single" w:sz="4" w:space="0" w:color="auto"/>
            </w:tcBorders>
            <w:vAlign w:val="center"/>
            <w:hideMark/>
          </w:tcPr>
          <w:p w14:paraId="599B77F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67,725.00</w:t>
            </w:r>
          </w:p>
        </w:tc>
      </w:tr>
      <w:tr w:rsidR="0090345F" w:rsidRPr="00CD413F" w14:paraId="190B962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3CA400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w:t>
            </w:r>
          </w:p>
        </w:tc>
        <w:tc>
          <w:tcPr>
            <w:tcW w:w="2112" w:type="pct"/>
            <w:tcBorders>
              <w:top w:val="nil"/>
              <w:left w:val="nil"/>
              <w:bottom w:val="single" w:sz="4" w:space="0" w:color="auto"/>
              <w:right w:val="single" w:sz="4" w:space="0" w:color="auto"/>
            </w:tcBorders>
            <w:vAlign w:val="center"/>
            <w:hideMark/>
          </w:tcPr>
          <w:p w14:paraId="410676A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150</w:t>
            </w:r>
            <w:proofErr w:type="gramStart"/>
            <w:r w:rsidRPr="00CD413F">
              <w:rPr>
                <w:rFonts w:ascii="Arial Armenian" w:hAnsi="Arial Armenian" w:cs="Arial"/>
                <w:sz w:val="18"/>
                <w:szCs w:val="18"/>
              </w:rPr>
              <w:t>ÙÙ  L</w:t>
            </w:r>
            <w:proofErr w:type="gramEnd"/>
            <w:r w:rsidRPr="00CD413F">
              <w:rPr>
                <w:rFonts w:ascii="Arial Armenian" w:hAnsi="Arial Armenian" w:cs="Arial"/>
                <w:sz w:val="18"/>
                <w:szCs w:val="18"/>
              </w:rPr>
              <w:t>=6.0</w:t>
            </w:r>
            <w:r w:rsidRPr="00CD413F">
              <w:rPr>
                <w:rFonts w:ascii="Sylfaen" w:hAnsi="Sylfaen" w:cs="Sylfaen"/>
                <w:sz w:val="18"/>
                <w:szCs w:val="18"/>
              </w:rPr>
              <w:t>մ</w:t>
            </w:r>
            <w:r w:rsidRPr="00CD413F">
              <w:rPr>
                <w:rFonts w:ascii="Arial Armenian" w:hAnsi="Arial Armenian" w:cs="Arial"/>
                <w:sz w:val="18"/>
                <w:szCs w:val="18"/>
              </w:rPr>
              <w:t>, 12</w:t>
            </w:r>
            <w:r w:rsidRPr="00CD413F">
              <w:rPr>
                <w:rFonts w:ascii="Sylfaen" w:hAnsi="Sylfaen" w:cs="Sylfaen"/>
                <w:sz w:val="18"/>
                <w:szCs w:val="18"/>
              </w:rPr>
              <w:t>հատ</w:t>
            </w:r>
          </w:p>
        </w:tc>
        <w:tc>
          <w:tcPr>
            <w:tcW w:w="461" w:type="pct"/>
            <w:tcBorders>
              <w:top w:val="nil"/>
              <w:left w:val="nil"/>
              <w:bottom w:val="single" w:sz="4" w:space="0" w:color="auto"/>
              <w:right w:val="single" w:sz="4" w:space="0" w:color="auto"/>
            </w:tcBorders>
            <w:vAlign w:val="bottom"/>
            <w:hideMark/>
          </w:tcPr>
          <w:p w14:paraId="30039E8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15E610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72.000</w:t>
            </w:r>
          </w:p>
        </w:tc>
        <w:tc>
          <w:tcPr>
            <w:tcW w:w="678" w:type="pct"/>
            <w:tcBorders>
              <w:top w:val="nil"/>
              <w:left w:val="nil"/>
              <w:bottom w:val="single" w:sz="4" w:space="0" w:color="auto"/>
              <w:right w:val="single" w:sz="4" w:space="0" w:color="auto"/>
            </w:tcBorders>
            <w:vAlign w:val="center"/>
            <w:hideMark/>
          </w:tcPr>
          <w:p w14:paraId="3608E0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8995.00</w:t>
            </w:r>
          </w:p>
        </w:tc>
        <w:tc>
          <w:tcPr>
            <w:tcW w:w="802" w:type="pct"/>
            <w:tcBorders>
              <w:top w:val="nil"/>
              <w:left w:val="nil"/>
              <w:bottom w:val="single" w:sz="4" w:space="0" w:color="auto"/>
              <w:right w:val="single" w:sz="4" w:space="0" w:color="auto"/>
            </w:tcBorders>
            <w:vAlign w:val="center"/>
            <w:hideMark/>
          </w:tcPr>
          <w:p w14:paraId="0D87426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647,640.00</w:t>
            </w:r>
          </w:p>
        </w:tc>
      </w:tr>
      <w:tr w:rsidR="0090345F" w:rsidRPr="00CD413F" w14:paraId="64FADC0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C8B3D9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w:t>
            </w:r>
          </w:p>
        </w:tc>
        <w:tc>
          <w:tcPr>
            <w:tcW w:w="2112" w:type="pct"/>
            <w:tcBorders>
              <w:top w:val="nil"/>
              <w:left w:val="nil"/>
              <w:bottom w:val="single" w:sz="4" w:space="0" w:color="auto"/>
              <w:right w:val="single" w:sz="4" w:space="0" w:color="auto"/>
            </w:tcBorders>
            <w:vAlign w:val="center"/>
            <w:hideMark/>
          </w:tcPr>
          <w:p w14:paraId="34C790C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150</w:t>
            </w:r>
            <w:proofErr w:type="gramStart"/>
            <w:r w:rsidRPr="00CD413F">
              <w:rPr>
                <w:rFonts w:ascii="Arial Armenian" w:hAnsi="Arial Armenian" w:cs="Arial"/>
                <w:sz w:val="18"/>
                <w:szCs w:val="18"/>
              </w:rPr>
              <w:t>ÙÙ  L</w:t>
            </w:r>
            <w:proofErr w:type="gramEnd"/>
            <w:r w:rsidRPr="00CD413F">
              <w:rPr>
                <w:rFonts w:ascii="Arial Armenian" w:hAnsi="Arial Armenian" w:cs="Arial"/>
                <w:sz w:val="18"/>
                <w:szCs w:val="18"/>
              </w:rPr>
              <w:t>=13.0</w:t>
            </w:r>
            <w:r w:rsidRPr="00CD413F">
              <w:rPr>
                <w:rFonts w:ascii="Sylfaen" w:hAnsi="Sylfaen" w:cs="Sylfaen"/>
                <w:sz w:val="18"/>
                <w:szCs w:val="18"/>
              </w:rPr>
              <w:t>մ</w:t>
            </w:r>
            <w:r w:rsidRPr="00CD413F">
              <w:rPr>
                <w:rFonts w:ascii="Arial Armenian" w:hAnsi="Arial Armenian" w:cs="Arial"/>
                <w:sz w:val="18"/>
                <w:szCs w:val="18"/>
              </w:rPr>
              <w:t>, 1</w:t>
            </w:r>
            <w:r w:rsidRPr="00CD413F">
              <w:rPr>
                <w:rFonts w:ascii="Sylfaen" w:hAnsi="Sylfaen" w:cs="Sylfaen"/>
                <w:sz w:val="18"/>
                <w:szCs w:val="18"/>
              </w:rPr>
              <w:t>հատ</w:t>
            </w:r>
          </w:p>
        </w:tc>
        <w:tc>
          <w:tcPr>
            <w:tcW w:w="461" w:type="pct"/>
            <w:tcBorders>
              <w:top w:val="nil"/>
              <w:left w:val="nil"/>
              <w:bottom w:val="single" w:sz="4" w:space="0" w:color="auto"/>
              <w:right w:val="single" w:sz="4" w:space="0" w:color="auto"/>
            </w:tcBorders>
            <w:vAlign w:val="bottom"/>
            <w:hideMark/>
          </w:tcPr>
          <w:p w14:paraId="67099C3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76BB1B8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13.000</w:t>
            </w:r>
          </w:p>
        </w:tc>
        <w:tc>
          <w:tcPr>
            <w:tcW w:w="678" w:type="pct"/>
            <w:tcBorders>
              <w:top w:val="nil"/>
              <w:left w:val="nil"/>
              <w:bottom w:val="single" w:sz="4" w:space="0" w:color="auto"/>
              <w:right w:val="single" w:sz="4" w:space="0" w:color="auto"/>
            </w:tcBorders>
            <w:vAlign w:val="center"/>
            <w:hideMark/>
          </w:tcPr>
          <w:p w14:paraId="031D298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8995.00</w:t>
            </w:r>
          </w:p>
        </w:tc>
        <w:tc>
          <w:tcPr>
            <w:tcW w:w="802" w:type="pct"/>
            <w:tcBorders>
              <w:top w:val="nil"/>
              <w:left w:val="nil"/>
              <w:bottom w:val="single" w:sz="4" w:space="0" w:color="auto"/>
              <w:right w:val="single" w:sz="4" w:space="0" w:color="auto"/>
            </w:tcBorders>
            <w:vAlign w:val="center"/>
            <w:hideMark/>
          </w:tcPr>
          <w:p w14:paraId="10CEB4C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116,935.00</w:t>
            </w:r>
          </w:p>
        </w:tc>
      </w:tr>
      <w:tr w:rsidR="0090345F" w:rsidRPr="00CD413F" w14:paraId="3BED696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6D7512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w:t>
            </w:r>
          </w:p>
        </w:tc>
        <w:tc>
          <w:tcPr>
            <w:tcW w:w="2112" w:type="pct"/>
            <w:tcBorders>
              <w:top w:val="nil"/>
              <w:left w:val="nil"/>
              <w:bottom w:val="single" w:sz="4" w:space="0" w:color="auto"/>
              <w:right w:val="single" w:sz="4" w:space="0" w:color="auto"/>
            </w:tcBorders>
            <w:vAlign w:val="center"/>
            <w:hideMark/>
          </w:tcPr>
          <w:p w14:paraId="0D504A5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Գնդիկավոր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փականի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dy</w:t>
            </w:r>
            <w:proofErr w:type="spellEnd"/>
            <w:r w:rsidRPr="00CD413F">
              <w:rPr>
                <w:rFonts w:ascii="Arial Armenian" w:hAnsi="Arial Armenian" w:cs="Arial"/>
                <w:sz w:val="18"/>
                <w:szCs w:val="18"/>
              </w:rPr>
              <w:t>=20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5C41906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5A4E79B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22.000</w:t>
            </w:r>
          </w:p>
        </w:tc>
        <w:tc>
          <w:tcPr>
            <w:tcW w:w="678" w:type="pct"/>
            <w:tcBorders>
              <w:top w:val="nil"/>
              <w:left w:val="nil"/>
              <w:bottom w:val="single" w:sz="4" w:space="0" w:color="auto"/>
              <w:right w:val="single" w:sz="4" w:space="0" w:color="auto"/>
            </w:tcBorders>
            <w:vAlign w:val="center"/>
            <w:hideMark/>
          </w:tcPr>
          <w:p w14:paraId="0FA1473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10550.00</w:t>
            </w:r>
          </w:p>
        </w:tc>
        <w:tc>
          <w:tcPr>
            <w:tcW w:w="802" w:type="pct"/>
            <w:tcBorders>
              <w:top w:val="nil"/>
              <w:left w:val="nil"/>
              <w:bottom w:val="single" w:sz="4" w:space="0" w:color="auto"/>
              <w:right w:val="single" w:sz="4" w:space="0" w:color="auto"/>
            </w:tcBorders>
            <w:vAlign w:val="center"/>
            <w:hideMark/>
          </w:tcPr>
          <w:p w14:paraId="3934DC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232,100.00</w:t>
            </w:r>
          </w:p>
        </w:tc>
      </w:tr>
      <w:tr w:rsidR="0090345F" w:rsidRPr="00CD413F" w14:paraId="010E735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DF0791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w:t>
            </w:r>
          </w:p>
        </w:tc>
        <w:tc>
          <w:tcPr>
            <w:tcW w:w="2112" w:type="pct"/>
            <w:tcBorders>
              <w:top w:val="nil"/>
              <w:left w:val="nil"/>
              <w:bottom w:val="single" w:sz="4" w:space="0" w:color="auto"/>
              <w:right w:val="single" w:sz="4" w:space="0" w:color="auto"/>
            </w:tcBorders>
            <w:vAlign w:val="center"/>
            <w:hideMark/>
          </w:tcPr>
          <w:p w14:paraId="2D6252C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Գնդիկավոր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դատարկման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փականի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dy</w:t>
            </w:r>
            <w:proofErr w:type="spellEnd"/>
            <w:r w:rsidRPr="00CD413F">
              <w:rPr>
                <w:rFonts w:ascii="Arial Armenian" w:hAnsi="Arial Armenian" w:cs="Arial"/>
                <w:sz w:val="18"/>
                <w:szCs w:val="18"/>
              </w:rPr>
              <w:t>=20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300F6E7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5B0CDB7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1.000</w:t>
            </w:r>
          </w:p>
        </w:tc>
        <w:tc>
          <w:tcPr>
            <w:tcW w:w="678" w:type="pct"/>
            <w:tcBorders>
              <w:top w:val="nil"/>
              <w:left w:val="nil"/>
              <w:bottom w:val="single" w:sz="4" w:space="0" w:color="auto"/>
              <w:right w:val="single" w:sz="4" w:space="0" w:color="auto"/>
            </w:tcBorders>
            <w:vAlign w:val="center"/>
            <w:hideMark/>
          </w:tcPr>
          <w:p w14:paraId="174B313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12028.00</w:t>
            </w:r>
          </w:p>
        </w:tc>
        <w:tc>
          <w:tcPr>
            <w:tcW w:w="802" w:type="pct"/>
            <w:tcBorders>
              <w:top w:val="nil"/>
              <w:left w:val="nil"/>
              <w:bottom w:val="single" w:sz="4" w:space="0" w:color="auto"/>
              <w:right w:val="single" w:sz="4" w:space="0" w:color="auto"/>
            </w:tcBorders>
            <w:vAlign w:val="center"/>
            <w:hideMark/>
          </w:tcPr>
          <w:p w14:paraId="3AAC5A3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12,028.00</w:t>
            </w:r>
          </w:p>
        </w:tc>
      </w:tr>
      <w:tr w:rsidR="0090345F" w:rsidRPr="00CD413F" w14:paraId="30A9549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26A6A6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w:t>
            </w:r>
          </w:p>
        </w:tc>
        <w:tc>
          <w:tcPr>
            <w:tcW w:w="2112" w:type="pct"/>
            <w:tcBorders>
              <w:top w:val="nil"/>
              <w:left w:val="nil"/>
              <w:bottom w:val="single" w:sz="4" w:space="0" w:color="auto"/>
              <w:right w:val="single" w:sz="4" w:space="0" w:color="auto"/>
            </w:tcBorders>
            <w:vAlign w:val="center"/>
            <w:hideMark/>
          </w:tcPr>
          <w:p w14:paraId="6781B17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Կարճախողովակ</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շտուցերով</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25</w:t>
            </w:r>
            <w:r w:rsidRPr="00CD413F">
              <w:rPr>
                <w:rFonts w:ascii="Sylfaen" w:hAnsi="Sylfaen" w:cs="Sylfaen"/>
                <w:sz w:val="18"/>
                <w:szCs w:val="18"/>
              </w:rPr>
              <w:t>մմ</w:t>
            </w:r>
            <w:r w:rsidRPr="00CD413F">
              <w:rPr>
                <w:rFonts w:ascii="Arial Armenian" w:hAnsi="Arial Armenian" w:cs="Arial"/>
                <w:sz w:val="18"/>
                <w:szCs w:val="18"/>
              </w:rPr>
              <w:t>; L=500</w:t>
            </w:r>
            <w:r w:rsidRPr="00CD413F">
              <w:rPr>
                <w:rFonts w:ascii="Sylfaen" w:hAnsi="Sylfaen" w:cs="Sylfaen"/>
                <w:sz w:val="18"/>
                <w:szCs w:val="18"/>
              </w:rPr>
              <w:t>մմ</w:t>
            </w:r>
            <w:r w:rsidRPr="00CD413F">
              <w:rPr>
                <w:rFonts w:ascii="Arial Armenian" w:hAnsi="Arial Armenian" w:cs="Arial"/>
                <w:sz w:val="18"/>
                <w:szCs w:val="18"/>
              </w:rPr>
              <w:t>,14</w:t>
            </w:r>
            <w:r w:rsidRPr="00CD413F">
              <w:rPr>
                <w:rFonts w:ascii="Sylfaen" w:hAnsi="Sylfaen" w:cs="Sylfaen"/>
                <w:sz w:val="18"/>
                <w:szCs w:val="18"/>
              </w:rPr>
              <w:t>հատ</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580F2D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6EF1C9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14.000</w:t>
            </w:r>
          </w:p>
        </w:tc>
        <w:tc>
          <w:tcPr>
            <w:tcW w:w="678" w:type="pct"/>
            <w:tcBorders>
              <w:top w:val="nil"/>
              <w:left w:val="nil"/>
              <w:bottom w:val="single" w:sz="4" w:space="0" w:color="auto"/>
              <w:right w:val="single" w:sz="4" w:space="0" w:color="auto"/>
            </w:tcBorders>
            <w:vAlign w:val="center"/>
            <w:hideMark/>
          </w:tcPr>
          <w:p w14:paraId="4CDC411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1812.00</w:t>
            </w:r>
          </w:p>
        </w:tc>
        <w:tc>
          <w:tcPr>
            <w:tcW w:w="802" w:type="pct"/>
            <w:tcBorders>
              <w:top w:val="nil"/>
              <w:left w:val="nil"/>
              <w:bottom w:val="single" w:sz="4" w:space="0" w:color="auto"/>
              <w:right w:val="single" w:sz="4" w:space="0" w:color="auto"/>
            </w:tcBorders>
            <w:vAlign w:val="center"/>
            <w:hideMark/>
          </w:tcPr>
          <w:p w14:paraId="38B91D6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25,368.00</w:t>
            </w:r>
          </w:p>
        </w:tc>
      </w:tr>
      <w:tr w:rsidR="0090345F" w:rsidRPr="00CD413F" w14:paraId="3D1102C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B1F788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w:t>
            </w:r>
          </w:p>
        </w:tc>
        <w:tc>
          <w:tcPr>
            <w:tcW w:w="2112" w:type="pct"/>
            <w:tcBorders>
              <w:top w:val="nil"/>
              <w:left w:val="nil"/>
              <w:bottom w:val="single" w:sz="4" w:space="0" w:color="auto"/>
              <w:right w:val="single" w:sz="4" w:space="0" w:color="auto"/>
            </w:tcBorders>
            <w:vAlign w:val="center"/>
            <w:hideMark/>
          </w:tcPr>
          <w:p w14:paraId="315FB20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դետալներ</w:t>
            </w:r>
            <w:proofErr w:type="spellEnd"/>
          </w:p>
        </w:tc>
        <w:tc>
          <w:tcPr>
            <w:tcW w:w="461" w:type="pct"/>
            <w:tcBorders>
              <w:top w:val="nil"/>
              <w:left w:val="nil"/>
              <w:bottom w:val="single" w:sz="4" w:space="0" w:color="auto"/>
              <w:right w:val="single" w:sz="4" w:space="0" w:color="auto"/>
            </w:tcBorders>
            <w:vAlign w:val="bottom"/>
            <w:hideMark/>
          </w:tcPr>
          <w:p w14:paraId="3F3E82D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5C2EAEC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0.025</w:t>
            </w:r>
          </w:p>
        </w:tc>
        <w:tc>
          <w:tcPr>
            <w:tcW w:w="678" w:type="pct"/>
            <w:tcBorders>
              <w:top w:val="nil"/>
              <w:left w:val="nil"/>
              <w:bottom w:val="single" w:sz="4" w:space="0" w:color="auto"/>
              <w:right w:val="single" w:sz="4" w:space="0" w:color="auto"/>
            </w:tcBorders>
            <w:vAlign w:val="center"/>
            <w:hideMark/>
          </w:tcPr>
          <w:p w14:paraId="05F3CA0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723609.00</w:t>
            </w:r>
          </w:p>
        </w:tc>
        <w:tc>
          <w:tcPr>
            <w:tcW w:w="802" w:type="pct"/>
            <w:tcBorders>
              <w:top w:val="nil"/>
              <w:left w:val="nil"/>
              <w:bottom w:val="single" w:sz="4" w:space="0" w:color="auto"/>
              <w:right w:val="single" w:sz="4" w:space="0" w:color="auto"/>
            </w:tcBorders>
            <w:vAlign w:val="center"/>
            <w:hideMark/>
          </w:tcPr>
          <w:p w14:paraId="74996DA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18,090.23</w:t>
            </w:r>
          </w:p>
        </w:tc>
      </w:tr>
      <w:tr w:rsidR="0090345F" w:rsidRPr="00CD413F" w14:paraId="280B7E5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0A4550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15</w:t>
            </w:r>
          </w:p>
        </w:tc>
        <w:tc>
          <w:tcPr>
            <w:tcW w:w="2112" w:type="pct"/>
            <w:tcBorders>
              <w:top w:val="nil"/>
              <w:left w:val="nil"/>
              <w:bottom w:val="single" w:sz="4" w:space="0" w:color="auto"/>
              <w:right w:val="single" w:sz="4" w:space="0" w:color="auto"/>
            </w:tcBorders>
            <w:vAlign w:val="center"/>
            <w:hideMark/>
          </w:tcPr>
          <w:p w14:paraId="4B5F958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կափարիչ</w:t>
            </w:r>
            <w:proofErr w:type="spellEnd"/>
            <w:r w:rsidRPr="00CD413F">
              <w:rPr>
                <w:rFonts w:ascii="Arial Armenian" w:hAnsi="Arial Armenian" w:cs="Arial"/>
                <w:sz w:val="18"/>
                <w:szCs w:val="18"/>
              </w:rPr>
              <w:t xml:space="preserve"> 3</w:t>
            </w:r>
            <w:r w:rsidRPr="00CD413F">
              <w:rPr>
                <w:rFonts w:ascii="Sylfaen" w:hAnsi="Sylfaen" w:cs="Sylfaen"/>
                <w:sz w:val="18"/>
                <w:szCs w:val="18"/>
              </w:rPr>
              <w:t>մմ</w:t>
            </w:r>
            <w:r w:rsidRPr="00CD413F">
              <w:rPr>
                <w:rFonts w:ascii="Arial Armenian" w:hAnsi="Arial Armenian" w:cs="Arial"/>
                <w:sz w:val="18"/>
                <w:szCs w:val="18"/>
              </w:rPr>
              <w:t xml:space="preserve"> </w:t>
            </w:r>
            <w:proofErr w:type="spellStart"/>
            <w:r w:rsidRPr="00CD413F">
              <w:rPr>
                <w:rFonts w:ascii="Sylfaen" w:hAnsi="Sylfaen" w:cs="Sylfaen"/>
                <w:sz w:val="18"/>
                <w:szCs w:val="18"/>
              </w:rPr>
              <w:t>թիթեղից</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CF78880"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F3C5C0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0.031</w:t>
            </w:r>
          </w:p>
        </w:tc>
        <w:tc>
          <w:tcPr>
            <w:tcW w:w="678" w:type="pct"/>
            <w:tcBorders>
              <w:top w:val="nil"/>
              <w:left w:val="nil"/>
              <w:bottom w:val="single" w:sz="4" w:space="0" w:color="auto"/>
              <w:right w:val="single" w:sz="4" w:space="0" w:color="auto"/>
            </w:tcBorders>
            <w:vAlign w:val="center"/>
            <w:hideMark/>
          </w:tcPr>
          <w:p w14:paraId="39A38E5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810912.00</w:t>
            </w:r>
          </w:p>
        </w:tc>
        <w:tc>
          <w:tcPr>
            <w:tcW w:w="802" w:type="pct"/>
            <w:tcBorders>
              <w:top w:val="nil"/>
              <w:left w:val="nil"/>
              <w:bottom w:val="single" w:sz="4" w:space="0" w:color="auto"/>
              <w:right w:val="single" w:sz="4" w:space="0" w:color="auto"/>
            </w:tcBorders>
            <w:vAlign w:val="center"/>
            <w:hideMark/>
          </w:tcPr>
          <w:p w14:paraId="5297E3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25,138.27</w:t>
            </w:r>
          </w:p>
        </w:tc>
      </w:tr>
      <w:tr w:rsidR="0090345F" w:rsidRPr="00CD413F" w14:paraId="005CBAE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BFB09B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16</w:t>
            </w:r>
          </w:p>
        </w:tc>
        <w:tc>
          <w:tcPr>
            <w:tcW w:w="2112" w:type="pct"/>
            <w:tcBorders>
              <w:top w:val="nil"/>
              <w:left w:val="nil"/>
              <w:bottom w:val="single" w:sz="4" w:space="0" w:color="auto"/>
              <w:right w:val="single" w:sz="4" w:space="0" w:color="auto"/>
            </w:tcBorders>
            <w:vAlign w:val="center"/>
            <w:hideMark/>
          </w:tcPr>
          <w:p w14:paraId="48B105E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փոսորակների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կառուցում</w:t>
            </w:r>
            <w:proofErr w:type="spellEnd"/>
            <w:proofErr w:type="gramEnd"/>
            <w:r w:rsidRPr="00CD413F">
              <w:rPr>
                <w:rFonts w:ascii="Arial Armenian" w:hAnsi="Arial Armenian" w:cs="Arial"/>
                <w:sz w:val="18"/>
                <w:szCs w:val="18"/>
              </w:rPr>
              <w:t xml:space="preserve">    B20 (M250) </w:t>
            </w:r>
            <w:proofErr w:type="spellStart"/>
            <w:r w:rsidRPr="00CD413F">
              <w:rPr>
                <w:rFonts w:ascii="Sylfaen" w:hAnsi="Sylfaen" w:cs="Sylfaen"/>
                <w:sz w:val="18"/>
                <w:szCs w:val="18"/>
              </w:rPr>
              <w:t>դասի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բետոնից</w:t>
            </w:r>
            <w:proofErr w:type="spellEnd"/>
            <w:r w:rsidRPr="00CD413F">
              <w:rPr>
                <w:rFonts w:ascii="Arial Armenian" w:hAnsi="Arial Armenian" w:cs="Arial"/>
                <w:sz w:val="18"/>
                <w:szCs w:val="18"/>
              </w:rPr>
              <w:t xml:space="preserve"> 0.7*0.7*0.7</w:t>
            </w:r>
            <w:r w:rsidRPr="00CD413F">
              <w:rPr>
                <w:rFonts w:ascii="Sylfaen" w:hAnsi="Sylfaen" w:cs="Sylfaen"/>
                <w:sz w:val="18"/>
                <w:szCs w:val="18"/>
              </w:rPr>
              <w:t>մ</w:t>
            </w:r>
          </w:p>
        </w:tc>
        <w:tc>
          <w:tcPr>
            <w:tcW w:w="461" w:type="pct"/>
            <w:tcBorders>
              <w:top w:val="nil"/>
              <w:left w:val="nil"/>
              <w:bottom w:val="single" w:sz="4" w:space="0" w:color="auto"/>
              <w:right w:val="single" w:sz="4" w:space="0" w:color="auto"/>
            </w:tcBorders>
            <w:vAlign w:val="bottom"/>
            <w:hideMark/>
          </w:tcPr>
          <w:p w14:paraId="4A3C46E2"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3</w:t>
            </w:r>
          </w:p>
        </w:tc>
        <w:tc>
          <w:tcPr>
            <w:tcW w:w="624" w:type="pct"/>
            <w:tcBorders>
              <w:top w:val="nil"/>
              <w:left w:val="nil"/>
              <w:bottom w:val="single" w:sz="4" w:space="0" w:color="auto"/>
              <w:right w:val="single" w:sz="4" w:space="0" w:color="auto"/>
            </w:tcBorders>
            <w:vAlign w:val="center"/>
            <w:hideMark/>
          </w:tcPr>
          <w:p w14:paraId="05782F6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0.400</w:t>
            </w:r>
          </w:p>
        </w:tc>
        <w:tc>
          <w:tcPr>
            <w:tcW w:w="678" w:type="pct"/>
            <w:tcBorders>
              <w:top w:val="nil"/>
              <w:left w:val="nil"/>
              <w:bottom w:val="single" w:sz="4" w:space="0" w:color="auto"/>
              <w:right w:val="single" w:sz="4" w:space="0" w:color="auto"/>
            </w:tcBorders>
            <w:vAlign w:val="center"/>
            <w:hideMark/>
          </w:tcPr>
          <w:p w14:paraId="6EBE8FE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80390.00</w:t>
            </w:r>
          </w:p>
        </w:tc>
        <w:tc>
          <w:tcPr>
            <w:tcW w:w="802" w:type="pct"/>
            <w:tcBorders>
              <w:top w:val="nil"/>
              <w:left w:val="nil"/>
              <w:bottom w:val="single" w:sz="4" w:space="0" w:color="auto"/>
              <w:right w:val="single" w:sz="4" w:space="0" w:color="auto"/>
            </w:tcBorders>
            <w:vAlign w:val="center"/>
            <w:hideMark/>
          </w:tcPr>
          <w:p w14:paraId="1FA4625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32,156.00</w:t>
            </w:r>
          </w:p>
        </w:tc>
      </w:tr>
      <w:tr w:rsidR="0090345F" w:rsidRPr="00CD413F" w14:paraId="44D289B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07C1FD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17</w:t>
            </w:r>
          </w:p>
        </w:tc>
        <w:tc>
          <w:tcPr>
            <w:tcW w:w="2112" w:type="pct"/>
            <w:tcBorders>
              <w:top w:val="nil"/>
              <w:left w:val="nil"/>
              <w:bottom w:val="single" w:sz="4" w:space="0" w:color="auto"/>
              <w:right w:val="single" w:sz="4" w:space="0" w:color="auto"/>
            </w:tcBorders>
            <w:vAlign w:val="center"/>
            <w:hideMark/>
          </w:tcPr>
          <w:p w14:paraId="34DD693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Խրամուղու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ավազով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տոփանումով</w:t>
            </w:r>
            <w:proofErr w:type="spellEnd"/>
          </w:p>
        </w:tc>
        <w:tc>
          <w:tcPr>
            <w:tcW w:w="461" w:type="pct"/>
            <w:tcBorders>
              <w:top w:val="nil"/>
              <w:left w:val="nil"/>
              <w:bottom w:val="single" w:sz="4" w:space="0" w:color="auto"/>
              <w:right w:val="single" w:sz="4" w:space="0" w:color="auto"/>
            </w:tcBorders>
            <w:vAlign w:val="bottom"/>
            <w:hideMark/>
          </w:tcPr>
          <w:p w14:paraId="2D1A7ED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6C8005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50.000</w:t>
            </w:r>
          </w:p>
        </w:tc>
        <w:tc>
          <w:tcPr>
            <w:tcW w:w="678" w:type="pct"/>
            <w:tcBorders>
              <w:top w:val="nil"/>
              <w:left w:val="nil"/>
              <w:bottom w:val="single" w:sz="4" w:space="0" w:color="auto"/>
              <w:right w:val="single" w:sz="4" w:space="0" w:color="auto"/>
            </w:tcBorders>
            <w:vAlign w:val="center"/>
            <w:hideMark/>
          </w:tcPr>
          <w:p w14:paraId="06619B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12182.00</w:t>
            </w:r>
          </w:p>
        </w:tc>
        <w:tc>
          <w:tcPr>
            <w:tcW w:w="802" w:type="pct"/>
            <w:tcBorders>
              <w:top w:val="nil"/>
              <w:left w:val="nil"/>
              <w:bottom w:val="single" w:sz="4" w:space="0" w:color="auto"/>
              <w:right w:val="single" w:sz="4" w:space="0" w:color="auto"/>
            </w:tcBorders>
            <w:vAlign w:val="center"/>
            <w:hideMark/>
          </w:tcPr>
          <w:p w14:paraId="69A0470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609,100.00</w:t>
            </w:r>
          </w:p>
        </w:tc>
      </w:tr>
      <w:tr w:rsidR="0090345F" w:rsidRPr="00CD413F" w14:paraId="7237C92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BF978E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18</w:t>
            </w:r>
          </w:p>
        </w:tc>
        <w:tc>
          <w:tcPr>
            <w:tcW w:w="2112" w:type="pct"/>
            <w:tcBorders>
              <w:top w:val="nil"/>
              <w:left w:val="nil"/>
              <w:bottom w:val="single" w:sz="4" w:space="0" w:color="auto"/>
              <w:right w:val="single" w:sz="4" w:space="0" w:color="auto"/>
            </w:tcBorders>
            <w:vAlign w:val="center"/>
            <w:hideMark/>
          </w:tcPr>
          <w:p w14:paraId="0CA0572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պատյանների</w:t>
            </w:r>
            <w:proofErr w:type="spellEnd"/>
            <w:r w:rsidRPr="00CD413F">
              <w:rPr>
                <w:rFonts w:ascii="Arial Armenian" w:hAnsi="Arial Armenian" w:cs="Arial"/>
                <w:sz w:val="18"/>
                <w:szCs w:val="18"/>
              </w:rPr>
              <w:t xml:space="preserve"> </w:t>
            </w:r>
            <w:r w:rsidRPr="00CD413F">
              <w:rPr>
                <w:rFonts w:ascii="Sylfaen" w:hAnsi="Sylfaen" w:cs="Sylfaen"/>
                <w:sz w:val="18"/>
                <w:szCs w:val="18"/>
              </w:rPr>
              <w:t>և</w:t>
            </w:r>
            <w:r w:rsidRPr="00CD413F">
              <w:rPr>
                <w:rFonts w:ascii="Arial Armenian" w:hAnsi="Arial Armenian" w:cs="Arial"/>
                <w:sz w:val="18"/>
                <w:szCs w:val="18"/>
              </w:rPr>
              <w:t xml:space="preserve"> </w:t>
            </w:r>
            <w:proofErr w:type="spellStart"/>
            <w:r w:rsidRPr="00CD413F">
              <w:rPr>
                <w:rFonts w:ascii="Sylfaen" w:hAnsi="Sylfaen" w:cs="Sylfaen"/>
                <w:sz w:val="18"/>
                <w:szCs w:val="18"/>
              </w:rPr>
              <w:t>դետալների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ներկում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հակակորոզիոն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ներկով</w:t>
            </w:r>
            <w:proofErr w:type="spellEnd"/>
          </w:p>
        </w:tc>
        <w:tc>
          <w:tcPr>
            <w:tcW w:w="461" w:type="pct"/>
            <w:tcBorders>
              <w:top w:val="nil"/>
              <w:left w:val="nil"/>
              <w:bottom w:val="single" w:sz="4" w:space="0" w:color="auto"/>
              <w:right w:val="single" w:sz="4" w:space="0" w:color="auto"/>
            </w:tcBorders>
            <w:vAlign w:val="bottom"/>
            <w:hideMark/>
          </w:tcPr>
          <w:p w14:paraId="7E3CBBE6"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2</w:t>
            </w:r>
          </w:p>
        </w:tc>
        <w:tc>
          <w:tcPr>
            <w:tcW w:w="624" w:type="pct"/>
            <w:tcBorders>
              <w:top w:val="nil"/>
              <w:left w:val="nil"/>
              <w:bottom w:val="single" w:sz="4" w:space="0" w:color="auto"/>
              <w:right w:val="single" w:sz="4" w:space="0" w:color="auto"/>
            </w:tcBorders>
            <w:vAlign w:val="center"/>
            <w:hideMark/>
          </w:tcPr>
          <w:p w14:paraId="7B0157F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38.000</w:t>
            </w:r>
          </w:p>
        </w:tc>
        <w:tc>
          <w:tcPr>
            <w:tcW w:w="678" w:type="pct"/>
            <w:tcBorders>
              <w:top w:val="nil"/>
              <w:left w:val="nil"/>
              <w:bottom w:val="single" w:sz="4" w:space="0" w:color="auto"/>
              <w:right w:val="single" w:sz="4" w:space="0" w:color="auto"/>
            </w:tcBorders>
            <w:vAlign w:val="center"/>
            <w:hideMark/>
          </w:tcPr>
          <w:p w14:paraId="7D99ABC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1696.00</w:t>
            </w:r>
          </w:p>
        </w:tc>
        <w:tc>
          <w:tcPr>
            <w:tcW w:w="802" w:type="pct"/>
            <w:tcBorders>
              <w:top w:val="nil"/>
              <w:left w:val="nil"/>
              <w:bottom w:val="single" w:sz="4" w:space="0" w:color="auto"/>
              <w:right w:val="single" w:sz="4" w:space="0" w:color="auto"/>
            </w:tcBorders>
            <w:vAlign w:val="center"/>
            <w:hideMark/>
          </w:tcPr>
          <w:p w14:paraId="0B5FB88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64,448.00</w:t>
            </w:r>
          </w:p>
        </w:tc>
      </w:tr>
      <w:tr w:rsidR="0090345F" w:rsidRPr="00CD413F" w14:paraId="675DC9A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12D6F8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19</w:t>
            </w:r>
          </w:p>
        </w:tc>
        <w:tc>
          <w:tcPr>
            <w:tcW w:w="2112" w:type="pct"/>
            <w:tcBorders>
              <w:top w:val="nil"/>
              <w:left w:val="nil"/>
              <w:bottom w:val="single" w:sz="4" w:space="0" w:color="auto"/>
              <w:right w:val="single" w:sz="4" w:space="0" w:color="auto"/>
            </w:tcBorders>
            <w:vAlign w:val="center"/>
            <w:hideMark/>
          </w:tcPr>
          <w:p w14:paraId="271D7B0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Ռետինե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ճկափող</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20</w:t>
            </w:r>
            <w:r w:rsidRPr="00CD413F">
              <w:rPr>
                <w:rFonts w:ascii="Sylfaen" w:hAnsi="Sylfaen" w:cs="Sylfaen"/>
                <w:sz w:val="18"/>
                <w:szCs w:val="18"/>
              </w:rPr>
              <w:t>մմ</w:t>
            </w:r>
            <w:r w:rsidRPr="00CD413F">
              <w:rPr>
                <w:rFonts w:ascii="Arial Armenian" w:hAnsi="Arial Armenian" w:cs="Arial"/>
                <w:sz w:val="18"/>
                <w:szCs w:val="18"/>
              </w:rPr>
              <w:t>; L=30</w:t>
            </w:r>
            <w:r w:rsidRPr="00CD413F">
              <w:rPr>
                <w:rFonts w:ascii="Sylfaen" w:hAnsi="Sylfaen" w:cs="Sylfaen"/>
                <w:sz w:val="18"/>
                <w:szCs w:val="18"/>
              </w:rPr>
              <w:t>մ</w:t>
            </w:r>
            <w:r w:rsidRPr="00CD413F">
              <w:rPr>
                <w:rFonts w:ascii="Arial Armenian" w:hAnsi="Arial Armenian" w:cs="Arial"/>
                <w:sz w:val="18"/>
                <w:szCs w:val="18"/>
              </w:rPr>
              <w:t>,3</w:t>
            </w:r>
            <w:r w:rsidRPr="00CD413F">
              <w:rPr>
                <w:rFonts w:ascii="Sylfaen" w:hAnsi="Sylfaen" w:cs="Sylfaen"/>
                <w:sz w:val="18"/>
                <w:szCs w:val="18"/>
              </w:rPr>
              <w:t>հատ</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1053FE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3170D5D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3.000</w:t>
            </w:r>
          </w:p>
        </w:tc>
        <w:tc>
          <w:tcPr>
            <w:tcW w:w="678" w:type="pct"/>
            <w:tcBorders>
              <w:top w:val="nil"/>
              <w:left w:val="nil"/>
              <w:bottom w:val="single" w:sz="4" w:space="0" w:color="auto"/>
              <w:right w:val="single" w:sz="4" w:space="0" w:color="auto"/>
            </w:tcBorders>
            <w:vAlign w:val="center"/>
            <w:hideMark/>
          </w:tcPr>
          <w:p w14:paraId="50C83B9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3097.00</w:t>
            </w:r>
          </w:p>
        </w:tc>
        <w:tc>
          <w:tcPr>
            <w:tcW w:w="802" w:type="pct"/>
            <w:tcBorders>
              <w:top w:val="nil"/>
              <w:left w:val="nil"/>
              <w:bottom w:val="single" w:sz="4" w:space="0" w:color="auto"/>
              <w:right w:val="single" w:sz="4" w:space="0" w:color="auto"/>
            </w:tcBorders>
            <w:vAlign w:val="center"/>
            <w:hideMark/>
          </w:tcPr>
          <w:p w14:paraId="2CA23F2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9,291.00</w:t>
            </w:r>
          </w:p>
        </w:tc>
      </w:tr>
      <w:tr w:rsidR="0090345F" w:rsidRPr="00CD413F" w14:paraId="0531B54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140F047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1F2BCE95"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ÀÝ¹³Ù»ÝÁ`7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6EA0F32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2F9E2FBC" w14:textId="6FB6B602"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629A1B3B" w14:textId="4F7157AC"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4D13A1C4"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3,463,819.50</w:t>
            </w:r>
          </w:p>
        </w:tc>
      </w:tr>
      <w:tr w:rsidR="00FD7A51" w:rsidRPr="00CD413F" w14:paraId="57B7779A"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5F04D6F6"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8. </w:t>
            </w:r>
            <w:proofErr w:type="spellStart"/>
            <w:r w:rsidRPr="00CD413F">
              <w:rPr>
                <w:rFonts w:ascii="Sylfaen" w:hAnsi="Sylfaen" w:cs="Sylfaen"/>
                <w:b/>
                <w:bCs/>
                <w:sz w:val="18"/>
                <w:szCs w:val="18"/>
              </w:rPr>
              <w:t>Ինտերնետային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դիտահոր</w:t>
            </w:r>
            <w:proofErr w:type="spellEnd"/>
          </w:p>
        </w:tc>
      </w:tr>
      <w:tr w:rsidR="0090345F" w:rsidRPr="00CD413F" w14:paraId="229DC35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4743FC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6ABFF0FC"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կողալցումով</w:t>
            </w:r>
            <w:proofErr w:type="spellEnd"/>
          </w:p>
        </w:tc>
        <w:tc>
          <w:tcPr>
            <w:tcW w:w="461" w:type="pct"/>
            <w:tcBorders>
              <w:top w:val="nil"/>
              <w:left w:val="nil"/>
              <w:bottom w:val="single" w:sz="4" w:space="0" w:color="auto"/>
              <w:right w:val="single" w:sz="4" w:space="0" w:color="auto"/>
            </w:tcBorders>
            <w:vAlign w:val="bottom"/>
            <w:hideMark/>
          </w:tcPr>
          <w:p w14:paraId="608CF41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1A7E3D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16.000</w:t>
            </w:r>
          </w:p>
        </w:tc>
        <w:tc>
          <w:tcPr>
            <w:tcW w:w="678" w:type="pct"/>
            <w:tcBorders>
              <w:top w:val="nil"/>
              <w:left w:val="nil"/>
              <w:bottom w:val="single" w:sz="4" w:space="0" w:color="auto"/>
              <w:right w:val="single" w:sz="4" w:space="0" w:color="auto"/>
            </w:tcBorders>
            <w:vAlign w:val="center"/>
            <w:hideMark/>
          </w:tcPr>
          <w:p w14:paraId="7814C01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4F198F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55,920.00</w:t>
            </w:r>
          </w:p>
        </w:tc>
      </w:tr>
      <w:tr w:rsidR="0090345F" w:rsidRPr="00CD413F" w14:paraId="3198D19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95CCC2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2112" w:type="pct"/>
            <w:tcBorders>
              <w:top w:val="nil"/>
              <w:left w:val="nil"/>
              <w:bottom w:val="single" w:sz="4" w:space="0" w:color="auto"/>
              <w:right w:val="single" w:sz="4" w:space="0" w:color="auto"/>
            </w:tcBorders>
            <w:vAlign w:val="center"/>
            <w:hideMark/>
          </w:tcPr>
          <w:p w14:paraId="181100A9"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ձեռքով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երի</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F531CF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128B648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25.650</w:t>
            </w:r>
          </w:p>
        </w:tc>
        <w:tc>
          <w:tcPr>
            <w:tcW w:w="678" w:type="pct"/>
            <w:tcBorders>
              <w:top w:val="nil"/>
              <w:left w:val="nil"/>
              <w:bottom w:val="single" w:sz="4" w:space="0" w:color="auto"/>
              <w:right w:val="single" w:sz="4" w:space="0" w:color="auto"/>
            </w:tcBorders>
            <w:vAlign w:val="center"/>
            <w:hideMark/>
          </w:tcPr>
          <w:p w14:paraId="089C9AB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7AE801C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14,825.70</w:t>
            </w:r>
          </w:p>
        </w:tc>
      </w:tr>
      <w:tr w:rsidR="0090345F" w:rsidRPr="00CD413F" w14:paraId="5A1C436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EAE2F0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2112" w:type="pct"/>
            <w:tcBorders>
              <w:top w:val="nil"/>
              <w:left w:val="nil"/>
              <w:bottom w:val="single" w:sz="4" w:space="0" w:color="auto"/>
              <w:right w:val="single" w:sz="4" w:space="0" w:color="auto"/>
            </w:tcBorders>
            <w:vAlign w:val="center"/>
            <w:hideMark/>
          </w:tcPr>
          <w:p w14:paraId="0B4E1155"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w:t>
            </w:r>
            <w:proofErr w:type="spellEnd"/>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ÇÝùÝ³Ã³÷</w:t>
            </w:r>
            <w:r w:rsidRPr="00CD413F">
              <w:rPr>
                <w:rFonts w:ascii="Sylfaen" w:hAnsi="Sylfaen" w:cs="Sylfaen"/>
                <w:sz w:val="18"/>
                <w:szCs w:val="18"/>
              </w:rPr>
              <w:t>երով</w:t>
            </w:r>
            <w:r w:rsidRPr="00CD413F">
              <w:rPr>
                <w:rFonts w:ascii="Arial Armenian" w:hAnsi="Arial Armenian" w:cs="Arial"/>
                <w:sz w:val="18"/>
                <w:szCs w:val="18"/>
              </w:rPr>
              <w:t xml:space="preserve"> </w:t>
            </w:r>
            <w:proofErr w:type="spellStart"/>
            <w:r w:rsidRPr="00CD413F">
              <w:rPr>
                <w:rFonts w:ascii="Sylfaen" w:hAnsi="Sylfaen" w:cs="Sylfaen"/>
                <w:sz w:val="18"/>
                <w:szCs w:val="18"/>
              </w:rPr>
              <w:t>մինչև</w:t>
            </w:r>
            <w:proofErr w:type="spellEnd"/>
            <w:r w:rsidRPr="00CD413F">
              <w:rPr>
                <w:rFonts w:ascii="Arial Armenian" w:hAnsi="Arial Armenian" w:cs="Arial"/>
                <w:sz w:val="18"/>
                <w:szCs w:val="18"/>
              </w:rPr>
              <w:t xml:space="preserve"> 15</w:t>
            </w:r>
            <w:r w:rsidRPr="00CD413F">
              <w:rPr>
                <w:rFonts w:ascii="Sylfaen" w:hAnsi="Sylfaen" w:cs="Sylfaen"/>
                <w:sz w:val="18"/>
                <w:szCs w:val="18"/>
              </w:rPr>
              <w:t>կմ</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CFBA6C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D3AAD6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25.650</w:t>
            </w:r>
          </w:p>
        </w:tc>
        <w:tc>
          <w:tcPr>
            <w:tcW w:w="678" w:type="pct"/>
            <w:tcBorders>
              <w:top w:val="nil"/>
              <w:left w:val="nil"/>
              <w:bottom w:val="single" w:sz="4" w:space="0" w:color="auto"/>
              <w:right w:val="single" w:sz="4" w:space="0" w:color="auto"/>
            </w:tcBorders>
            <w:vAlign w:val="center"/>
            <w:hideMark/>
          </w:tcPr>
          <w:p w14:paraId="7F1C66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4022.00</w:t>
            </w:r>
          </w:p>
        </w:tc>
        <w:tc>
          <w:tcPr>
            <w:tcW w:w="802" w:type="pct"/>
            <w:tcBorders>
              <w:top w:val="nil"/>
              <w:left w:val="nil"/>
              <w:bottom w:val="single" w:sz="4" w:space="0" w:color="auto"/>
              <w:right w:val="single" w:sz="4" w:space="0" w:color="auto"/>
            </w:tcBorders>
            <w:vAlign w:val="center"/>
            <w:hideMark/>
          </w:tcPr>
          <w:p w14:paraId="7F96DFF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103,164.30</w:t>
            </w:r>
          </w:p>
        </w:tc>
      </w:tr>
      <w:tr w:rsidR="0090345F" w:rsidRPr="00CD413F" w14:paraId="51857B5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953AE4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2112" w:type="pct"/>
            <w:tcBorders>
              <w:top w:val="nil"/>
              <w:left w:val="nil"/>
              <w:bottom w:val="single" w:sz="4" w:space="0" w:color="auto"/>
              <w:right w:val="single" w:sz="4" w:space="0" w:color="auto"/>
            </w:tcBorders>
            <w:vAlign w:val="center"/>
            <w:hideMark/>
          </w:tcPr>
          <w:p w14:paraId="6A52838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լցակույտուն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7A8DD8A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EBD07A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13.500</w:t>
            </w:r>
          </w:p>
        </w:tc>
        <w:tc>
          <w:tcPr>
            <w:tcW w:w="678" w:type="pct"/>
            <w:tcBorders>
              <w:top w:val="nil"/>
              <w:left w:val="nil"/>
              <w:bottom w:val="single" w:sz="4" w:space="0" w:color="auto"/>
              <w:right w:val="single" w:sz="4" w:space="0" w:color="auto"/>
            </w:tcBorders>
            <w:vAlign w:val="center"/>
            <w:hideMark/>
          </w:tcPr>
          <w:p w14:paraId="24DBB07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1B0CB4E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688.50</w:t>
            </w:r>
          </w:p>
        </w:tc>
      </w:tr>
      <w:tr w:rsidR="0090345F" w:rsidRPr="00CD413F" w14:paraId="0513D88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8DA1FB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2112" w:type="pct"/>
            <w:tcBorders>
              <w:top w:val="nil"/>
              <w:left w:val="nil"/>
              <w:bottom w:val="single" w:sz="4" w:space="0" w:color="auto"/>
              <w:right w:val="single" w:sz="4" w:space="0" w:color="auto"/>
            </w:tcBorders>
            <w:vAlign w:val="center"/>
            <w:hideMark/>
          </w:tcPr>
          <w:p w14:paraId="32FE5D4F"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 8</w:t>
            </w:r>
            <w:r w:rsidRPr="00CD413F">
              <w:rPr>
                <w:rFonts w:ascii="Sylfaen" w:hAnsi="Sylfaen" w:cs="Sylfaen"/>
                <w:sz w:val="18"/>
                <w:szCs w:val="18"/>
              </w:rPr>
              <w:t>գ</w:t>
            </w:r>
            <w:r w:rsidRPr="00CD413F">
              <w:rPr>
                <w:rFonts w:ascii="Arial Armenian" w:hAnsi="Arial Armenian" w:cs="Arial"/>
                <w:sz w:val="18"/>
                <w:szCs w:val="18"/>
              </w:rPr>
              <w:t xml:space="preserve">- III </w:t>
            </w:r>
            <w:proofErr w:type="spellStart"/>
            <w:r w:rsidRPr="00CD413F">
              <w:rPr>
                <w:rFonts w:ascii="Sylfaen" w:hAnsi="Sylfaen" w:cs="Sylfaen"/>
                <w:sz w:val="18"/>
                <w:szCs w:val="18"/>
              </w:rPr>
              <w:t>կարգի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բնահողի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փոսորակում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տոփանումով</w:t>
            </w:r>
            <w:proofErr w:type="spellEnd"/>
          </w:p>
        </w:tc>
        <w:tc>
          <w:tcPr>
            <w:tcW w:w="461" w:type="pct"/>
            <w:tcBorders>
              <w:top w:val="nil"/>
              <w:left w:val="nil"/>
              <w:bottom w:val="single" w:sz="4" w:space="0" w:color="auto"/>
              <w:right w:val="single" w:sz="4" w:space="0" w:color="auto"/>
            </w:tcBorders>
            <w:vAlign w:val="bottom"/>
            <w:hideMark/>
          </w:tcPr>
          <w:p w14:paraId="634E664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1B6B60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2.500</w:t>
            </w:r>
          </w:p>
        </w:tc>
        <w:tc>
          <w:tcPr>
            <w:tcW w:w="678" w:type="pct"/>
            <w:tcBorders>
              <w:top w:val="nil"/>
              <w:left w:val="nil"/>
              <w:bottom w:val="single" w:sz="4" w:space="0" w:color="auto"/>
              <w:right w:val="single" w:sz="4" w:space="0" w:color="auto"/>
            </w:tcBorders>
            <w:vAlign w:val="center"/>
            <w:hideMark/>
          </w:tcPr>
          <w:p w14:paraId="69728E5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6ACAE72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8,737.50</w:t>
            </w:r>
          </w:p>
        </w:tc>
      </w:tr>
      <w:tr w:rsidR="0090345F" w:rsidRPr="00CD413F" w14:paraId="7EEDA03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566A6F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2E1FDEC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Պլաստիկ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դիտահորի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ավազային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իրականացում</w:t>
            </w:r>
            <w:proofErr w:type="spellEnd"/>
            <w:r w:rsidRPr="00CD413F">
              <w:rPr>
                <w:rFonts w:ascii="Arial Armenian" w:hAnsi="Arial Armenian" w:cs="Arial"/>
                <w:sz w:val="18"/>
                <w:szCs w:val="18"/>
              </w:rPr>
              <w:t xml:space="preserve">  10</w:t>
            </w:r>
            <w:proofErr w:type="gramEnd"/>
            <w:r w:rsidRPr="00CD413F">
              <w:rPr>
                <w:rFonts w:ascii="Sylfaen" w:hAnsi="Sylfaen" w:cs="Sylfaen"/>
                <w:sz w:val="18"/>
                <w:szCs w:val="18"/>
              </w:rPr>
              <w:t>սմ</w:t>
            </w:r>
            <w:r w:rsidRPr="00CD413F">
              <w:rPr>
                <w:rFonts w:ascii="Arial Armenian" w:hAnsi="Arial Armenian" w:cs="Arial"/>
                <w:sz w:val="18"/>
                <w:szCs w:val="18"/>
              </w:rPr>
              <w:t xml:space="preserve"> </w:t>
            </w:r>
            <w:proofErr w:type="spellStart"/>
            <w:r w:rsidRPr="00CD413F">
              <w:rPr>
                <w:rFonts w:ascii="Sylfaen" w:hAnsi="Sylfaen" w:cs="Sylfaen"/>
                <w:sz w:val="18"/>
                <w:szCs w:val="18"/>
              </w:rPr>
              <w:t>հաստությամբ</w:t>
            </w:r>
            <w:proofErr w:type="spellEnd"/>
          </w:p>
        </w:tc>
        <w:tc>
          <w:tcPr>
            <w:tcW w:w="461" w:type="pct"/>
            <w:tcBorders>
              <w:top w:val="nil"/>
              <w:left w:val="nil"/>
              <w:bottom w:val="single" w:sz="4" w:space="0" w:color="auto"/>
              <w:right w:val="single" w:sz="4" w:space="0" w:color="auto"/>
            </w:tcBorders>
            <w:vAlign w:val="bottom"/>
            <w:hideMark/>
          </w:tcPr>
          <w:p w14:paraId="17B1F64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141929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1.620</w:t>
            </w:r>
          </w:p>
        </w:tc>
        <w:tc>
          <w:tcPr>
            <w:tcW w:w="678" w:type="pct"/>
            <w:tcBorders>
              <w:top w:val="nil"/>
              <w:left w:val="nil"/>
              <w:bottom w:val="single" w:sz="4" w:space="0" w:color="auto"/>
              <w:right w:val="single" w:sz="4" w:space="0" w:color="auto"/>
            </w:tcBorders>
            <w:vAlign w:val="center"/>
            <w:hideMark/>
          </w:tcPr>
          <w:p w14:paraId="6BA1059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12156.00</w:t>
            </w:r>
          </w:p>
        </w:tc>
        <w:tc>
          <w:tcPr>
            <w:tcW w:w="802" w:type="pct"/>
            <w:tcBorders>
              <w:top w:val="nil"/>
              <w:left w:val="nil"/>
              <w:bottom w:val="single" w:sz="4" w:space="0" w:color="auto"/>
              <w:right w:val="single" w:sz="4" w:space="0" w:color="auto"/>
            </w:tcBorders>
            <w:vAlign w:val="center"/>
            <w:hideMark/>
          </w:tcPr>
          <w:p w14:paraId="1B614DA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19,692.72</w:t>
            </w:r>
          </w:p>
        </w:tc>
      </w:tr>
      <w:tr w:rsidR="0090345F" w:rsidRPr="00CD413F" w14:paraId="1B4DE05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D284AE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0DCF442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Պլաստիկ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դիտահորի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375A4B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333BFA0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w:t>
            </w:r>
          </w:p>
        </w:tc>
        <w:tc>
          <w:tcPr>
            <w:tcW w:w="678" w:type="pct"/>
            <w:tcBorders>
              <w:top w:val="nil"/>
              <w:left w:val="nil"/>
              <w:bottom w:val="single" w:sz="4" w:space="0" w:color="auto"/>
              <w:right w:val="single" w:sz="4" w:space="0" w:color="auto"/>
            </w:tcBorders>
            <w:vAlign w:val="center"/>
            <w:hideMark/>
          </w:tcPr>
          <w:p w14:paraId="1EF4F08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46556.00</w:t>
            </w:r>
          </w:p>
        </w:tc>
        <w:tc>
          <w:tcPr>
            <w:tcW w:w="802" w:type="pct"/>
            <w:tcBorders>
              <w:top w:val="nil"/>
              <w:left w:val="nil"/>
              <w:bottom w:val="single" w:sz="4" w:space="0" w:color="auto"/>
              <w:right w:val="single" w:sz="4" w:space="0" w:color="auto"/>
            </w:tcBorders>
            <w:vAlign w:val="center"/>
            <w:hideMark/>
          </w:tcPr>
          <w:p w14:paraId="35BC7E8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931,120.00</w:t>
            </w:r>
          </w:p>
        </w:tc>
      </w:tr>
      <w:tr w:rsidR="0090345F" w:rsidRPr="00CD413F" w14:paraId="1331112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15A3923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3F2E0FF1"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`8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65266BF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0E08AD4A" w14:textId="4A3D3F85"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7DEC9917" w14:textId="2ABAA995"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78BA03CF"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1,134,148.72</w:t>
            </w:r>
          </w:p>
        </w:tc>
      </w:tr>
      <w:tr w:rsidR="00FD7A51" w:rsidRPr="00CD413F" w14:paraId="3FF5B904"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5C6C4090" w14:textId="560891EB"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9.</w:t>
            </w:r>
            <w:r w:rsidRPr="00CD413F">
              <w:rPr>
                <w:rFonts w:ascii="Sylfaen" w:hAnsi="Sylfaen" w:cs="Sylfaen"/>
                <w:b/>
                <w:bCs/>
                <w:sz w:val="18"/>
                <w:szCs w:val="18"/>
              </w:rPr>
              <w:t>Կենցաղային</w:t>
            </w:r>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կոյուղագծերի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ցանց</w:t>
            </w:r>
            <w:proofErr w:type="spellEnd"/>
          </w:p>
        </w:tc>
      </w:tr>
      <w:tr w:rsidR="0090345F" w:rsidRPr="00CD413F" w14:paraId="4039515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0C7AD1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17480EA5"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r w:rsidRPr="00CD413F">
              <w:rPr>
                <w:rFonts w:ascii="Sylfaen" w:hAnsi="Sylfaen" w:cs="Sylfaen"/>
                <w:sz w:val="18"/>
                <w:szCs w:val="18"/>
              </w:rPr>
              <w:t>րդ</w:t>
            </w:r>
            <w:r w:rsidRPr="00CD413F">
              <w:rPr>
                <w:rFonts w:ascii="Arial Armenian" w:hAnsi="Arial Armenian" w:cs="Arial"/>
                <w:sz w:val="18"/>
                <w:szCs w:val="18"/>
              </w:rPr>
              <w:t xml:space="preserve"> Ï³ñ·Ç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Ùß³ÏáõÙ Ëñ³ÙáõÕáõÙ 0.5Ù3 ï³ñáÕáõÃÛ³Ùµ ¿ùëÏ³í³ïáñáí </w:t>
            </w:r>
            <w:proofErr w:type="spellStart"/>
            <w:r w:rsidRPr="00CD413F">
              <w:rPr>
                <w:rFonts w:ascii="Sylfaen" w:hAnsi="Sylfaen" w:cs="Sylfaen"/>
                <w:sz w:val="18"/>
                <w:szCs w:val="18"/>
              </w:rPr>
              <w:t>լայնացումով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դիտահորերի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համար</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 </w:t>
            </w:r>
            <w:r w:rsidRPr="00CD413F">
              <w:rPr>
                <w:rFonts w:ascii="Arial Armenian" w:hAnsi="Arial Armenian" w:cs="Arial Armenian"/>
                <w:sz w:val="18"/>
                <w:szCs w:val="18"/>
              </w:rPr>
              <w:t>µ³ñÓ»Éáí</w:t>
            </w:r>
            <w:r w:rsidRPr="00CD413F">
              <w:rPr>
                <w:rFonts w:ascii="Arial Armenian" w:hAnsi="Arial Armenian" w:cs="Arial"/>
                <w:sz w:val="18"/>
                <w:szCs w:val="18"/>
              </w:rPr>
              <w:t xml:space="preserve"> </w:t>
            </w:r>
            <w:r w:rsidRPr="00CD413F">
              <w:rPr>
                <w:rFonts w:ascii="Arial Armenian" w:hAnsi="Arial Armenian" w:cs="Arial Armenian"/>
                <w:sz w:val="18"/>
                <w:szCs w:val="18"/>
              </w:rPr>
              <w:t>Ç</w:t>
            </w:r>
            <w:r w:rsidRPr="00CD413F">
              <w:rPr>
                <w:rFonts w:ascii="Arial Armenian" w:hAnsi="Arial Armenian" w:cs="Arial"/>
                <w:sz w:val="18"/>
                <w:szCs w:val="18"/>
              </w:rPr>
              <w:t>/</w:t>
            </w:r>
            <w:r w:rsidRPr="00CD413F">
              <w:rPr>
                <w:rFonts w:ascii="Arial Armenian" w:hAnsi="Arial Armenian" w:cs="Arial Armenian"/>
                <w:sz w:val="18"/>
                <w:szCs w:val="18"/>
              </w:rPr>
              <w:t>Ã</w:t>
            </w:r>
            <w:r w:rsidRPr="00CD413F">
              <w:rPr>
                <w:rFonts w:ascii="Arial Armenian" w:hAnsi="Arial Armenian" w:cs="Arial"/>
                <w:sz w:val="18"/>
                <w:szCs w:val="18"/>
              </w:rPr>
              <w:t xml:space="preserve"> </w:t>
            </w:r>
            <w:r w:rsidRPr="00CD413F">
              <w:rPr>
                <w:rFonts w:ascii="Arial Armenian" w:hAnsi="Arial Armenian" w:cs="Arial Armenian"/>
                <w:sz w:val="18"/>
                <w:szCs w:val="18"/>
              </w:rPr>
              <w:t>íñ³</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26687C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72732A0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4302.000</w:t>
            </w:r>
          </w:p>
        </w:tc>
        <w:tc>
          <w:tcPr>
            <w:tcW w:w="678" w:type="pct"/>
            <w:tcBorders>
              <w:top w:val="nil"/>
              <w:left w:val="nil"/>
              <w:bottom w:val="single" w:sz="4" w:space="0" w:color="auto"/>
              <w:right w:val="single" w:sz="4" w:space="0" w:color="auto"/>
            </w:tcBorders>
            <w:vAlign w:val="center"/>
            <w:hideMark/>
          </w:tcPr>
          <w:p w14:paraId="4720B8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874.00</w:t>
            </w:r>
          </w:p>
        </w:tc>
        <w:tc>
          <w:tcPr>
            <w:tcW w:w="802" w:type="pct"/>
            <w:tcBorders>
              <w:top w:val="nil"/>
              <w:left w:val="nil"/>
              <w:bottom w:val="single" w:sz="4" w:space="0" w:color="auto"/>
              <w:right w:val="single" w:sz="4" w:space="0" w:color="auto"/>
            </w:tcBorders>
            <w:vAlign w:val="center"/>
            <w:hideMark/>
          </w:tcPr>
          <w:p w14:paraId="4D54908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3,759,948.00</w:t>
            </w:r>
          </w:p>
        </w:tc>
      </w:tr>
      <w:tr w:rsidR="0090345F" w:rsidRPr="00CD413F" w14:paraId="70CBE50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1F1C58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w:t>
            </w:r>
          </w:p>
        </w:tc>
        <w:tc>
          <w:tcPr>
            <w:tcW w:w="2112" w:type="pct"/>
            <w:tcBorders>
              <w:top w:val="nil"/>
              <w:left w:val="nil"/>
              <w:bottom w:val="single" w:sz="4" w:space="0" w:color="auto"/>
              <w:right w:val="single" w:sz="4" w:space="0" w:color="auto"/>
            </w:tcBorders>
            <w:vAlign w:val="center"/>
            <w:hideMark/>
          </w:tcPr>
          <w:p w14:paraId="6333A6D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Ùß³ÏáõÙ Ëñ³</w:t>
            </w:r>
            <w:proofErr w:type="gramStart"/>
            <w:r w:rsidRPr="00CD413F">
              <w:rPr>
                <w:rFonts w:ascii="Arial Armenian" w:hAnsi="Arial Armenian" w:cs="Arial"/>
                <w:sz w:val="18"/>
                <w:szCs w:val="18"/>
              </w:rPr>
              <w:t xml:space="preserve">ÙáõÕáõÙ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p>
        </w:tc>
        <w:tc>
          <w:tcPr>
            <w:tcW w:w="461" w:type="pct"/>
            <w:tcBorders>
              <w:top w:val="nil"/>
              <w:left w:val="nil"/>
              <w:bottom w:val="single" w:sz="4" w:space="0" w:color="auto"/>
              <w:right w:val="single" w:sz="4" w:space="0" w:color="auto"/>
            </w:tcBorders>
            <w:vAlign w:val="bottom"/>
            <w:hideMark/>
          </w:tcPr>
          <w:p w14:paraId="4F94FF1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20B05E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478.000</w:t>
            </w:r>
          </w:p>
        </w:tc>
        <w:tc>
          <w:tcPr>
            <w:tcW w:w="678" w:type="pct"/>
            <w:tcBorders>
              <w:top w:val="nil"/>
              <w:left w:val="nil"/>
              <w:bottom w:val="single" w:sz="4" w:space="0" w:color="auto"/>
              <w:right w:val="single" w:sz="4" w:space="0" w:color="auto"/>
            </w:tcBorders>
            <w:vAlign w:val="center"/>
            <w:hideMark/>
          </w:tcPr>
          <w:p w14:paraId="1BEE1BA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3495.00</w:t>
            </w:r>
          </w:p>
        </w:tc>
        <w:tc>
          <w:tcPr>
            <w:tcW w:w="802" w:type="pct"/>
            <w:tcBorders>
              <w:top w:val="nil"/>
              <w:left w:val="nil"/>
              <w:bottom w:val="single" w:sz="4" w:space="0" w:color="auto"/>
              <w:right w:val="single" w:sz="4" w:space="0" w:color="auto"/>
            </w:tcBorders>
            <w:vAlign w:val="center"/>
            <w:hideMark/>
          </w:tcPr>
          <w:p w14:paraId="18A79A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1,670,610.00</w:t>
            </w:r>
          </w:p>
        </w:tc>
      </w:tr>
      <w:tr w:rsidR="0090345F" w:rsidRPr="00CD413F" w14:paraId="6E6EBB0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91D9D5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2112" w:type="pct"/>
            <w:tcBorders>
              <w:top w:val="nil"/>
              <w:left w:val="nil"/>
              <w:bottom w:val="single" w:sz="4" w:space="0" w:color="auto"/>
              <w:right w:val="single" w:sz="4" w:space="0" w:color="auto"/>
            </w:tcBorders>
            <w:vAlign w:val="center"/>
            <w:hideMark/>
          </w:tcPr>
          <w:p w14:paraId="60294F18"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3-</w:t>
            </w:r>
            <w:r w:rsidRPr="00CD413F">
              <w:rPr>
                <w:rFonts w:ascii="Sylfaen" w:hAnsi="Sylfaen" w:cs="Sylfaen"/>
                <w:sz w:val="18"/>
                <w:szCs w:val="18"/>
              </w:rPr>
              <w:t>րդ</w:t>
            </w:r>
            <w:r w:rsidRPr="00CD413F">
              <w:rPr>
                <w:rFonts w:ascii="Arial Armenian" w:hAnsi="Arial Armenian" w:cs="Arial"/>
                <w:sz w:val="18"/>
                <w:szCs w:val="18"/>
              </w:rPr>
              <w:t xml:space="preserve"> Ï³ñ·Ç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0.5</w:t>
            </w:r>
            <w:r w:rsidRPr="00CD413F">
              <w:rPr>
                <w:rFonts w:ascii="Arial Armenian" w:hAnsi="Arial Armenian" w:cs="Arial Armenian"/>
                <w:sz w:val="18"/>
                <w:szCs w:val="18"/>
              </w:rPr>
              <w:t>Ù</w:t>
            </w:r>
            <w:r w:rsidRPr="00CD413F">
              <w:rPr>
                <w:rFonts w:ascii="Arial Armenian" w:hAnsi="Arial Armenian" w:cs="Arial"/>
                <w:sz w:val="18"/>
                <w:szCs w:val="18"/>
              </w:rPr>
              <w:t xml:space="preserve">3 </w:t>
            </w:r>
            <w:r w:rsidRPr="00CD413F">
              <w:rPr>
                <w:rFonts w:ascii="Arial Armenian" w:hAnsi="Arial Armenian" w:cs="Arial Armenian"/>
                <w:sz w:val="18"/>
                <w:szCs w:val="18"/>
              </w:rPr>
              <w:t>ï³ñáÕáõÃÛ³Ùµ</w:t>
            </w:r>
            <w:r w:rsidRPr="00CD413F">
              <w:rPr>
                <w:rFonts w:ascii="Arial Armenian" w:hAnsi="Arial Armenian" w:cs="Arial"/>
                <w:sz w:val="18"/>
                <w:szCs w:val="18"/>
              </w:rPr>
              <w:t xml:space="preserve"> </w:t>
            </w:r>
            <w:r w:rsidRPr="00CD413F">
              <w:rPr>
                <w:rFonts w:ascii="Arial Armenian" w:hAnsi="Arial Armenian" w:cs="Arial Armenian"/>
                <w:sz w:val="18"/>
                <w:szCs w:val="18"/>
              </w:rPr>
              <w:t>¿ùëÏ³í³</w:t>
            </w:r>
            <w:proofErr w:type="gramStart"/>
            <w:r w:rsidRPr="00CD413F">
              <w:rPr>
                <w:rFonts w:ascii="Arial Armenian" w:hAnsi="Arial Armenian" w:cs="Arial Armenian"/>
                <w:sz w:val="18"/>
                <w:szCs w:val="18"/>
              </w:rPr>
              <w:t>ïáñáí</w:t>
            </w:r>
            <w:r w:rsidRPr="00CD413F">
              <w:rPr>
                <w:rFonts w:ascii="Arial Armenian" w:hAnsi="Arial Armenian" w:cs="Arial"/>
                <w:sz w:val="18"/>
                <w:szCs w:val="18"/>
              </w:rPr>
              <w:t xml:space="preserve">  Ç</w:t>
            </w:r>
            <w:proofErr w:type="gramEnd"/>
            <w:r w:rsidRPr="00CD413F">
              <w:rPr>
                <w:rFonts w:ascii="Arial Armenian" w:hAnsi="Arial Armenian" w:cs="Arial"/>
                <w:sz w:val="18"/>
                <w:szCs w:val="18"/>
              </w:rPr>
              <w:t xml:space="preserve">/Ã íñ³                                                                    </w:t>
            </w:r>
          </w:p>
        </w:tc>
        <w:tc>
          <w:tcPr>
            <w:tcW w:w="461" w:type="pct"/>
            <w:tcBorders>
              <w:top w:val="nil"/>
              <w:left w:val="nil"/>
              <w:bottom w:val="single" w:sz="4" w:space="0" w:color="auto"/>
              <w:right w:val="single" w:sz="4" w:space="0" w:color="auto"/>
            </w:tcBorders>
            <w:vAlign w:val="bottom"/>
            <w:hideMark/>
          </w:tcPr>
          <w:p w14:paraId="2BCC32A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3C0B9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478.000</w:t>
            </w:r>
          </w:p>
        </w:tc>
        <w:tc>
          <w:tcPr>
            <w:tcW w:w="678" w:type="pct"/>
            <w:tcBorders>
              <w:top w:val="nil"/>
              <w:left w:val="nil"/>
              <w:bottom w:val="single" w:sz="4" w:space="0" w:color="auto"/>
              <w:right w:val="single" w:sz="4" w:space="0" w:color="auto"/>
            </w:tcBorders>
            <w:vAlign w:val="center"/>
            <w:hideMark/>
          </w:tcPr>
          <w:p w14:paraId="23AC000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874.00</w:t>
            </w:r>
          </w:p>
        </w:tc>
        <w:tc>
          <w:tcPr>
            <w:tcW w:w="802" w:type="pct"/>
            <w:tcBorders>
              <w:top w:val="nil"/>
              <w:left w:val="nil"/>
              <w:bottom w:val="single" w:sz="4" w:space="0" w:color="auto"/>
              <w:right w:val="single" w:sz="4" w:space="0" w:color="auto"/>
            </w:tcBorders>
            <w:vAlign w:val="center"/>
            <w:hideMark/>
          </w:tcPr>
          <w:p w14:paraId="188982E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417,772.00</w:t>
            </w:r>
          </w:p>
        </w:tc>
      </w:tr>
      <w:tr w:rsidR="0090345F" w:rsidRPr="00CD413F" w14:paraId="01FDF17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9097B0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2112" w:type="pct"/>
            <w:tcBorders>
              <w:top w:val="nil"/>
              <w:left w:val="nil"/>
              <w:bottom w:val="single" w:sz="4" w:space="0" w:color="auto"/>
              <w:right w:val="single" w:sz="4" w:space="0" w:color="auto"/>
            </w:tcBorders>
            <w:vAlign w:val="center"/>
            <w:hideMark/>
          </w:tcPr>
          <w:p w14:paraId="6BC13E50"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´³ñÓ³Í ·</w:t>
            </w:r>
            <w:proofErr w:type="spellStart"/>
            <w:r w:rsidRPr="00CD413F">
              <w:rPr>
                <w:rFonts w:ascii="Arial Armenian" w:hAnsi="Arial Armenian" w:cs="Arial"/>
                <w:sz w:val="18"/>
                <w:szCs w:val="18"/>
              </w:rPr>
              <w:t>ñáõÝï</w:t>
            </w:r>
            <w:r w:rsidRPr="00CD413F">
              <w:rPr>
                <w:rFonts w:ascii="Sylfaen" w:hAnsi="Sylfaen" w:cs="Sylfaen"/>
                <w:sz w:val="18"/>
                <w:szCs w:val="18"/>
              </w:rPr>
              <w:t>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ï»Õ³÷áËáõÙ</w:t>
            </w:r>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w:t>
            </w:r>
            <w:r w:rsidRPr="00CD413F">
              <w:rPr>
                <w:rFonts w:ascii="Arial Armenian" w:hAnsi="Arial Armenian" w:cs="Arial"/>
                <w:sz w:val="18"/>
                <w:szCs w:val="18"/>
              </w:rPr>
              <w:t xml:space="preserve"> </w:t>
            </w:r>
            <w:r w:rsidRPr="00CD413F">
              <w:rPr>
                <w:rFonts w:ascii="Arial Armenian" w:hAnsi="Arial Armenian" w:cs="Arial Armenian"/>
                <w:sz w:val="18"/>
                <w:szCs w:val="18"/>
              </w:rPr>
              <w:t>Ù»ù»Ý³Ý»ñáí</w:t>
            </w:r>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ÙÇÝã</w:t>
            </w:r>
            <w:proofErr w:type="spellEnd"/>
            <w:r w:rsidRPr="00CD413F">
              <w:rPr>
                <w:rFonts w:ascii="Arial Armenian" w:hAnsi="Arial Armenian" w:cs="Arial Armenian"/>
                <w:sz w:val="18"/>
                <w:szCs w:val="18"/>
              </w:rPr>
              <w:t>¨</w:t>
            </w:r>
            <w:r w:rsidRPr="00CD413F">
              <w:rPr>
                <w:rFonts w:ascii="Arial Armenian" w:hAnsi="Arial Armenian" w:cs="Arial"/>
                <w:sz w:val="18"/>
                <w:szCs w:val="18"/>
              </w:rPr>
              <w:t xml:space="preserve"> 3</w:t>
            </w:r>
            <w:r w:rsidRPr="00CD413F">
              <w:rPr>
                <w:rFonts w:ascii="Arial Armenian" w:hAnsi="Arial Armenian" w:cs="Arial Armenian"/>
                <w:sz w:val="18"/>
                <w:szCs w:val="18"/>
              </w:rPr>
              <w:t>ÏÙ</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ժամանակավոր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պահուստ</w:t>
            </w:r>
            <w:proofErr w:type="spellEnd"/>
          </w:p>
        </w:tc>
        <w:tc>
          <w:tcPr>
            <w:tcW w:w="461" w:type="pct"/>
            <w:tcBorders>
              <w:top w:val="nil"/>
              <w:left w:val="nil"/>
              <w:bottom w:val="single" w:sz="4" w:space="0" w:color="auto"/>
              <w:right w:val="single" w:sz="4" w:space="0" w:color="auto"/>
            </w:tcBorders>
            <w:vAlign w:val="bottom"/>
            <w:hideMark/>
          </w:tcPr>
          <w:p w14:paraId="6F80788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E9D8BD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4410.900</w:t>
            </w:r>
          </w:p>
        </w:tc>
        <w:tc>
          <w:tcPr>
            <w:tcW w:w="678" w:type="pct"/>
            <w:tcBorders>
              <w:top w:val="nil"/>
              <w:left w:val="nil"/>
              <w:bottom w:val="single" w:sz="4" w:space="0" w:color="auto"/>
              <w:right w:val="single" w:sz="4" w:space="0" w:color="auto"/>
            </w:tcBorders>
            <w:vAlign w:val="center"/>
            <w:hideMark/>
          </w:tcPr>
          <w:p w14:paraId="6D0BAAF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1568.00</w:t>
            </w:r>
          </w:p>
        </w:tc>
        <w:tc>
          <w:tcPr>
            <w:tcW w:w="802" w:type="pct"/>
            <w:tcBorders>
              <w:top w:val="nil"/>
              <w:left w:val="nil"/>
              <w:bottom w:val="single" w:sz="4" w:space="0" w:color="auto"/>
              <w:right w:val="single" w:sz="4" w:space="0" w:color="auto"/>
            </w:tcBorders>
            <w:vAlign w:val="center"/>
            <w:hideMark/>
          </w:tcPr>
          <w:p w14:paraId="73AAFEC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6,916,291.20</w:t>
            </w:r>
          </w:p>
        </w:tc>
      </w:tr>
      <w:tr w:rsidR="0090345F" w:rsidRPr="00CD413F" w14:paraId="66DBE9D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6261B5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5</w:t>
            </w:r>
          </w:p>
        </w:tc>
        <w:tc>
          <w:tcPr>
            <w:tcW w:w="2112" w:type="pct"/>
            <w:tcBorders>
              <w:top w:val="nil"/>
              <w:left w:val="nil"/>
              <w:bottom w:val="single" w:sz="4" w:space="0" w:color="auto"/>
              <w:right w:val="single" w:sz="4" w:space="0" w:color="auto"/>
            </w:tcBorders>
            <w:vAlign w:val="center"/>
            <w:hideMark/>
          </w:tcPr>
          <w:p w14:paraId="7EF44ED2"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´³ñÓ³Í ·</w:t>
            </w:r>
            <w:proofErr w:type="spellStart"/>
            <w:r w:rsidRPr="00CD413F">
              <w:rPr>
                <w:rFonts w:ascii="Arial Armenian" w:hAnsi="Arial Armenian" w:cs="Arial"/>
                <w:sz w:val="18"/>
                <w:szCs w:val="18"/>
              </w:rPr>
              <w:t>ñáõÝï</w:t>
            </w:r>
            <w:r w:rsidRPr="00CD413F">
              <w:rPr>
                <w:rFonts w:ascii="Sylfaen" w:hAnsi="Sylfaen" w:cs="Sylfaen"/>
                <w:sz w:val="18"/>
                <w:szCs w:val="18"/>
              </w:rPr>
              <w:t>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ï»Õ³÷áËáõÙ</w:t>
            </w:r>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w:t>
            </w:r>
            <w:r w:rsidRPr="00CD413F">
              <w:rPr>
                <w:rFonts w:ascii="Arial Armenian" w:hAnsi="Arial Armenian" w:cs="Arial"/>
                <w:sz w:val="18"/>
                <w:szCs w:val="18"/>
              </w:rPr>
              <w:t xml:space="preserve"> </w:t>
            </w:r>
            <w:r w:rsidRPr="00CD413F">
              <w:rPr>
                <w:rFonts w:ascii="Arial Armenian" w:hAnsi="Arial Armenian" w:cs="Arial Armenian"/>
                <w:sz w:val="18"/>
                <w:szCs w:val="18"/>
              </w:rPr>
              <w:t>Ù»ù»Ý³Ý»ñáí</w:t>
            </w:r>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ÙÇÝã</w:t>
            </w:r>
            <w:proofErr w:type="spellEnd"/>
            <w:r w:rsidRPr="00CD413F">
              <w:rPr>
                <w:rFonts w:ascii="Arial Armenian" w:hAnsi="Arial Armenian" w:cs="Arial Armenian"/>
                <w:sz w:val="18"/>
                <w:szCs w:val="18"/>
              </w:rPr>
              <w:t>¨</w:t>
            </w:r>
            <w:r w:rsidRPr="00CD413F">
              <w:rPr>
                <w:rFonts w:ascii="Arial Armenian" w:hAnsi="Arial Armenian" w:cs="Arial"/>
                <w:sz w:val="18"/>
                <w:szCs w:val="18"/>
              </w:rPr>
              <w:t xml:space="preserve"> 7</w:t>
            </w:r>
            <w:r w:rsidRPr="00CD413F">
              <w:rPr>
                <w:rFonts w:ascii="Arial Armenian" w:hAnsi="Arial Armenian" w:cs="Arial Armenian"/>
                <w:sz w:val="18"/>
                <w:szCs w:val="18"/>
              </w:rPr>
              <w:t>ÏÙ</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լցակույթ</w:t>
            </w:r>
            <w:proofErr w:type="spellEnd"/>
          </w:p>
        </w:tc>
        <w:tc>
          <w:tcPr>
            <w:tcW w:w="461" w:type="pct"/>
            <w:tcBorders>
              <w:top w:val="nil"/>
              <w:left w:val="nil"/>
              <w:bottom w:val="single" w:sz="4" w:space="0" w:color="auto"/>
              <w:right w:val="single" w:sz="4" w:space="0" w:color="auto"/>
            </w:tcBorders>
            <w:vAlign w:val="bottom"/>
            <w:hideMark/>
          </w:tcPr>
          <w:p w14:paraId="7D80BA2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4E7330A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1581.500</w:t>
            </w:r>
          </w:p>
        </w:tc>
        <w:tc>
          <w:tcPr>
            <w:tcW w:w="678" w:type="pct"/>
            <w:tcBorders>
              <w:top w:val="nil"/>
              <w:left w:val="nil"/>
              <w:bottom w:val="single" w:sz="4" w:space="0" w:color="auto"/>
              <w:right w:val="single" w:sz="4" w:space="0" w:color="auto"/>
            </w:tcBorders>
            <w:vAlign w:val="center"/>
            <w:hideMark/>
          </w:tcPr>
          <w:p w14:paraId="341D7A1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2416.00</w:t>
            </w:r>
          </w:p>
        </w:tc>
        <w:tc>
          <w:tcPr>
            <w:tcW w:w="802" w:type="pct"/>
            <w:tcBorders>
              <w:top w:val="nil"/>
              <w:left w:val="nil"/>
              <w:bottom w:val="single" w:sz="4" w:space="0" w:color="auto"/>
              <w:right w:val="single" w:sz="4" w:space="0" w:color="auto"/>
            </w:tcBorders>
            <w:vAlign w:val="center"/>
            <w:hideMark/>
          </w:tcPr>
          <w:p w14:paraId="69E08F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3,820,904.00</w:t>
            </w:r>
          </w:p>
        </w:tc>
      </w:tr>
      <w:tr w:rsidR="0090345F" w:rsidRPr="00CD413F" w14:paraId="0686DB8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DA7B9D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469094C4"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²í³½Ç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ß»ñïÇ</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w:t>
            </w:r>
            <w:proofErr w:type="spellStart"/>
            <w:r w:rsidRPr="00CD413F">
              <w:rPr>
                <w:rFonts w:ascii="Arial Armenian" w:hAnsi="Arial Armenian" w:cs="Arial Armenian"/>
                <w:sz w:val="18"/>
                <w:szCs w:val="18"/>
              </w:rPr>
              <w:t>éáõÙ</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3A7F72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DC04AE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167.000</w:t>
            </w:r>
          </w:p>
        </w:tc>
        <w:tc>
          <w:tcPr>
            <w:tcW w:w="678" w:type="pct"/>
            <w:tcBorders>
              <w:top w:val="nil"/>
              <w:left w:val="nil"/>
              <w:bottom w:val="single" w:sz="4" w:space="0" w:color="auto"/>
              <w:right w:val="single" w:sz="4" w:space="0" w:color="auto"/>
            </w:tcBorders>
            <w:vAlign w:val="center"/>
            <w:hideMark/>
          </w:tcPr>
          <w:p w14:paraId="6505AC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9226.00</w:t>
            </w:r>
          </w:p>
        </w:tc>
        <w:tc>
          <w:tcPr>
            <w:tcW w:w="802" w:type="pct"/>
            <w:tcBorders>
              <w:top w:val="nil"/>
              <w:left w:val="nil"/>
              <w:bottom w:val="single" w:sz="4" w:space="0" w:color="auto"/>
              <w:right w:val="single" w:sz="4" w:space="0" w:color="auto"/>
            </w:tcBorders>
            <w:vAlign w:val="center"/>
            <w:hideMark/>
          </w:tcPr>
          <w:p w14:paraId="25AA04C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1,540,742.00</w:t>
            </w:r>
          </w:p>
        </w:tc>
      </w:tr>
      <w:tr w:rsidR="0090345F" w:rsidRPr="00CD413F" w14:paraId="2A936D8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EA0A69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7423621D"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äáÉÇ¿ÃÇÉ»Ý³ÛÇÝ Í³Éù³íáñ </w:t>
            </w:r>
            <w:proofErr w:type="spellStart"/>
            <w:r w:rsidRPr="00CD413F">
              <w:rPr>
                <w:rFonts w:ascii="Arial Armenian" w:hAnsi="Arial Armenian" w:cs="Arial"/>
                <w:sz w:val="18"/>
                <w:szCs w:val="18"/>
              </w:rPr>
              <w:t>ÏáÛáõÕÇ</w:t>
            </w:r>
            <w:proofErr w:type="spellEnd"/>
            <w:r w:rsidRPr="00CD413F">
              <w:rPr>
                <w:rFonts w:ascii="Arial Armenian" w:hAnsi="Arial Armenian" w:cs="Arial"/>
                <w:sz w:val="18"/>
                <w:szCs w:val="18"/>
              </w:rPr>
              <w:t xml:space="preserve"> ËáÕáí³ÏÇ ÙáÝï³ÅáõÙ Ëñ³</w:t>
            </w:r>
            <w:proofErr w:type="gramStart"/>
            <w:r w:rsidRPr="00CD413F">
              <w:rPr>
                <w:rFonts w:ascii="Arial Armenian" w:hAnsi="Arial Armenian" w:cs="Arial"/>
                <w:sz w:val="18"/>
                <w:szCs w:val="18"/>
              </w:rPr>
              <w:t>ÙáõÕáõÙ  ÑÇ</w:t>
            </w:r>
            <w:proofErr w:type="gramEnd"/>
            <w:r w:rsidRPr="00CD413F">
              <w:rPr>
                <w:rFonts w:ascii="Arial Armenian" w:hAnsi="Arial Armenian" w:cs="Arial"/>
                <w:sz w:val="18"/>
                <w:szCs w:val="18"/>
              </w:rPr>
              <w:t>¹ñ³íÉÇÏ ÷áñÓ³ñÏáõÙáí ö500</w:t>
            </w:r>
            <w:proofErr w:type="gramStart"/>
            <w:r w:rsidRPr="00CD413F">
              <w:rPr>
                <w:rFonts w:ascii="Arial Armenian" w:hAnsi="Arial Armenian" w:cs="Arial"/>
                <w:sz w:val="18"/>
                <w:szCs w:val="18"/>
              </w:rPr>
              <w:t>ÙÙ  SN</w:t>
            </w:r>
            <w:proofErr w:type="gramEnd"/>
            <w:r w:rsidRPr="00CD413F">
              <w:rPr>
                <w:rFonts w:ascii="Arial Armenian" w:hAnsi="Arial Armenian" w:cs="Arial"/>
                <w:sz w:val="18"/>
                <w:szCs w:val="18"/>
              </w:rPr>
              <w:t>-8</w:t>
            </w:r>
          </w:p>
        </w:tc>
        <w:tc>
          <w:tcPr>
            <w:tcW w:w="461" w:type="pct"/>
            <w:tcBorders>
              <w:top w:val="nil"/>
              <w:left w:val="nil"/>
              <w:bottom w:val="single" w:sz="4" w:space="0" w:color="auto"/>
              <w:right w:val="single" w:sz="4" w:space="0" w:color="auto"/>
            </w:tcBorders>
            <w:vAlign w:val="bottom"/>
            <w:hideMark/>
          </w:tcPr>
          <w:p w14:paraId="0C77F78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7160062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25.000</w:t>
            </w:r>
          </w:p>
        </w:tc>
        <w:tc>
          <w:tcPr>
            <w:tcW w:w="678" w:type="pct"/>
            <w:tcBorders>
              <w:top w:val="nil"/>
              <w:left w:val="nil"/>
              <w:bottom w:val="single" w:sz="4" w:space="0" w:color="auto"/>
              <w:right w:val="single" w:sz="4" w:space="0" w:color="auto"/>
            </w:tcBorders>
            <w:vAlign w:val="center"/>
            <w:hideMark/>
          </w:tcPr>
          <w:p w14:paraId="0BD805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35659.00</w:t>
            </w:r>
          </w:p>
        </w:tc>
        <w:tc>
          <w:tcPr>
            <w:tcW w:w="802" w:type="pct"/>
            <w:tcBorders>
              <w:top w:val="nil"/>
              <w:left w:val="nil"/>
              <w:bottom w:val="single" w:sz="4" w:space="0" w:color="auto"/>
              <w:right w:val="single" w:sz="4" w:space="0" w:color="auto"/>
            </w:tcBorders>
            <w:vAlign w:val="center"/>
            <w:hideMark/>
          </w:tcPr>
          <w:p w14:paraId="794A184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891,475.00</w:t>
            </w:r>
          </w:p>
        </w:tc>
      </w:tr>
      <w:tr w:rsidR="0090345F" w:rsidRPr="00CD413F" w14:paraId="5CCFC79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4DEDF4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w:t>
            </w:r>
          </w:p>
        </w:tc>
        <w:tc>
          <w:tcPr>
            <w:tcW w:w="2112" w:type="pct"/>
            <w:tcBorders>
              <w:top w:val="nil"/>
              <w:left w:val="nil"/>
              <w:bottom w:val="single" w:sz="4" w:space="0" w:color="auto"/>
              <w:right w:val="single" w:sz="4" w:space="0" w:color="auto"/>
            </w:tcBorders>
            <w:vAlign w:val="center"/>
            <w:hideMark/>
          </w:tcPr>
          <w:p w14:paraId="2528F9A5"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äáÉÇ¿ÃÇÉ»Ý³ÛÇÝ Í³Éù³íáñ </w:t>
            </w:r>
            <w:proofErr w:type="spellStart"/>
            <w:r w:rsidRPr="00CD413F">
              <w:rPr>
                <w:rFonts w:ascii="Arial Armenian" w:hAnsi="Arial Armenian" w:cs="Arial"/>
                <w:sz w:val="18"/>
                <w:szCs w:val="18"/>
              </w:rPr>
              <w:t>ÏáÛáõÕÇ</w:t>
            </w:r>
            <w:proofErr w:type="spellEnd"/>
            <w:r w:rsidRPr="00CD413F">
              <w:rPr>
                <w:rFonts w:ascii="Arial Armenian" w:hAnsi="Arial Armenian" w:cs="Arial"/>
                <w:sz w:val="18"/>
                <w:szCs w:val="18"/>
              </w:rPr>
              <w:t xml:space="preserve"> ËáÕáí³ÏÇ ÙáÝï³ÅáõÙ Ëñ³</w:t>
            </w:r>
            <w:proofErr w:type="gramStart"/>
            <w:r w:rsidRPr="00CD413F">
              <w:rPr>
                <w:rFonts w:ascii="Arial Armenian" w:hAnsi="Arial Armenian" w:cs="Arial"/>
                <w:sz w:val="18"/>
                <w:szCs w:val="18"/>
              </w:rPr>
              <w:t>ÙáõÕáõÙ  ÑÇ</w:t>
            </w:r>
            <w:proofErr w:type="gramEnd"/>
            <w:r w:rsidRPr="00CD413F">
              <w:rPr>
                <w:rFonts w:ascii="Arial Armenian" w:hAnsi="Arial Armenian" w:cs="Arial"/>
                <w:sz w:val="18"/>
                <w:szCs w:val="18"/>
              </w:rPr>
              <w:t>¹ñ³íÉÇÏ ÷áñÓ³ñÏáõÙáí ö1000</w:t>
            </w:r>
            <w:proofErr w:type="gramStart"/>
            <w:r w:rsidRPr="00CD413F">
              <w:rPr>
                <w:rFonts w:ascii="Arial Armenian" w:hAnsi="Arial Armenian" w:cs="Arial"/>
                <w:sz w:val="18"/>
                <w:szCs w:val="18"/>
              </w:rPr>
              <w:t>ÙÙ  SN</w:t>
            </w:r>
            <w:proofErr w:type="gramEnd"/>
            <w:r w:rsidRPr="00CD413F">
              <w:rPr>
                <w:rFonts w:ascii="Arial Armenian" w:hAnsi="Arial Armenian" w:cs="Arial"/>
                <w:sz w:val="18"/>
                <w:szCs w:val="18"/>
              </w:rPr>
              <w:t>-8</w:t>
            </w:r>
          </w:p>
        </w:tc>
        <w:tc>
          <w:tcPr>
            <w:tcW w:w="461" w:type="pct"/>
            <w:tcBorders>
              <w:top w:val="nil"/>
              <w:left w:val="nil"/>
              <w:bottom w:val="single" w:sz="4" w:space="0" w:color="auto"/>
              <w:right w:val="single" w:sz="4" w:space="0" w:color="auto"/>
            </w:tcBorders>
            <w:vAlign w:val="bottom"/>
            <w:hideMark/>
          </w:tcPr>
          <w:p w14:paraId="2FFDE7D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3AB2EB3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822.000</w:t>
            </w:r>
          </w:p>
        </w:tc>
        <w:tc>
          <w:tcPr>
            <w:tcW w:w="678" w:type="pct"/>
            <w:tcBorders>
              <w:top w:val="nil"/>
              <w:left w:val="nil"/>
              <w:bottom w:val="single" w:sz="4" w:space="0" w:color="auto"/>
              <w:right w:val="single" w:sz="4" w:space="0" w:color="auto"/>
            </w:tcBorders>
            <w:vAlign w:val="center"/>
            <w:hideMark/>
          </w:tcPr>
          <w:p w14:paraId="7CF71A0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88331.00</w:t>
            </w:r>
          </w:p>
        </w:tc>
        <w:tc>
          <w:tcPr>
            <w:tcW w:w="802" w:type="pct"/>
            <w:tcBorders>
              <w:top w:val="nil"/>
              <w:left w:val="nil"/>
              <w:bottom w:val="single" w:sz="4" w:space="0" w:color="auto"/>
              <w:right w:val="single" w:sz="4" w:space="0" w:color="auto"/>
            </w:tcBorders>
            <w:vAlign w:val="center"/>
            <w:hideMark/>
          </w:tcPr>
          <w:p w14:paraId="2EADCE4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72,608,082.00</w:t>
            </w:r>
          </w:p>
        </w:tc>
      </w:tr>
      <w:tr w:rsidR="0090345F" w:rsidRPr="00CD413F" w14:paraId="178AACA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A29F75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w:t>
            </w:r>
          </w:p>
        </w:tc>
        <w:tc>
          <w:tcPr>
            <w:tcW w:w="2112" w:type="pct"/>
            <w:tcBorders>
              <w:top w:val="nil"/>
              <w:left w:val="nil"/>
              <w:bottom w:val="single" w:sz="4" w:space="0" w:color="auto"/>
              <w:right w:val="single" w:sz="4" w:space="0" w:color="auto"/>
            </w:tcBorders>
            <w:vAlign w:val="center"/>
            <w:hideMark/>
          </w:tcPr>
          <w:p w14:paraId="27021FD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եռակցված</w:t>
            </w:r>
            <w:proofErr w:type="spell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ÏáÛáõÕÇ</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ËáÕáí³ÏÇ</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ապամոնտաժում</w:t>
            </w:r>
            <w:proofErr w:type="spellEnd"/>
            <w:r w:rsidRPr="00CD413F">
              <w:rPr>
                <w:rFonts w:ascii="Arial Armenian" w:hAnsi="Arial Armenian" w:cs="Arial"/>
                <w:sz w:val="18"/>
                <w:szCs w:val="18"/>
              </w:rPr>
              <w:t xml:space="preserve">  Ëñ</w:t>
            </w:r>
            <w:proofErr w:type="gramEnd"/>
            <w:r w:rsidRPr="00CD413F">
              <w:rPr>
                <w:rFonts w:ascii="Arial Armenian" w:hAnsi="Arial Armenian" w:cs="Arial"/>
                <w:sz w:val="18"/>
                <w:szCs w:val="18"/>
              </w:rPr>
              <w:t>³</w:t>
            </w:r>
            <w:proofErr w:type="gramStart"/>
            <w:r w:rsidRPr="00CD413F">
              <w:rPr>
                <w:rFonts w:ascii="Arial Armenian" w:hAnsi="Arial Armenian" w:cs="Arial"/>
                <w:sz w:val="18"/>
                <w:szCs w:val="18"/>
              </w:rPr>
              <w:t>ÙáõÕáõÙ  ö</w:t>
            </w:r>
            <w:proofErr w:type="gramEnd"/>
            <w:r w:rsidRPr="00CD413F">
              <w:rPr>
                <w:rFonts w:ascii="Arial Armenian" w:hAnsi="Arial Armenian" w:cs="Arial"/>
                <w:sz w:val="18"/>
                <w:szCs w:val="18"/>
              </w:rPr>
              <w:t xml:space="preserve">1000ÙÙ  </w:t>
            </w:r>
          </w:p>
        </w:tc>
        <w:tc>
          <w:tcPr>
            <w:tcW w:w="461" w:type="pct"/>
            <w:tcBorders>
              <w:top w:val="nil"/>
              <w:left w:val="nil"/>
              <w:bottom w:val="single" w:sz="4" w:space="0" w:color="auto"/>
              <w:right w:val="single" w:sz="4" w:space="0" w:color="auto"/>
            </w:tcBorders>
            <w:vAlign w:val="bottom"/>
            <w:hideMark/>
          </w:tcPr>
          <w:p w14:paraId="178B67A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5A14132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750.000</w:t>
            </w:r>
          </w:p>
        </w:tc>
        <w:tc>
          <w:tcPr>
            <w:tcW w:w="678" w:type="pct"/>
            <w:tcBorders>
              <w:top w:val="nil"/>
              <w:left w:val="nil"/>
              <w:bottom w:val="single" w:sz="4" w:space="0" w:color="auto"/>
              <w:right w:val="single" w:sz="4" w:space="0" w:color="auto"/>
            </w:tcBorders>
            <w:vAlign w:val="center"/>
            <w:hideMark/>
          </w:tcPr>
          <w:p w14:paraId="4F2FED2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5474.00</w:t>
            </w:r>
          </w:p>
        </w:tc>
        <w:tc>
          <w:tcPr>
            <w:tcW w:w="802" w:type="pct"/>
            <w:tcBorders>
              <w:top w:val="nil"/>
              <w:left w:val="nil"/>
              <w:bottom w:val="single" w:sz="4" w:space="0" w:color="auto"/>
              <w:right w:val="single" w:sz="4" w:space="0" w:color="auto"/>
            </w:tcBorders>
            <w:vAlign w:val="center"/>
            <w:hideMark/>
          </w:tcPr>
          <w:p w14:paraId="7CA9C22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4,105,500.00</w:t>
            </w:r>
          </w:p>
        </w:tc>
      </w:tr>
      <w:tr w:rsidR="0090345F" w:rsidRPr="00CD413F" w14:paraId="2EFD348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E0E9C5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w:t>
            </w:r>
          </w:p>
        </w:tc>
        <w:tc>
          <w:tcPr>
            <w:tcW w:w="2112" w:type="pct"/>
            <w:tcBorders>
              <w:top w:val="nil"/>
              <w:left w:val="nil"/>
              <w:bottom w:val="single" w:sz="4" w:space="0" w:color="auto"/>
              <w:right w:val="single" w:sz="4" w:space="0" w:color="auto"/>
            </w:tcBorders>
            <w:vAlign w:val="center"/>
            <w:hideMark/>
          </w:tcPr>
          <w:p w14:paraId="5190CAB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եռակցված</w:t>
            </w:r>
            <w:proofErr w:type="spellEnd"/>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ÏáÛáõÕÇ</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ËáÕáí³ÏÇ</w:t>
            </w:r>
            <w:r w:rsidRPr="00CD413F">
              <w:rPr>
                <w:rFonts w:ascii="Arial Armenian" w:hAnsi="Arial Armenian" w:cs="Arial"/>
                <w:sz w:val="18"/>
                <w:szCs w:val="18"/>
              </w:rPr>
              <w:t xml:space="preserve"> </w:t>
            </w:r>
            <w:r w:rsidRPr="00CD413F">
              <w:rPr>
                <w:rFonts w:ascii="Sylfaen" w:hAnsi="Sylfaen" w:cs="Sylfaen"/>
                <w:sz w:val="18"/>
                <w:szCs w:val="18"/>
              </w:rPr>
              <w:t>ապա</w:t>
            </w:r>
            <w:r w:rsidRPr="00CD413F">
              <w:rPr>
                <w:rFonts w:ascii="Arial Armenian" w:hAnsi="Arial Armenian" w:cs="Arial Armenian"/>
                <w:sz w:val="18"/>
                <w:szCs w:val="18"/>
              </w:rPr>
              <w:t>ÙáÝï³</w:t>
            </w:r>
            <w:proofErr w:type="gramStart"/>
            <w:r w:rsidRPr="00CD413F">
              <w:rPr>
                <w:rFonts w:ascii="Arial Armenian" w:hAnsi="Arial Armenian" w:cs="Arial Armenian"/>
                <w:sz w:val="18"/>
                <w:szCs w:val="18"/>
              </w:rPr>
              <w:t>ÅáõÙ</w:t>
            </w:r>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 xml:space="preserve">600ÙÙ  </w:t>
            </w:r>
          </w:p>
        </w:tc>
        <w:tc>
          <w:tcPr>
            <w:tcW w:w="461" w:type="pct"/>
            <w:tcBorders>
              <w:top w:val="nil"/>
              <w:left w:val="nil"/>
              <w:bottom w:val="single" w:sz="4" w:space="0" w:color="auto"/>
              <w:right w:val="single" w:sz="4" w:space="0" w:color="auto"/>
            </w:tcBorders>
            <w:vAlign w:val="bottom"/>
            <w:hideMark/>
          </w:tcPr>
          <w:p w14:paraId="3ABD93C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15DB86E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420.000</w:t>
            </w:r>
          </w:p>
        </w:tc>
        <w:tc>
          <w:tcPr>
            <w:tcW w:w="678" w:type="pct"/>
            <w:tcBorders>
              <w:top w:val="nil"/>
              <w:left w:val="nil"/>
              <w:bottom w:val="single" w:sz="4" w:space="0" w:color="auto"/>
              <w:right w:val="single" w:sz="4" w:space="0" w:color="auto"/>
            </w:tcBorders>
            <w:vAlign w:val="center"/>
            <w:hideMark/>
          </w:tcPr>
          <w:p w14:paraId="21D2E9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2801.00</w:t>
            </w:r>
          </w:p>
        </w:tc>
        <w:tc>
          <w:tcPr>
            <w:tcW w:w="802" w:type="pct"/>
            <w:tcBorders>
              <w:top w:val="nil"/>
              <w:left w:val="nil"/>
              <w:bottom w:val="single" w:sz="4" w:space="0" w:color="auto"/>
              <w:right w:val="single" w:sz="4" w:space="0" w:color="auto"/>
            </w:tcBorders>
            <w:vAlign w:val="center"/>
            <w:hideMark/>
          </w:tcPr>
          <w:p w14:paraId="3349BDA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1,176,420.00</w:t>
            </w:r>
          </w:p>
        </w:tc>
      </w:tr>
      <w:tr w:rsidR="0090345F" w:rsidRPr="00CD413F" w14:paraId="05BB944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2D5648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w:t>
            </w:r>
          </w:p>
        </w:tc>
        <w:tc>
          <w:tcPr>
            <w:tcW w:w="2112" w:type="pct"/>
            <w:tcBorders>
              <w:top w:val="nil"/>
              <w:left w:val="nil"/>
              <w:bottom w:val="single" w:sz="4" w:space="0" w:color="auto"/>
              <w:right w:val="single" w:sz="4" w:space="0" w:color="auto"/>
            </w:tcBorders>
            <w:vAlign w:val="center"/>
            <w:hideMark/>
          </w:tcPr>
          <w:p w14:paraId="0F7F6DEF"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Ð³í³ùáíÇ »ñÏ³Ãµ»ïáÝ» ¿</w:t>
            </w:r>
            <w:proofErr w:type="spellStart"/>
            <w:r w:rsidRPr="00CD413F">
              <w:rPr>
                <w:rFonts w:ascii="Arial Armenian" w:hAnsi="Arial Armenian" w:cs="Arial"/>
                <w:sz w:val="18"/>
                <w:szCs w:val="18"/>
              </w:rPr>
              <w:t>É»Ù»ÝïÝ»ñÇó</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ÏÉáñ</w:t>
            </w:r>
            <w:proofErr w:type="spellEnd"/>
            <w:r w:rsidRPr="00CD413F">
              <w:rPr>
                <w:rFonts w:ascii="Arial Armenian" w:hAnsi="Arial Armenian" w:cs="Arial"/>
                <w:sz w:val="18"/>
                <w:szCs w:val="18"/>
              </w:rPr>
              <w:t xml:space="preserve"> ¹Çï³Ñáñ</w:t>
            </w:r>
            <w:r w:rsidRPr="00CD413F">
              <w:rPr>
                <w:rFonts w:ascii="Sylfaen" w:hAnsi="Sylfaen" w:cs="Sylfaen"/>
                <w:sz w:val="18"/>
                <w:szCs w:val="18"/>
              </w:rPr>
              <w:t>ի</w:t>
            </w:r>
            <w:r w:rsidRPr="00CD413F">
              <w:rPr>
                <w:rFonts w:ascii="Arial Armenian" w:hAnsi="Arial Armenian" w:cs="Arial"/>
                <w:sz w:val="18"/>
                <w:szCs w:val="18"/>
              </w:rPr>
              <w:t xml:space="preserve"> </w:t>
            </w:r>
            <w:proofErr w:type="spellStart"/>
            <w:r w:rsidRPr="00CD413F">
              <w:rPr>
                <w:rFonts w:ascii="Sylfaen" w:hAnsi="Sylfaen" w:cs="Sylfaen"/>
                <w:sz w:val="18"/>
                <w:szCs w:val="18"/>
              </w:rPr>
              <w:t>ապամոնտաժում</w:t>
            </w:r>
            <w:proofErr w:type="spellEnd"/>
            <w:r w:rsidRPr="00CD413F">
              <w:rPr>
                <w:rFonts w:ascii="Arial Armenian" w:hAnsi="Arial Armenian" w:cs="Arial"/>
                <w:sz w:val="18"/>
                <w:szCs w:val="18"/>
              </w:rPr>
              <w:t xml:space="preserve">   ö1000</w:t>
            </w:r>
            <w:r w:rsidRPr="00CD413F">
              <w:rPr>
                <w:rFonts w:ascii="Sylfaen" w:hAnsi="Sylfaen" w:cs="Sylfaen"/>
                <w:sz w:val="18"/>
                <w:szCs w:val="18"/>
              </w:rPr>
              <w:t>մմ</w:t>
            </w:r>
            <w:r w:rsidRPr="00CD413F">
              <w:rPr>
                <w:rFonts w:ascii="Arial Armenian" w:hAnsi="Arial Armenian" w:cs="Arial"/>
                <w:sz w:val="18"/>
                <w:szCs w:val="18"/>
              </w:rPr>
              <w:t>; h=1.5</w:t>
            </w:r>
            <w:r w:rsidRPr="00CD413F">
              <w:rPr>
                <w:rFonts w:ascii="Sylfaen" w:hAnsi="Sylfaen" w:cs="Sylfaen"/>
                <w:sz w:val="18"/>
                <w:szCs w:val="18"/>
              </w:rPr>
              <w:t>մ</w:t>
            </w:r>
            <w:r w:rsidRPr="00CD413F">
              <w:rPr>
                <w:rFonts w:ascii="Arial Armenian" w:hAnsi="Arial Armenian" w:cs="Arial"/>
                <w:sz w:val="18"/>
                <w:szCs w:val="18"/>
              </w:rPr>
              <w:t>; 32</w:t>
            </w:r>
            <w:r w:rsidRPr="00CD413F">
              <w:rPr>
                <w:rFonts w:ascii="Arial Armenian" w:hAnsi="Arial Armenian" w:cs="Arial Armenian"/>
                <w:sz w:val="18"/>
                <w:szCs w:val="18"/>
              </w:rPr>
              <w:t>Ñ³</w:t>
            </w:r>
            <w:r w:rsidRPr="00CD413F">
              <w:rPr>
                <w:rFonts w:ascii="Arial Armenian" w:hAnsi="Arial Armenian" w:cs="Arial"/>
                <w:sz w:val="18"/>
                <w:szCs w:val="18"/>
              </w:rPr>
              <w:t>ï</w:t>
            </w:r>
          </w:p>
        </w:tc>
        <w:tc>
          <w:tcPr>
            <w:tcW w:w="461" w:type="pct"/>
            <w:tcBorders>
              <w:top w:val="nil"/>
              <w:left w:val="nil"/>
              <w:bottom w:val="single" w:sz="4" w:space="0" w:color="auto"/>
              <w:right w:val="single" w:sz="4" w:space="0" w:color="auto"/>
            </w:tcBorders>
            <w:vAlign w:val="bottom"/>
            <w:hideMark/>
          </w:tcPr>
          <w:p w14:paraId="26A9353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46ADB6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33.600</w:t>
            </w:r>
          </w:p>
        </w:tc>
        <w:tc>
          <w:tcPr>
            <w:tcW w:w="678" w:type="pct"/>
            <w:tcBorders>
              <w:top w:val="nil"/>
              <w:left w:val="nil"/>
              <w:bottom w:val="single" w:sz="4" w:space="0" w:color="auto"/>
              <w:right w:val="single" w:sz="4" w:space="0" w:color="auto"/>
            </w:tcBorders>
            <w:vAlign w:val="center"/>
            <w:hideMark/>
          </w:tcPr>
          <w:p w14:paraId="526F5A7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16551.00</w:t>
            </w:r>
          </w:p>
        </w:tc>
        <w:tc>
          <w:tcPr>
            <w:tcW w:w="802" w:type="pct"/>
            <w:tcBorders>
              <w:top w:val="nil"/>
              <w:left w:val="nil"/>
              <w:bottom w:val="single" w:sz="4" w:space="0" w:color="auto"/>
              <w:right w:val="single" w:sz="4" w:space="0" w:color="auto"/>
            </w:tcBorders>
            <w:vAlign w:val="center"/>
            <w:hideMark/>
          </w:tcPr>
          <w:p w14:paraId="14EDE6C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556,113.60</w:t>
            </w:r>
          </w:p>
        </w:tc>
      </w:tr>
      <w:tr w:rsidR="0090345F" w:rsidRPr="00CD413F" w14:paraId="56E60AB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834007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w:t>
            </w:r>
          </w:p>
        </w:tc>
        <w:tc>
          <w:tcPr>
            <w:tcW w:w="2112" w:type="pct"/>
            <w:tcBorders>
              <w:top w:val="nil"/>
              <w:left w:val="nil"/>
              <w:bottom w:val="single" w:sz="4" w:space="0" w:color="auto"/>
              <w:right w:val="single" w:sz="4" w:space="0" w:color="auto"/>
            </w:tcBorders>
            <w:vAlign w:val="center"/>
            <w:hideMark/>
          </w:tcPr>
          <w:p w14:paraId="4E01E609"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Ð³í³ùáíÇ »ñÏ³Ãµ»ïáÝ» ¿</w:t>
            </w:r>
            <w:proofErr w:type="spellStart"/>
            <w:r w:rsidRPr="00CD413F">
              <w:rPr>
                <w:rFonts w:ascii="Arial Armenian" w:hAnsi="Arial Armenian" w:cs="Arial"/>
                <w:sz w:val="18"/>
                <w:szCs w:val="18"/>
              </w:rPr>
              <w:t>É»Ù»ÝïÝ»ñÇó</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ÏÉáñ</w:t>
            </w:r>
            <w:proofErr w:type="spellEnd"/>
            <w:r w:rsidRPr="00CD413F">
              <w:rPr>
                <w:rFonts w:ascii="Arial Armenian" w:hAnsi="Arial Armenian" w:cs="Arial"/>
                <w:sz w:val="18"/>
                <w:szCs w:val="18"/>
              </w:rPr>
              <w:t xml:space="preserve"> ¹Çï³Ñáñ</w:t>
            </w:r>
            <w:r w:rsidRPr="00CD413F">
              <w:rPr>
                <w:rFonts w:ascii="Sylfaen" w:hAnsi="Sylfaen" w:cs="Sylfaen"/>
                <w:sz w:val="18"/>
                <w:szCs w:val="18"/>
              </w:rPr>
              <w:t>ի</w:t>
            </w:r>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1500</w:t>
            </w:r>
            <w:r w:rsidRPr="00CD413F">
              <w:rPr>
                <w:rFonts w:ascii="Sylfaen" w:hAnsi="Sylfaen" w:cs="Sylfaen"/>
                <w:sz w:val="18"/>
                <w:szCs w:val="18"/>
              </w:rPr>
              <w:t>մմ</w:t>
            </w:r>
            <w:r w:rsidRPr="00CD413F">
              <w:rPr>
                <w:rFonts w:ascii="Arial Armenian" w:hAnsi="Arial Armenian" w:cs="Arial"/>
                <w:sz w:val="18"/>
                <w:szCs w:val="18"/>
              </w:rPr>
              <w:t>; h=0.5-1.0</w:t>
            </w:r>
            <w:r w:rsidRPr="00CD413F">
              <w:rPr>
                <w:rFonts w:ascii="Sylfaen" w:hAnsi="Sylfaen" w:cs="Sylfaen"/>
                <w:sz w:val="18"/>
                <w:szCs w:val="18"/>
              </w:rPr>
              <w:t>մ</w:t>
            </w:r>
            <w:r w:rsidRPr="00CD413F">
              <w:rPr>
                <w:rFonts w:ascii="Arial Armenian" w:hAnsi="Arial Armenian" w:cs="Arial"/>
                <w:sz w:val="18"/>
                <w:szCs w:val="18"/>
              </w:rPr>
              <w:t>; 31</w:t>
            </w:r>
            <w:r w:rsidRPr="00CD413F">
              <w:rPr>
                <w:rFonts w:ascii="Arial Armenian" w:hAnsi="Arial Armenian" w:cs="Arial Armenian"/>
                <w:sz w:val="18"/>
                <w:szCs w:val="18"/>
              </w:rPr>
              <w:t>Ñ³</w:t>
            </w:r>
            <w:r w:rsidRPr="00CD413F">
              <w:rPr>
                <w:rFonts w:ascii="Arial Armenian" w:hAnsi="Arial Armenian" w:cs="Arial"/>
                <w:sz w:val="18"/>
                <w:szCs w:val="18"/>
              </w:rPr>
              <w:t>ï</w:t>
            </w:r>
          </w:p>
        </w:tc>
        <w:tc>
          <w:tcPr>
            <w:tcW w:w="461" w:type="pct"/>
            <w:tcBorders>
              <w:top w:val="nil"/>
              <w:left w:val="nil"/>
              <w:bottom w:val="single" w:sz="4" w:space="0" w:color="auto"/>
              <w:right w:val="single" w:sz="4" w:space="0" w:color="auto"/>
            </w:tcBorders>
            <w:vAlign w:val="bottom"/>
            <w:hideMark/>
          </w:tcPr>
          <w:p w14:paraId="39E2D23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DA6835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32.400</w:t>
            </w:r>
          </w:p>
        </w:tc>
        <w:tc>
          <w:tcPr>
            <w:tcW w:w="678" w:type="pct"/>
            <w:tcBorders>
              <w:top w:val="nil"/>
              <w:left w:val="nil"/>
              <w:bottom w:val="single" w:sz="4" w:space="0" w:color="auto"/>
              <w:right w:val="single" w:sz="4" w:space="0" w:color="auto"/>
            </w:tcBorders>
            <w:vAlign w:val="center"/>
            <w:hideMark/>
          </w:tcPr>
          <w:p w14:paraId="080A26E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109970.00</w:t>
            </w:r>
          </w:p>
        </w:tc>
        <w:tc>
          <w:tcPr>
            <w:tcW w:w="802" w:type="pct"/>
            <w:tcBorders>
              <w:top w:val="nil"/>
              <w:left w:val="nil"/>
              <w:bottom w:val="single" w:sz="4" w:space="0" w:color="auto"/>
              <w:right w:val="single" w:sz="4" w:space="0" w:color="auto"/>
            </w:tcBorders>
            <w:vAlign w:val="center"/>
            <w:hideMark/>
          </w:tcPr>
          <w:p w14:paraId="08844F6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3,563,028.00</w:t>
            </w:r>
          </w:p>
        </w:tc>
      </w:tr>
      <w:tr w:rsidR="0090345F" w:rsidRPr="00CD413F" w14:paraId="1697E6A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234E29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w:t>
            </w:r>
          </w:p>
        </w:tc>
        <w:tc>
          <w:tcPr>
            <w:tcW w:w="2112" w:type="pct"/>
            <w:tcBorders>
              <w:top w:val="nil"/>
              <w:left w:val="nil"/>
              <w:bottom w:val="single" w:sz="4" w:space="0" w:color="auto"/>
              <w:right w:val="single" w:sz="4" w:space="0" w:color="auto"/>
            </w:tcBorders>
            <w:vAlign w:val="center"/>
            <w:hideMark/>
          </w:tcPr>
          <w:p w14:paraId="51E5C73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Կոյուղու</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դիտահորի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թուջե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մտոց</w:t>
            </w:r>
            <w:proofErr w:type="spellEnd"/>
            <w:r w:rsidRPr="00CD413F">
              <w:rPr>
                <w:rFonts w:ascii="Arial Armenian" w:hAnsi="Arial Armenian" w:cs="Arial"/>
                <w:sz w:val="18"/>
                <w:szCs w:val="18"/>
              </w:rPr>
              <w:t xml:space="preserve"> d=700</w:t>
            </w:r>
            <w:r w:rsidRPr="00CD413F">
              <w:rPr>
                <w:rFonts w:ascii="Arial Armenian" w:hAnsi="Arial Armenian" w:cs="Arial Armenian"/>
                <w:sz w:val="18"/>
                <w:szCs w:val="18"/>
              </w:rPr>
              <w:t>ÙÙ</w:t>
            </w:r>
            <w:r w:rsidRPr="00CD413F">
              <w:rPr>
                <w:rFonts w:ascii="Arial Armenian" w:hAnsi="Arial Armenian" w:cs="Arial"/>
                <w:sz w:val="18"/>
                <w:szCs w:val="18"/>
              </w:rPr>
              <w:t>;16</w:t>
            </w:r>
            <w:r w:rsidRPr="00CD413F">
              <w:rPr>
                <w:rFonts w:ascii="Arial Armenian" w:hAnsi="Arial Armenian" w:cs="Arial Armenian"/>
                <w:sz w:val="18"/>
                <w:szCs w:val="18"/>
              </w:rPr>
              <w:t>Ñ³</w:t>
            </w:r>
            <w:r w:rsidRPr="00CD413F">
              <w:rPr>
                <w:rFonts w:ascii="Arial Armenian" w:hAnsi="Arial Armenian" w:cs="Arial"/>
                <w:sz w:val="18"/>
                <w:szCs w:val="18"/>
              </w:rPr>
              <w:t>ï</w:t>
            </w:r>
          </w:p>
        </w:tc>
        <w:tc>
          <w:tcPr>
            <w:tcW w:w="461" w:type="pct"/>
            <w:tcBorders>
              <w:top w:val="nil"/>
              <w:left w:val="nil"/>
              <w:bottom w:val="single" w:sz="4" w:space="0" w:color="auto"/>
              <w:right w:val="single" w:sz="4" w:space="0" w:color="auto"/>
            </w:tcBorders>
            <w:vAlign w:val="bottom"/>
            <w:hideMark/>
          </w:tcPr>
          <w:p w14:paraId="7717AB2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Ñ³ï</w:t>
            </w:r>
          </w:p>
        </w:tc>
        <w:tc>
          <w:tcPr>
            <w:tcW w:w="624" w:type="pct"/>
            <w:tcBorders>
              <w:top w:val="nil"/>
              <w:left w:val="nil"/>
              <w:bottom w:val="single" w:sz="4" w:space="0" w:color="auto"/>
              <w:right w:val="single" w:sz="4" w:space="0" w:color="auto"/>
            </w:tcBorders>
            <w:vAlign w:val="center"/>
            <w:hideMark/>
          </w:tcPr>
          <w:p w14:paraId="620E80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31.000</w:t>
            </w:r>
          </w:p>
        </w:tc>
        <w:tc>
          <w:tcPr>
            <w:tcW w:w="678" w:type="pct"/>
            <w:tcBorders>
              <w:top w:val="nil"/>
              <w:left w:val="nil"/>
              <w:bottom w:val="single" w:sz="4" w:space="0" w:color="auto"/>
              <w:right w:val="single" w:sz="4" w:space="0" w:color="auto"/>
            </w:tcBorders>
            <w:vAlign w:val="center"/>
            <w:hideMark/>
          </w:tcPr>
          <w:p w14:paraId="61755BD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145501.00</w:t>
            </w:r>
          </w:p>
        </w:tc>
        <w:tc>
          <w:tcPr>
            <w:tcW w:w="802" w:type="pct"/>
            <w:tcBorders>
              <w:top w:val="nil"/>
              <w:left w:val="nil"/>
              <w:bottom w:val="single" w:sz="4" w:space="0" w:color="auto"/>
              <w:right w:val="single" w:sz="4" w:space="0" w:color="auto"/>
            </w:tcBorders>
            <w:vAlign w:val="center"/>
            <w:hideMark/>
          </w:tcPr>
          <w:p w14:paraId="6E50389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4,510,531.00</w:t>
            </w:r>
          </w:p>
        </w:tc>
      </w:tr>
      <w:tr w:rsidR="0090345F" w:rsidRPr="00CD413F" w14:paraId="6619E1B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C77660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w:t>
            </w:r>
          </w:p>
        </w:tc>
        <w:tc>
          <w:tcPr>
            <w:tcW w:w="2112" w:type="pct"/>
            <w:tcBorders>
              <w:top w:val="nil"/>
              <w:left w:val="nil"/>
              <w:bottom w:val="single" w:sz="4" w:space="0" w:color="auto"/>
              <w:right w:val="single" w:sz="4" w:space="0" w:color="auto"/>
            </w:tcBorders>
            <w:vAlign w:val="center"/>
            <w:hideMark/>
          </w:tcPr>
          <w:p w14:paraId="6B914B6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սեյսմիկ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էլեմենտներ</w:t>
            </w:r>
            <w:proofErr w:type="spellEnd"/>
          </w:p>
        </w:tc>
        <w:tc>
          <w:tcPr>
            <w:tcW w:w="461" w:type="pct"/>
            <w:tcBorders>
              <w:top w:val="nil"/>
              <w:left w:val="nil"/>
              <w:bottom w:val="single" w:sz="4" w:space="0" w:color="auto"/>
              <w:right w:val="single" w:sz="4" w:space="0" w:color="auto"/>
            </w:tcBorders>
            <w:vAlign w:val="bottom"/>
            <w:hideMark/>
          </w:tcPr>
          <w:p w14:paraId="400728E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Ï·</w:t>
            </w:r>
          </w:p>
        </w:tc>
        <w:tc>
          <w:tcPr>
            <w:tcW w:w="624" w:type="pct"/>
            <w:tcBorders>
              <w:top w:val="nil"/>
              <w:left w:val="nil"/>
              <w:bottom w:val="single" w:sz="4" w:space="0" w:color="auto"/>
              <w:right w:val="single" w:sz="4" w:space="0" w:color="auto"/>
            </w:tcBorders>
            <w:vAlign w:val="center"/>
            <w:hideMark/>
          </w:tcPr>
          <w:p w14:paraId="6DB9087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920.000</w:t>
            </w:r>
          </w:p>
        </w:tc>
        <w:tc>
          <w:tcPr>
            <w:tcW w:w="678" w:type="pct"/>
            <w:tcBorders>
              <w:top w:val="nil"/>
              <w:left w:val="nil"/>
              <w:bottom w:val="single" w:sz="4" w:space="0" w:color="auto"/>
              <w:right w:val="single" w:sz="4" w:space="0" w:color="auto"/>
            </w:tcBorders>
            <w:vAlign w:val="center"/>
            <w:hideMark/>
          </w:tcPr>
          <w:p w14:paraId="6E85F8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951.00</w:t>
            </w:r>
          </w:p>
        </w:tc>
        <w:tc>
          <w:tcPr>
            <w:tcW w:w="802" w:type="pct"/>
            <w:tcBorders>
              <w:top w:val="nil"/>
              <w:left w:val="nil"/>
              <w:bottom w:val="single" w:sz="4" w:space="0" w:color="auto"/>
              <w:right w:val="single" w:sz="4" w:space="0" w:color="auto"/>
            </w:tcBorders>
            <w:vAlign w:val="center"/>
            <w:hideMark/>
          </w:tcPr>
          <w:p w14:paraId="248D91A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874,920.00</w:t>
            </w:r>
          </w:p>
        </w:tc>
      </w:tr>
      <w:tr w:rsidR="0090345F" w:rsidRPr="00CD413F" w14:paraId="4241D0B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9F5748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15</w:t>
            </w:r>
          </w:p>
        </w:tc>
        <w:tc>
          <w:tcPr>
            <w:tcW w:w="2112" w:type="pct"/>
            <w:tcBorders>
              <w:top w:val="nil"/>
              <w:left w:val="nil"/>
              <w:bottom w:val="single" w:sz="4" w:space="0" w:color="auto"/>
              <w:right w:val="single" w:sz="4" w:space="0" w:color="auto"/>
            </w:tcBorders>
            <w:vAlign w:val="center"/>
            <w:hideMark/>
          </w:tcPr>
          <w:p w14:paraId="28848F0D"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մետաղական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աստիճան</w:t>
            </w:r>
            <w:proofErr w:type="spellEnd"/>
          </w:p>
        </w:tc>
        <w:tc>
          <w:tcPr>
            <w:tcW w:w="461" w:type="pct"/>
            <w:tcBorders>
              <w:top w:val="nil"/>
              <w:left w:val="nil"/>
              <w:bottom w:val="single" w:sz="4" w:space="0" w:color="auto"/>
              <w:right w:val="single" w:sz="4" w:space="0" w:color="auto"/>
            </w:tcBorders>
            <w:vAlign w:val="bottom"/>
            <w:hideMark/>
          </w:tcPr>
          <w:p w14:paraId="0070B30E"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E91BE9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0.413</w:t>
            </w:r>
          </w:p>
        </w:tc>
        <w:tc>
          <w:tcPr>
            <w:tcW w:w="678" w:type="pct"/>
            <w:tcBorders>
              <w:top w:val="nil"/>
              <w:left w:val="nil"/>
              <w:bottom w:val="single" w:sz="4" w:space="0" w:color="auto"/>
              <w:right w:val="single" w:sz="4" w:space="0" w:color="auto"/>
            </w:tcBorders>
            <w:vAlign w:val="center"/>
            <w:hideMark/>
          </w:tcPr>
          <w:p w14:paraId="3849313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723609.00</w:t>
            </w:r>
          </w:p>
        </w:tc>
        <w:tc>
          <w:tcPr>
            <w:tcW w:w="802" w:type="pct"/>
            <w:tcBorders>
              <w:top w:val="nil"/>
              <w:left w:val="nil"/>
              <w:bottom w:val="single" w:sz="4" w:space="0" w:color="auto"/>
              <w:right w:val="single" w:sz="4" w:space="0" w:color="auto"/>
            </w:tcBorders>
            <w:vAlign w:val="center"/>
            <w:hideMark/>
          </w:tcPr>
          <w:p w14:paraId="6AF1331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298,850.52</w:t>
            </w:r>
          </w:p>
        </w:tc>
      </w:tr>
      <w:tr w:rsidR="0090345F" w:rsidRPr="00CD413F" w14:paraId="0AE8D31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1F11B4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16</w:t>
            </w:r>
          </w:p>
        </w:tc>
        <w:tc>
          <w:tcPr>
            <w:tcW w:w="2112" w:type="pct"/>
            <w:tcBorders>
              <w:top w:val="nil"/>
              <w:left w:val="nil"/>
              <w:bottom w:val="single" w:sz="4" w:space="0" w:color="auto"/>
              <w:right w:val="single" w:sz="4" w:space="0" w:color="auto"/>
            </w:tcBorders>
            <w:vAlign w:val="center"/>
            <w:hideMark/>
          </w:tcPr>
          <w:p w14:paraId="49AF627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Դիտահորի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բետոնե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առվակի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պատրաստում</w:t>
            </w:r>
            <w:proofErr w:type="spellEnd"/>
            <w:r w:rsidRPr="00CD413F">
              <w:rPr>
                <w:rFonts w:ascii="Arial Armenian" w:hAnsi="Arial Armenian" w:cs="Arial"/>
                <w:sz w:val="18"/>
                <w:szCs w:val="18"/>
              </w:rPr>
              <w:t xml:space="preserve">  B</w:t>
            </w:r>
            <w:proofErr w:type="gramEnd"/>
            <w:r w:rsidRPr="00CD413F">
              <w:rPr>
                <w:rFonts w:ascii="Arial Armenian" w:hAnsi="Arial Armenian" w:cs="Arial"/>
                <w:sz w:val="18"/>
                <w:szCs w:val="18"/>
              </w:rPr>
              <w:t>15 (M200) ¹³ëÇ µ»</w:t>
            </w:r>
            <w:proofErr w:type="spellStart"/>
            <w:r w:rsidRPr="00CD413F">
              <w:rPr>
                <w:rFonts w:ascii="Arial Armenian" w:hAnsi="Arial Armenian" w:cs="Arial"/>
                <w:sz w:val="18"/>
                <w:szCs w:val="18"/>
              </w:rPr>
              <w:t>ïáÝÇó</w:t>
            </w:r>
            <w:proofErr w:type="spellEnd"/>
          </w:p>
        </w:tc>
        <w:tc>
          <w:tcPr>
            <w:tcW w:w="461" w:type="pct"/>
            <w:tcBorders>
              <w:top w:val="nil"/>
              <w:left w:val="nil"/>
              <w:bottom w:val="single" w:sz="4" w:space="0" w:color="auto"/>
              <w:right w:val="single" w:sz="4" w:space="0" w:color="auto"/>
            </w:tcBorders>
            <w:vAlign w:val="bottom"/>
            <w:hideMark/>
          </w:tcPr>
          <w:p w14:paraId="6861E8D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0F2D757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48.210</w:t>
            </w:r>
          </w:p>
        </w:tc>
        <w:tc>
          <w:tcPr>
            <w:tcW w:w="678" w:type="pct"/>
            <w:tcBorders>
              <w:top w:val="nil"/>
              <w:left w:val="nil"/>
              <w:bottom w:val="single" w:sz="4" w:space="0" w:color="auto"/>
              <w:right w:val="single" w:sz="4" w:space="0" w:color="auto"/>
            </w:tcBorders>
            <w:vAlign w:val="center"/>
            <w:hideMark/>
          </w:tcPr>
          <w:p w14:paraId="5E0114E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55024.00</w:t>
            </w:r>
          </w:p>
        </w:tc>
        <w:tc>
          <w:tcPr>
            <w:tcW w:w="802" w:type="pct"/>
            <w:tcBorders>
              <w:top w:val="nil"/>
              <w:left w:val="nil"/>
              <w:bottom w:val="single" w:sz="4" w:space="0" w:color="auto"/>
              <w:right w:val="single" w:sz="4" w:space="0" w:color="auto"/>
            </w:tcBorders>
            <w:vAlign w:val="center"/>
            <w:hideMark/>
          </w:tcPr>
          <w:p w14:paraId="6A8BA93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2,652,707.04</w:t>
            </w:r>
          </w:p>
        </w:tc>
      </w:tr>
      <w:tr w:rsidR="0090345F" w:rsidRPr="00CD413F" w14:paraId="076E3B6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0F7073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17</w:t>
            </w:r>
          </w:p>
        </w:tc>
        <w:tc>
          <w:tcPr>
            <w:tcW w:w="2112" w:type="pct"/>
            <w:tcBorders>
              <w:top w:val="nil"/>
              <w:left w:val="nil"/>
              <w:bottom w:val="single" w:sz="4" w:space="0" w:color="auto"/>
              <w:right w:val="single" w:sz="4" w:space="0" w:color="auto"/>
            </w:tcBorders>
            <w:vAlign w:val="center"/>
            <w:hideMark/>
          </w:tcPr>
          <w:p w14:paraId="3FDC144E"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Դիտահորերի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աճեցում</w:t>
            </w:r>
            <w:proofErr w:type="spellEnd"/>
            <w:r w:rsidRPr="00CD413F">
              <w:rPr>
                <w:rFonts w:ascii="Arial Armenian" w:hAnsi="Arial Armenian" w:cs="Arial"/>
                <w:sz w:val="18"/>
                <w:szCs w:val="18"/>
              </w:rPr>
              <w:t xml:space="preserve">   B15 (M200) ¹³ëÇ µ»</w:t>
            </w:r>
            <w:proofErr w:type="spellStart"/>
            <w:r w:rsidRPr="00CD413F">
              <w:rPr>
                <w:rFonts w:ascii="Arial Armenian" w:hAnsi="Arial Armenian" w:cs="Arial"/>
                <w:sz w:val="18"/>
                <w:szCs w:val="18"/>
              </w:rPr>
              <w:t>ïáÝÇó</w:t>
            </w:r>
            <w:proofErr w:type="spellEnd"/>
          </w:p>
        </w:tc>
        <w:tc>
          <w:tcPr>
            <w:tcW w:w="461" w:type="pct"/>
            <w:tcBorders>
              <w:top w:val="nil"/>
              <w:left w:val="nil"/>
              <w:bottom w:val="single" w:sz="4" w:space="0" w:color="auto"/>
              <w:right w:val="single" w:sz="4" w:space="0" w:color="auto"/>
            </w:tcBorders>
            <w:vAlign w:val="bottom"/>
            <w:hideMark/>
          </w:tcPr>
          <w:p w14:paraId="7903D9E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3CCB1B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0.800</w:t>
            </w:r>
          </w:p>
        </w:tc>
        <w:tc>
          <w:tcPr>
            <w:tcW w:w="678" w:type="pct"/>
            <w:tcBorders>
              <w:top w:val="nil"/>
              <w:left w:val="nil"/>
              <w:bottom w:val="single" w:sz="4" w:space="0" w:color="auto"/>
              <w:right w:val="single" w:sz="4" w:space="0" w:color="auto"/>
            </w:tcBorders>
            <w:vAlign w:val="center"/>
            <w:hideMark/>
          </w:tcPr>
          <w:p w14:paraId="7ECA98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55024.00</w:t>
            </w:r>
          </w:p>
        </w:tc>
        <w:tc>
          <w:tcPr>
            <w:tcW w:w="802" w:type="pct"/>
            <w:tcBorders>
              <w:top w:val="nil"/>
              <w:left w:val="nil"/>
              <w:bottom w:val="single" w:sz="4" w:space="0" w:color="auto"/>
              <w:right w:val="single" w:sz="4" w:space="0" w:color="auto"/>
            </w:tcBorders>
            <w:vAlign w:val="center"/>
            <w:hideMark/>
          </w:tcPr>
          <w:p w14:paraId="3D3A7A2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44,019.20</w:t>
            </w:r>
          </w:p>
        </w:tc>
      </w:tr>
      <w:tr w:rsidR="0090345F" w:rsidRPr="00CD413F" w14:paraId="7F996BF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AE9F8E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18</w:t>
            </w:r>
          </w:p>
        </w:tc>
        <w:tc>
          <w:tcPr>
            <w:tcW w:w="2112" w:type="pct"/>
            <w:tcBorders>
              <w:top w:val="nil"/>
              <w:left w:val="nil"/>
              <w:bottom w:val="single" w:sz="4" w:space="0" w:color="auto"/>
              <w:right w:val="single" w:sz="4" w:space="0" w:color="auto"/>
            </w:tcBorders>
            <w:vAlign w:val="center"/>
            <w:hideMark/>
          </w:tcPr>
          <w:p w14:paraId="6CFF3E0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ÙáÝï</w:t>
            </w:r>
            <w:proofErr w:type="gramEnd"/>
            <w:r w:rsidRPr="00CD413F">
              <w:rPr>
                <w:rFonts w:ascii="Arial Armenian" w:hAnsi="Arial Armenian" w:cs="Arial"/>
                <w:sz w:val="18"/>
                <w:szCs w:val="18"/>
              </w:rPr>
              <w:t>³ÅáõÙ Ëñ³</w:t>
            </w:r>
            <w:proofErr w:type="gramStart"/>
            <w:r w:rsidRPr="00CD413F">
              <w:rPr>
                <w:rFonts w:ascii="Arial Armenian" w:hAnsi="Arial Armenian" w:cs="Arial"/>
                <w:sz w:val="18"/>
                <w:szCs w:val="18"/>
              </w:rPr>
              <w:t>ÙáõÕáõÙ  ÑÇ</w:t>
            </w:r>
            <w:proofErr w:type="gramEnd"/>
            <w:r w:rsidRPr="00CD413F">
              <w:rPr>
                <w:rFonts w:ascii="Arial Armenian" w:hAnsi="Arial Armenian" w:cs="Arial"/>
                <w:sz w:val="18"/>
                <w:szCs w:val="18"/>
              </w:rPr>
              <w:t>¹ñ³íÉÇÏ ÷áñÓ³ñÏáõÙáí ö1000</w:t>
            </w:r>
            <w:proofErr w:type="gramStart"/>
            <w:r w:rsidRPr="00CD413F">
              <w:rPr>
                <w:rFonts w:ascii="Arial Armenian" w:hAnsi="Arial Armenian" w:cs="Arial"/>
                <w:sz w:val="18"/>
                <w:szCs w:val="18"/>
              </w:rPr>
              <w:t>ÙÙ,L</w:t>
            </w:r>
            <w:proofErr w:type="gramEnd"/>
            <w:r w:rsidRPr="00CD413F">
              <w:rPr>
                <w:rFonts w:ascii="Arial Armenian" w:hAnsi="Arial Armenian" w:cs="Arial"/>
                <w:sz w:val="18"/>
                <w:szCs w:val="18"/>
              </w:rPr>
              <w:t>=17</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6FBEA5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5959C3E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17.000</w:t>
            </w:r>
          </w:p>
        </w:tc>
        <w:tc>
          <w:tcPr>
            <w:tcW w:w="678" w:type="pct"/>
            <w:tcBorders>
              <w:top w:val="nil"/>
              <w:left w:val="nil"/>
              <w:bottom w:val="single" w:sz="4" w:space="0" w:color="auto"/>
              <w:right w:val="single" w:sz="4" w:space="0" w:color="auto"/>
            </w:tcBorders>
            <w:vAlign w:val="center"/>
            <w:hideMark/>
          </w:tcPr>
          <w:p w14:paraId="63BC520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9111.00</w:t>
            </w:r>
          </w:p>
        </w:tc>
        <w:tc>
          <w:tcPr>
            <w:tcW w:w="802" w:type="pct"/>
            <w:tcBorders>
              <w:top w:val="nil"/>
              <w:left w:val="nil"/>
              <w:bottom w:val="single" w:sz="4" w:space="0" w:color="auto"/>
              <w:right w:val="single" w:sz="4" w:space="0" w:color="auto"/>
            </w:tcBorders>
            <w:vAlign w:val="center"/>
            <w:hideMark/>
          </w:tcPr>
          <w:p w14:paraId="4AA38E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154,887.00</w:t>
            </w:r>
          </w:p>
        </w:tc>
      </w:tr>
      <w:tr w:rsidR="0090345F" w:rsidRPr="00CD413F" w14:paraId="3F881CD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BD0997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19</w:t>
            </w:r>
          </w:p>
        </w:tc>
        <w:tc>
          <w:tcPr>
            <w:tcW w:w="2112" w:type="pct"/>
            <w:tcBorders>
              <w:top w:val="nil"/>
              <w:left w:val="nil"/>
              <w:bottom w:val="single" w:sz="4" w:space="0" w:color="auto"/>
              <w:right w:val="single" w:sz="4" w:space="0" w:color="auto"/>
            </w:tcBorders>
            <w:vAlign w:val="center"/>
            <w:hideMark/>
          </w:tcPr>
          <w:p w14:paraId="4C9C018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ö1000</w:t>
            </w:r>
            <w:proofErr w:type="gramStart"/>
            <w:r w:rsidRPr="00CD413F">
              <w:rPr>
                <w:rFonts w:ascii="Arial Armenian" w:hAnsi="Arial Armenian" w:cs="Arial"/>
                <w:sz w:val="18"/>
                <w:szCs w:val="18"/>
              </w:rPr>
              <w:t xml:space="preserve">ÙÙ  </w:t>
            </w:r>
            <w:proofErr w:type="spellStart"/>
            <w:r w:rsidRPr="00CD413F">
              <w:rPr>
                <w:rFonts w:ascii="Sylfaen" w:hAnsi="Sylfaen" w:cs="Sylfaen"/>
                <w:sz w:val="18"/>
                <w:szCs w:val="18"/>
              </w:rPr>
              <w:t>խողովակների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արժեքը</w:t>
            </w:r>
            <w:proofErr w:type="spellEnd"/>
          </w:p>
        </w:tc>
        <w:tc>
          <w:tcPr>
            <w:tcW w:w="461" w:type="pct"/>
            <w:tcBorders>
              <w:top w:val="nil"/>
              <w:left w:val="nil"/>
              <w:bottom w:val="single" w:sz="4" w:space="0" w:color="auto"/>
              <w:right w:val="single" w:sz="4" w:space="0" w:color="auto"/>
            </w:tcBorders>
            <w:vAlign w:val="bottom"/>
            <w:hideMark/>
          </w:tcPr>
          <w:p w14:paraId="17F3AB0E"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79F5FA1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2.550</w:t>
            </w:r>
          </w:p>
        </w:tc>
        <w:tc>
          <w:tcPr>
            <w:tcW w:w="678" w:type="pct"/>
            <w:tcBorders>
              <w:top w:val="nil"/>
              <w:left w:val="nil"/>
              <w:bottom w:val="single" w:sz="4" w:space="0" w:color="auto"/>
              <w:right w:val="single" w:sz="4" w:space="0" w:color="auto"/>
            </w:tcBorders>
            <w:vAlign w:val="center"/>
            <w:hideMark/>
          </w:tcPr>
          <w:p w14:paraId="6C886BE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654733.00</w:t>
            </w:r>
          </w:p>
        </w:tc>
        <w:tc>
          <w:tcPr>
            <w:tcW w:w="802" w:type="pct"/>
            <w:tcBorders>
              <w:top w:val="nil"/>
              <w:left w:val="nil"/>
              <w:bottom w:val="single" w:sz="4" w:space="0" w:color="auto"/>
              <w:right w:val="single" w:sz="4" w:space="0" w:color="auto"/>
            </w:tcBorders>
            <w:vAlign w:val="center"/>
            <w:hideMark/>
          </w:tcPr>
          <w:p w14:paraId="48A00FB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1,669,569.15</w:t>
            </w:r>
          </w:p>
        </w:tc>
      </w:tr>
      <w:tr w:rsidR="0090345F" w:rsidRPr="00CD413F" w14:paraId="1E9978C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3C6A4B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20</w:t>
            </w:r>
          </w:p>
        </w:tc>
        <w:tc>
          <w:tcPr>
            <w:tcW w:w="2112" w:type="pct"/>
            <w:tcBorders>
              <w:top w:val="nil"/>
              <w:left w:val="nil"/>
              <w:bottom w:val="single" w:sz="4" w:space="0" w:color="auto"/>
              <w:right w:val="single" w:sz="4" w:space="0" w:color="auto"/>
            </w:tcBorders>
            <w:vAlign w:val="center"/>
            <w:hideMark/>
          </w:tcPr>
          <w:p w14:paraId="56A9E70E"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պատյանի</w:t>
            </w:r>
            <w:proofErr w:type="spellEnd"/>
            <w:proofErr w:type="gram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ներկում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հակակորոզիոն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ներկով</w:t>
            </w:r>
            <w:proofErr w:type="spellEnd"/>
          </w:p>
        </w:tc>
        <w:tc>
          <w:tcPr>
            <w:tcW w:w="461" w:type="pct"/>
            <w:tcBorders>
              <w:top w:val="nil"/>
              <w:left w:val="nil"/>
              <w:bottom w:val="single" w:sz="4" w:space="0" w:color="auto"/>
              <w:right w:val="single" w:sz="4" w:space="0" w:color="auto"/>
            </w:tcBorders>
            <w:vAlign w:val="bottom"/>
            <w:hideMark/>
          </w:tcPr>
          <w:p w14:paraId="4F11F77A"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2</w:t>
            </w:r>
          </w:p>
        </w:tc>
        <w:tc>
          <w:tcPr>
            <w:tcW w:w="624" w:type="pct"/>
            <w:tcBorders>
              <w:top w:val="nil"/>
              <w:left w:val="nil"/>
              <w:bottom w:val="single" w:sz="4" w:space="0" w:color="auto"/>
              <w:right w:val="single" w:sz="4" w:space="0" w:color="auto"/>
            </w:tcBorders>
            <w:vAlign w:val="center"/>
            <w:hideMark/>
          </w:tcPr>
          <w:p w14:paraId="7F4FD2A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53.380</w:t>
            </w:r>
          </w:p>
        </w:tc>
        <w:tc>
          <w:tcPr>
            <w:tcW w:w="678" w:type="pct"/>
            <w:tcBorders>
              <w:top w:val="nil"/>
              <w:left w:val="nil"/>
              <w:bottom w:val="single" w:sz="4" w:space="0" w:color="auto"/>
              <w:right w:val="single" w:sz="4" w:space="0" w:color="auto"/>
            </w:tcBorders>
            <w:vAlign w:val="center"/>
            <w:hideMark/>
          </w:tcPr>
          <w:p w14:paraId="3451D1A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1696.00</w:t>
            </w:r>
          </w:p>
        </w:tc>
        <w:tc>
          <w:tcPr>
            <w:tcW w:w="802" w:type="pct"/>
            <w:tcBorders>
              <w:top w:val="nil"/>
              <w:left w:val="nil"/>
              <w:bottom w:val="single" w:sz="4" w:space="0" w:color="auto"/>
              <w:right w:val="single" w:sz="4" w:space="0" w:color="auto"/>
            </w:tcBorders>
            <w:vAlign w:val="center"/>
            <w:hideMark/>
          </w:tcPr>
          <w:p w14:paraId="41E58E8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90,532.48</w:t>
            </w:r>
          </w:p>
        </w:tc>
      </w:tr>
      <w:tr w:rsidR="0090345F" w:rsidRPr="00CD413F" w14:paraId="466EEC9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0BA684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21</w:t>
            </w:r>
          </w:p>
        </w:tc>
        <w:tc>
          <w:tcPr>
            <w:tcW w:w="2112" w:type="pct"/>
            <w:tcBorders>
              <w:top w:val="nil"/>
              <w:left w:val="nil"/>
              <w:bottom w:val="single" w:sz="4" w:space="0" w:color="auto"/>
              <w:right w:val="single" w:sz="4" w:space="0" w:color="auto"/>
            </w:tcBorders>
            <w:vAlign w:val="center"/>
            <w:hideMark/>
          </w:tcPr>
          <w:p w14:paraId="0A3FD97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ժամանակավոր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պահուստում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0.5Ù3 ï³ñáÕáõÃÛ³Ùµ ¿ùëÏ³í³</w:t>
            </w:r>
            <w:proofErr w:type="gramStart"/>
            <w:r w:rsidRPr="00CD413F">
              <w:rPr>
                <w:rFonts w:ascii="Arial Armenian" w:hAnsi="Arial Armenian" w:cs="Arial"/>
                <w:sz w:val="18"/>
                <w:szCs w:val="18"/>
              </w:rPr>
              <w:t>ïáñáí  Ç</w:t>
            </w:r>
            <w:proofErr w:type="gramEnd"/>
            <w:r w:rsidRPr="00CD413F">
              <w:rPr>
                <w:rFonts w:ascii="Arial Armenian" w:hAnsi="Arial Armenian" w:cs="Arial"/>
                <w:sz w:val="18"/>
                <w:szCs w:val="18"/>
              </w:rPr>
              <w:t xml:space="preserve">/Ã íñ³                                                                    </w:t>
            </w:r>
          </w:p>
        </w:tc>
        <w:tc>
          <w:tcPr>
            <w:tcW w:w="461" w:type="pct"/>
            <w:tcBorders>
              <w:top w:val="nil"/>
              <w:left w:val="nil"/>
              <w:bottom w:val="single" w:sz="4" w:space="0" w:color="auto"/>
              <w:right w:val="single" w:sz="4" w:space="0" w:color="auto"/>
            </w:tcBorders>
            <w:vAlign w:val="bottom"/>
            <w:hideMark/>
          </w:tcPr>
          <w:p w14:paraId="4E868A5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1A76F8D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2262.000</w:t>
            </w:r>
          </w:p>
        </w:tc>
        <w:tc>
          <w:tcPr>
            <w:tcW w:w="678" w:type="pct"/>
            <w:tcBorders>
              <w:top w:val="nil"/>
              <w:left w:val="nil"/>
              <w:bottom w:val="single" w:sz="4" w:space="0" w:color="auto"/>
              <w:right w:val="single" w:sz="4" w:space="0" w:color="auto"/>
            </w:tcBorders>
            <w:vAlign w:val="center"/>
            <w:hideMark/>
          </w:tcPr>
          <w:p w14:paraId="613583E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874.00</w:t>
            </w:r>
          </w:p>
        </w:tc>
        <w:tc>
          <w:tcPr>
            <w:tcW w:w="802" w:type="pct"/>
            <w:tcBorders>
              <w:top w:val="nil"/>
              <w:left w:val="nil"/>
              <w:bottom w:val="single" w:sz="4" w:space="0" w:color="auto"/>
              <w:right w:val="single" w:sz="4" w:space="0" w:color="auto"/>
            </w:tcBorders>
            <w:vAlign w:val="center"/>
            <w:hideMark/>
          </w:tcPr>
          <w:p w14:paraId="5D133F4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1,976,988.00</w:t>
            </w:r>
          </w:p>
        </w:tc>
      </w:tr>
      <w:tr w:rsidR="0090345F" w:rsidRPr="00CD413F" w14:paraId="187E3F1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87660D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22</w:t>
            </w:r>
          </w:p>
        </w:tc>
        <w:tc>
          <w:tcPr>
            <w:tcW w:w="2112" w:type="pct"/>
            <w:tcBorders>
              <w:top w:val="nil"/>
              <w:left w:val="nil"/>
              <w:bottom w:val="single" w:sz="4" w:space="0" w:color="auto"/>
              <w:right w:val="single" w:sz="4" w:space="0" w:color="auto"/>
            </w:tcBorders>
            <w:vAlign w:val="center"/>
            <w:hideMark/>
          </w:tcPr>
          <w:p w14:paraId="606E4D6E"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´³ñÓ³Í ·</w:t>
            </w:r>
            <w:proofErr w:type="spellStart"/>
            <w:r w:rsidRPr="00CD413F">
              <w:rPr>
                <w:rFonts w:ascii="Arial Armenian" w:hAnsi="Arial Armenian" w:cs="Arial"/>
                <w:sz w:val="18"/>
                <w:szCs w:val="18"/>
              </w:rPr>
              <w:t>ñáõÝï</w:t>
            </w:r>
            <w:r w:rsidRPr="00CD413F">
              <w:rPr>
                <w:rFonts w:ascii="Sylfaen" w:hAnsi="Sylfaen" w:cs="Sylfaen"/>
                <w:sz w:val="18"/>
                <w:szCs w:val="18"/>
              </w:rPr>
              <w:t>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ï»Õ³÷áËáõÙ</w:t>
            </w:r>
            <w:r w:rsidRPr="00CD413F">
              <w:rPr>
                <w:rFonts w:ascii="Arial Armenian" w:hAnsi="Arial Armenian" w:cs="Arial"/>
                <w:sz w:val="18"/>
                <w:szCs w:val="18"/>
              </w:rPr>
              <w:t xml:space="preserve"> </w:t>
            </w:r>
            <w:r w:rsidRPr="00CD413F">
              <w:rPr>
                <w:rFonts w:ascii="Arial Armenian" w:hAnsi="Arial Armenian" w:cs="Arial Armenian"/>
                <w:sz w:val="18"/>
                <w:szCs w:val="18"/>
              </w:rPr>
              <w:t>³</w:t>
            </w:r>
            <w:r w:rsidRPr="00CD413F">
              <w:rPr>
                <w:rFonts w:ascii="Arial Armenian" w:hAnsi="Arial Armenian" w:cs="Arial"/>
                <w:sz w:val="18"/>
                <w:szCs w:val="18"/>
              </w:rPr>
              <w:t>/</w:t>
            </w:r>
            <w:r w:rsidRPr="00CD413F">
              <w:rPr>
                <w:rFonts w:ascii="Arial Armenian" w:hAnsi="Arial Armenian" w:cs="Arial Armenian"/>
                <w:sz w:val="18"/>
                <w:szCs w:val="18"/>
              </w:rPr>
              <w:t>Ç</w:t>
            </w:r>
            <w:r w:rsidRPr="00CD413F">
              <w:rPr>
                <w:rFonts w:ascii="Arial Armenian" w:hAnsi="Arial Armenian" w:cs="Arial"/>
                <w:sz w:val="18"/>
                <w:szCs w:val="18"/>
              </w:rPr>
              <w:t xml:space="preserve"> </w:t>
            </w:r>
            <w:r w:rsidRPr="00CD413F">
              <w:rPr>
                <w:rFonts w:ascii="Arial Armenian" w:hAnsi="Arial Armenian" w:cs="Arial Armenian"/>
                <w:sz w:val="18"/>
                <w:szCs w:val="18"/>
              </w:rPr>
              <w:t>Ù»ù»Ý³Ý»ñáí</w:t>
            </w:r>
            <w:r w:rsidRPr="00CD413F">
              <w:rPr>
                <w:rFonts w:ascii="Arial Armenian" w:hAnsi="Arial Armenian" w:cs="Arial"/>
                <w:sz w:val="18"/>
                <w:szCs w:val="18"/>
              </w:rPr>
              <w:t xml:space="preserve"> </w:t>
            </w:r>
            <w:proofErr w:type="spellStart"/>
            <w:r w:rsidRPr="00CD413F">
              <w:rPr>
                <w:rFonts w:ascii="Arial Armenian" w:hAnsi="Arial Armenian" w:cs="Arial Armenian"/>
                <w:sz w:val="18"/>
                <w:szCs w:val="18"/>
              </w:rPr>
              <w:t>ÙÇÝã</w:t>
            </w:r>
            <w:proofErr w:type="spellEnd"/>
            <w:r w:rsidRPr="00CD413F">
              <w:rPr>
                <w:rFonts w:ascii="Arial Armenian" w:hAnsi="Arial Armenian" w:cs="Arial Armenian"/>
                <w:sz w:val="18"/>
                <w:szCs w:val="18"/>
              </w:rPr>
              <w:t>¨</w:t>
            </w:r>
            <w:r w:rsidRPr="00CD413F">
              <w:rPr>
                <w:rFonts w:ascii="Arial Armenian" w:hAnsi="Arial Armenian" w:cs="Arial"/>
                <w:sz w:val="18"/>
                <w:szCs w:val="18"/>
              </w:rPr>
              <w:t xml:space="preserve"> 3</w:t>
            </w:r>
            <w:r w:rsidRPr="00CD413F">
              <w:rPr>
                <w:rFonts w:ascii="Arial Armenian" w:hAnsi="Arial Armenian" w:cs="Arial Armenian"/>
                <w:sz w:val="18"/>
                <w:szCs w:val="18"/>
              </w:rPr>
              <w:t>ÏÙ</w:t>
            </w:r>
            <w:r w:rsidRPr="00CD413F">
              <w:rPr>
                <w:rFonts w:ascii="Arial Armenian" w:hAnsi="Arial Armenian" w:cs="Arial"/>
                <w:sz w:val="18"/>
                <w:szCs w:val="18"/>
              </w:rPr>
              <w:t xml:space="preserve">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շինհրապարակ</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համար</w:t>
            </w:r>
            <w:proofErr w:type="spellEnd"/>
          </w:p>
        </w:tc>
        <w:tc>
          <w:tcPr>
            <w:tcW w:w="461" w:type="pct"/>
            <w:tcBorders>
              <w:top w:val="nil"/>
              <w:left w:val="nil"/>
              <w:bottom w:val="single" w:sz="4" w:space="0" w:color="auto"/>
              <w:right w:val="single" w:sz="4" w:space="0" w:color="auto"/>
            </w:tcBorders>
            <w:vAlign w:val="bottom"/>
            <w:hideMark/>
          </w:tcPr>
          <w:p w14:paraId="029D64AF"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B2C3A6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4410.900</w:t>
            </w:r>
          </w:p>
        </w:tc>
        <w:tc>
          <w:tcPr>
            <w:tcW w:w="678" w:type="pct"/>
            <w:tcBorders>
              <w:top w:val="nil"/>
              <w:left w:val="nil"/>
              <w:bottom w:val="single" w:sz="4" w:space="0" w:color="auto"/>
              <w:right w:val="single" w:sz="4" w:space="0" w:color="auto"/>
            </w:tcBorders>
            <w:vAlign w:val="center"/>
            <w:hideMark/>
          </w:tcPr>
          <w:p w14:paraId="1AC88CE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1568.00</w:t>
            </w:r>
          </w:p>
        </w:tc>
        <w:tc>
          <w:tcPr>
            <w:tcW w:w="802" w:type="pct"/>
            <w:tcBorders>
              <w:top w:val="nil"/>
              <w:left w:val="nil"/>
              <w:bottom w:val="single" w:sz="4" w:space="0" w:color="auto"/>
              <w:right w:val="single" w:sz="4" w:space="0" w:color="auto"/>
            </w:tcBorders>
            <w:vAlign w:val="center"/>
            <w:hideMark/>
          </w:tcPr>
          <w:p w14:paraId="1AD27FD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6,916,291.20</w:t>
            </w:r>
          </w:p>
        </w:tc>
      </w:tr>
      <w:tr w:rsidR="0090345F" w:rsidRPr="00CD413F" w14:paraId="54CEF28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E47C1E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23</w:t>
            </w:r>
          </w:p>
        </w:tc>
        <w:tc>
          <w:tcPr>
            <w:tcW w:w="2112" w:type="pct"/>
            <w:tcBorders>
              <w:top w:val="nil"/>
              <w:left w:val="nil"/>
              <w:bottom w:val="single" w:sz="4" w:space="0" w:color="auto"/>
              <w:right w:val="single" w:sz="4" w:space="0" w:color="auto"/>
            </w:tcBorders>
            <w:vAlign w:val="center"/>
            <w:hideMark/>
          </w:tcPr>
          <w:p w14:paraId="61E6A59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հետլիցք</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բուլդոզերով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86C6B0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253A49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2262.000</w:t>
            </w:r>
          </w:p>
        </w:tc>
        <w:tc>
          <w:tcPr>
            <w:tcW w:w="678" w:type="pct"/>
            <w:tcBorders>
              <w:top w:val="nil"/>
              <w:left w:val="nil"/>
              <w:bottom w:val="single" w:sz="4" w:space="0" w:color="auto"/>
              <w:right w:val="single" w:sz="4" w:space="0" w:color="auto"/>
            </w:tcBorders>
            <w:vAlign w:val="center"/>
            <w:hideMark/>
          </w:tcPr>
          <w:p w14:paraId="7DDE310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244.00</w:t>
            </w:r>
          </w:p>
        </w:tc>
        <w:tc>
          <w:tcPr>
            <w:tcW w:w="802" w:type="pct"/>
            <w:tcBorders>
              <w:top w:val="nil"/>
              <w:left w:val="nil"/>
              <w:bottom w:val="single" w:sz="4" w:space="0" w:color="auto"/>
              <w:right w:val="single" w:sz="4" w:space="0" w:color="auto"/>
            </w:tcBorders>
            <w:vAlign w:val="center"/>
            <w:hideMark/>
          </w:tcPr>
          <w:p w14:paraId="500B19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551,928.00</w:t>
            </w:r>
          </w:p>
        </w:tc>
      </w:tr>
      <w:tr w:rsidR="0090345F" w:rsidRPr="00CD413F" w14:paraId="6CA7035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23C11F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24</w:t>
            </w:r>
          </w:p>
        </w:tc>
        <w:tc>
          <w:tcPr>
            <w:tcW w:w="2112" w:type="pct"/>
            <w:tcBorders>
              <w:top w:val="nil"/>
              <w:left w:val="nil"/>
              <w:bottom w:val="single" w:sz="4" w:space="0" w:color="auto"/>
              <w:right w:val="single" w:sz="4" w:space="0" w:color="auto"/>
            </w:tcBorders>
            <w:vAlign w:val="center"/>
            <w:hideMark/>
          </w:tcPr>
          <w:p w14:paraId="75893B0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տոփանում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լիցքում</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CA9FAF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100CDE5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2262.000</w:t>
            </w:r>
          </w:p>
        </w:tc>
        <w:tc>
          <w:tcPr>
            <w:tcW w:w="678" w:type="pct"/>
            <w:tcBorders>
              <w:top w:val="nil"/>
              <w:left w:val="nil"/>
              <w:bottom w:val="single" w:sz="4" w:space="0" w:color="auto"/>
              <w:right w:val="single" w:sz="4" w:space="0" w:color="auto"/>
            </w:tcBorders>
            <w:vAlign w:val="center"/>
            <w:hideMark/>
          </w:tcPr>
          <w:p w14:paraId="58BBAEC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360.00</w:t>
            </w:r>
          </w:p>
        </w:tc>
        <w:tc>
          <w:tcPr>
            <w:tcW w:w="802" w:type="pct"/>
            <w:tcBorders>
              <w:top w:val="nil"/>
              <w:left w:val="nil"/>
              <w:bottom w:val="single" w:sz="4" w:space="0" w:color="auto"/>
              <w:right w:val="single" w:sz="4" w:space="0" w:color="auto"/>
            </w:tcBorders>
            <w:vAlign w:val="center"/>
            <w:hideMark/>
          </w:tcPr>
          <w:p w14:paraId="332D51C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814,320.00</w:t>
            </w:r>
          </w:p>
        </w:tc>
      </w:tr>
      <w:tr w:rsidR="0090345F" w:rsidRPr="00CD413F" w14:paraId="4CFB6D7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E3784A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25</w:t>
            </w:r>
          </w:p>
        </w:tc>
        <w:tc>
          <w:tcPr>
            <w:tcW w:w="2112" w:type="pct"/>
            <w:tcBorders>
              <w:top w:val="nil"/>
              <w:left w:val="nil"/>
              <w:bottom w:val="single" w:sz="4" w:space="0" w:color="auto"/>
              <w:right w:val="single" w:sz="4" w:space="0" w:color="auto"/>
            </w:tcBorders>
            <w:vAlign w:val="center"/>
            <w:hideMark/>
          </w:tcPr>
          <w:p w14:paraId="12E9047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Բաժանորդների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միացումներ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նոր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կոյուղագծի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ցանցին</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300</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105CFE2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տեղ</w:t>
            </w:r>
            <w:proofErr w:type="spellEnd"/>
          </w:p>
        </w:tc>
        <w:tc>
          <w:tcPr>
            <w:tcW w:w="624" w:type="pct"/>
            <w:tcBorders>
              <w:top w:val="nil"/>
              <w:left w:val="nil"/>
              <w:bottom w:val="single" w:sz="4" w:space="0" w:color="auto"/>
              <w:right w:val="single" w:sz="4" w:space="0" w:color="auto"/>
            </w:tcBorders>
            <w:vAlign w:val="center"/>
            <w:hideMark/>
          </w:tcPr>
          <w:p w14:paraId="5A8E1AF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40.000</w:t>
            </w:r>
          </w:p>
        </w:tc>
        <w:tc>
          <w:tcPr>
            <w:tcW w:w="678" w:type="pct"/>
            <w:tcBorders>
              <w:top w:val="nil"/>
              <w:left w:val="nil"/>
              <w:bottom w:val="single" w:sz="4" w:space="0" w:color="auto"/>
              <w:right w:val="single" w:sz="4" w:space="0" w:color="auto"/>
            </w:tcBorders>
            <w:vAlign w:val="center"/>
            <w:hideMark/>
          </w:tcPr>
          <w:p w14:paraId="18AD73E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31521.00</w:t>
            </w:r>
          </w:p>
        </w:tc>
        <w:tc>
          <w:tcPr>
            <w:tcW w:w="802" w:type="pct"/>
            <w:tcBorders>
              <w:top w:val="nil"/>
              <w:left w:val="nil"/>
              <w:bottom w:val="single" w:sz="4" w:space="0" w:color="auto"/>
              <w:right w:val="single" w:sz="4" w:space="0" w:color="auto"/>
            </w:tcBorders>
            <w:vAlign w:val="center"/>
            <w:hideMark/>
          </w:tcPr>
          <w:p w14:paraId="514486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1,260,840.00</w:t>
            </w:r>
          </w:p>
        </w:tc>
      </w:tr>
      <w:tr w:rsidR="0090345F" w:rsidRPr="00CD413F" w14:paraId="2F7991B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4A3CBC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26</w:t>
            </w:r>
          </w:p>
        </w:tc>
        <w:tc>
          <w:tcPr>
            <w:tcW w:w="2112" w:type="pct"/>
            <w:tcBorders>
              <w:top w:val="nil"/>
              <w:left w:val="nil"/>
              <w:bottom w:val="single" w:sz="4" w:space="0" w:color="auto"/>
              <w:right w:val="single" w:sz="4" w:space="0" w:color="auto"/>
            </w:tcBorders>
            <w:vAlign w:val="center"/>
            <w:hideMark/>
          </w:tcPr>
          <w:p w14:paraId="7ACE08DA"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äáÉÇ¿ÃÇÉ»Ý³ÛÇÝ Í³Éù³íáñ </w:t>
            </w:r>
            <w:proofErr w:type="spellStart"/>
            <w:r w:rsidRPr="00CD413F">
              <w:rPr>
                <w:rFonts w:ascii="Arial Armenian" w:hAnsi="Arial Armenian" w:cs="Arial"/>
                <w:sz w:val="18"/>
                <w:szCs w:val="18"/>
              </w:rPr>
              <w:t>ÏáÛáõÕ</w:t>
            </w:r>
            <w:r w:rsidRPr="00CD413F">
              <w:rPr>
                <w:rFonts w:ascii="Sylfaen" w:hAnsi="Sylfaen" w:cs="Sylfaen"/>
                <w:sz w:val="18"/>
                <w:szCs w:val="18"/>
              </w:rPr>
              <w:t>ու</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ËáÕáí³</w:t>
            </w:r>
            <w:proofErr w:type="gramStart"/>
            <w:r w:rsidRPr="00CD413F">
              <w:rPr>
                <w:rFonts w:ascii="Arial Armenian" w:hAnsi="Arial Armenian" w:cs="Arial Armenian"/>
                <w:sz w:val="18"/>
                <w:szCs w:val="18"/>
              </w:rPr>
              <w:t>Ï</w:t>
            </w:r>
            <w:r w:rsidRPr="00CD413F">
              <w:rPr>
                <w:rFonts w:ascii="Arial Armenian" w:hAnsi="Arial Armenian" w:cs="Arial"/>
                <w:sz w:val="18"/>
                <w:szCs w:val="18"/>
              </w:rPr>
              <w:t xml:space="preserve">  ö</w:t>
            </w:r>
            <w:proofErr w:type="gramEnd"/>
            <w:r w:rsidRPr="00CD413F">
              <w:rPr>
                <w:rFonts w:ascii="Arial Armenian" w:hAnsi="Arial Armenian" w:cs="Arial"/>
                <w:sz w:val="18"/>
                <w:szCs w:val="18"/>
              </w:rPr>
              <w:t>300</w:t>
            </w:r>
            <w:proofErr w:type="gramStart"/>
            <w:r w:rsidRPr="00CD413F">
              <w:rPr>
                <w:rFonts w:ascii="Arial Armenian" w:hAnsi="Arial Armenian" w:cs="Arial"/>
                <w:sz w:val="18"/>
                <w:szCs w:val="18"/>
              </w:rPr>
              <w:t>ÙÙ  SN</w:t>
            </w:r>
            <w:proofErr w:type="gramEnd"/>
            <w:r w:rsidRPr="00CD413F">
              <w:rPr>
                <w:rFonts w:ascii="Arial Armenian" w:hAnsi="Arial Armenian" w:cs="Arial"/>
                <w:sz w:val="18"/>
                <w:szCs w:val="18"/>
              </w:rPr>
              <w:t>-8</w:t>
            </w:r>
          </w:p>
        </w:tc>
        <w:tc>
          <w:tcPr>
            <w:tcW w:w="461" w:type="pct"/>
            <w:tcBorders>
              <w:top w:val="nil"/>
              <w:left w:val="nil"/>
              <w:bottom w:val="single" w:sz="4" w:space="0" w:color="auto"/>
              <w:right w:val="single" w:sz="4" w:space="0" w:color="auto"/>
            </w:tcBorders>
            <w:vAlign w:val="bottom"/>
            <w:hideMark/>
          </w:tcPr>
          <w:p w14:paraId="4D3698C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4290787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200.000</w:t>
            </w:r>
          </w:p>
        </w:tc>
        <w:tc>
          <w:tcPr>
            <w:tcW w:w="678" w:type="pct"/>
            <w:tcBorders>
              <w:top w:val="nil"/>
              <w:left w:val="nil"/>
              <w:bottom w:val="single" w:sz="4" w:space="0" w:color="auto"/>
              <w:right w:val="single" w:sz="4" w:space="0" w:color="auto"/>
            </w:tcBorders>
            <w:vAlign w:val="center"/>
            <w:hideMark/>
          </w:tcPr>
          <w:p w14:paraId="3B6B3DF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13891.00</w:t>
            </w:r>
          </w:p>
        </w:tc>
        <w:tc>
          <w:tcPr>
            <w:tcW w:w="802" w:type="pct"/>
            <w:tcBorders>
              <w:top w:val="nil"/>
              <w:left w:val="nil"/>
              <w:bottom w:val="single" w:sz="4" w:space="0" w:color="auto"/>
              <w:right w:val="single" w:sz="4" w:space="0" w:color="auto"/>
            </w:tcBorders>
            <w:vAlign w:val="center"/>
            <w:hideMark/>
          </w:tcPr>
          <w:p w14:paraId="1C34C51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2,778,200.00</w:t>
            </w:r>
          </w:p>
        </w:tc>
      </w:tr>
      <w:tr w:rsidR="0090345F" w:rsidRPr="00CD413F" w14:paraId="32888AF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5D8FB1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27</w:t>
            </w:r>
          </w:p>
        </w:tc>
        <w:tc>
          <w:tcPr>
            <w:tcW w:w="2112" w:type="pct"/>
            <w:tcBorders>
              <w:top w:val="nil"/>
              <w:left w:val="nil"/>
              <w:bottom w:val="single" w:sz="4" w:space="0" w:color="auto"/>
              <w:right w:val="single" w:sz="4" w:space="0" w:color="auto"/>
            </w:tcBorders>
            <w:vAlign w:val="center"/>
            <w:hideMark/>
          </w:tcPr>
          <w:p w14:paraId="50249B3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Պաշտպանիչ</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իրականացում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ավազով</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շուրջը</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764216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761D5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1540.000</w:t>
            </w:r>
          </w:p>
        </w:tc>
        <w:tc>
          <w:tcPr>
            <w:tcW w:w="678" w:type="pct"/>
            <w:tcBorders>
              <w:top w:val="nil"/>
              <w:left w:val="nil"/>
              <w:bottom w:val="single" w:sz="4" w:space="0" w:color="auto"/>
              <w:right w:val="single" w:sz="4" w:space="0" w:color="auto"/>
            </w:tcBorders>
            <w:vAlign w:val="center"/>
            <w:hideMark/>
          </w:tcPr>
          <w:p w14:paraId="0F59458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9226.00</w:t>
            </w:r>
          </w:p>
        </w:tc>
        <w:tc>
          <w:tcPr>
            <w:tcW w:w="802" w:type="pct"/>
            <w:tcBorders>
              <w:top w:val="nil"/>
              <w:left w:val="nil"/>
              <w:bottom w:val="single" w:sz="4" w:space="0" w:color="auto"/>
              <w:right w:val="single" w:sz="4" w:space="0" w:color="auto"/>
            </w:tcBorders>
            <w:vAlign w:val="center"/>
            <w:hideMark/>
          </w:tcPr>
          <w:p w14:paraId="6ECC669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14,208,040.00</w:t>
            </w:r>
          </w:p>
        </w:tc>
      </w:tr>
      <w:tr w:rsidR="0090345F" w:rsidRPr="00CD413F" w14:paraId="433D55D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B47228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28</w:t>
            </w:r>
          </w:p>
        </w:tc>
        <w:tc>
          <w:tcPr>
            <w:tcW w:w="2112" w:type="pct"/>
            <w:tcBorders>
              <w:top w:val="nil"/>
              <w:left w:val="nil"/>
              <w:bottom w:val="single" w:sz="4" w:space="0" w:color="auto"/>
              <w:right w:val="single" w:sz="4" w:space="0" w:color="auto"/>
            </w:tcBorders>
            <w:vAlign w:val="center"/>
            <w:hideMark/>
          </w:tcPr>
          <w:p w14:paraId="3304933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ÙáÝï</w:t>
            </w:r>
            <w:proofErr w:type="gramEnd"/>
            <w:r w:rsidRPr="00CD413F">
              <w:rPr>
                <w:rFonts w:ascii="Arial Armenian" w:hAnsi="Arial Armenian" w:cs="Arial"/>
                <w:sz w:val="18"/>
                <w:szCs w:val="18"/>
              </w:rPr>
              <w:t>³ÅáõÙ Ëñ³</w:t>
            </w:r>
            <w:proofErr w:type="gramStart"/>
            <w:r w:rsidRPr="00CD413F">
              <w:rPr>
                <w:rFonts w:ascii="Arial Armenian" w:hAnsi="Arial Armenian" w:cs="Arial"/>
                <w:sz w:val="18"/>
                <w:szCs w:val="18"/>
              </w:rPr>
              <w:t>ÙáõÕáõÙ  ÑÇ</w:t>
            </w:r>
            <w:proofErr w:type="gramEnd"/>
            <w:r w:rsidRPr="00CD413F">
              <w:rPr>
                <w:rFonts w:ascii="Arial Armenian" w:hAnsi="Arial Armenian" w:cs="Arial"/>
                <w:sz w:val="18"/>
                <w:szCs w:val="18"/>
              </w:rPr>
              <w:t>¹ñ³íÉÇÏ ÷áñÓ³ñÏáõÙáí ö1500</w:t>
            </w:r>
            <w:proofErr w:type="gramStart"/>
            <w:r w:rsidRPr="00CD413F">
              <w:rPr>
                <w:rFonts w:ascii="Arial Armenian" w:hAnsi="Arial Armenian" w:cs="Arial"/>
                <w:sz w:val="18"/>
                <w:szCs w:val="18"/>
              </w:rPr>
              <w:t>ÙÙ,L</w:t>
            </w:r>
            <w:proofErr w:type="gramEnd"/>
            <w:r w:rsidRPr="00CD413F">
              <w:rPr>
                <w:rFonts w:ascii="Arial Armenian" w:hAnsi="Arial Armenian" w:cs="Arial"/>
                <w:sz w:val="18"/>
                <w:szCs w:val="18"/>
              </w:rPr>
              <w:t>=11</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190C70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3A3113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11.000</w:t>
            </w:r>
          </w:p>
        </w:tc>
        <w:tc>
          <w:tcPr>
            <w:tcW w:w="678" w:type="pct"/>
            <w:tcBorders>
              <w:top w:val="nil"/>
              <w:left w:val="nil"/>
              <w:bottom w:val="single" w:sz="4" w:space="0" w:color="auto"/>
              <w:right w:val="single" w:sz="4" w:space="0" w:color="auto"/>
            </w:tcBorders>
            <w:vAlign w:val="center"/>
            <w:hideMark/>
          </w:tcPr>
          <w:p w14:paraId="07BDE85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16384.00</w:t>
            </w:r>
          </w:p>
        </w:tc>
        <w:tc>
          <w:tcPr>
            <w:tcW w:w="802" w:type="pct"/>
            <w:tcBorders>
              <w:top w:val="nil"/>
              <w:left w:val="nil"/>
              <w:bottom w:val="single" w:sz="4" w:space="0" w:color="auto"/>
              <w:right w:val="single" w:sz="4" w:space="0" w:color="auto"/>
            </w:tcBorders>
            <w:vAlign w:val="center"/>
            <w:hideMark/>
          </w:tcPr>
          <w:p w14:paraId="1B87C92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180,224.00</w:t>
            </w:r>
          </w:p>
        </w:tc>
      </w:tr>
      <w:tr w:rsidR="0090345F" w:rsidRPr="00CD413F" w14:paraId="0734D38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313873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29</w:t>
            </w:r>
          </w:p>
        </w:tc>
        <w:tc>
          <w:tcPr>
            <w:tcW w:w="2112" w:type="pct"/>
            <w:tcBorders>
              <w:top w:val="nil"/>
              <w:left w:val="nil"/>
              <w:bottom w:val="single" w:sz="4" w:space="0" w:color="auto"/>
              <w:right w:val="single" w:sz="4" w:space="0" w:color="auto"/>
            </w:tcBorders>
            <w:vAlign w:val="center"/>
            <w:hideMark/>
          </w:tcPr>
          <w:p w14:paraId="3F379FA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Պողպատյա</w:t>
            </w:r>
            <w:proofErr w:type="spellEnd"/>
            <w:r w:rsidRPr="00CD413F">
              <w:rPr>
                <w:rFonts w:ascii="Arial Armenian" w:hAnsi="Arial Armenian" w:cs="Arial"/>
                <w:sz w:val="18"/>
                <w:szCs w:val="18"/>
              </w:rPr>
              <w:t xml:space="preserve"> ö1500</w:t>
            </w:r>
            <w:proofErr w:type="gramStart"/>
            <w:r w:rsidRPr="00CD413F">
              <w:rPr>
                <w:rFonts w:ascii="Arial Armenian" w:hAnsi="Arial Armenian" w:cs="Arial"/>
                <w:sz w:val="18"/>
                <w:szCs w:val="18"/>
              </w:rPr>
              <w:t xml:space="preserve">ÙÙ  </w:t>
            </w:r>
            <w:proofErr w:type="spellStart"/>
            <w:r w:rsidRPr="00CD413F">
              <w:rPr>
                <w:rFonts w:ascii="Sylfaen" w:hAnsi="Sylfaen" w:cs="Sylfaen"/>
                <w:sz w:val="18"/>
                <w:szCs w:val="18"/>
              </w:rPr>
              <w:t>խողովակների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արժեքը</w:t>
            </w:r>
            <w:proofErr w:type="spellEnd"/>
          </w:p>
        </w:tc>
        <w:tc>
          <w:tcPr>
            <w:tcW w:w="461" w:type="pct"/>
            <w:tcBorders>
              <w:top w:val="nil"/>
              <w:left w:val="nil"/>
              <w:bottom w:val="single" w:sz="4" w:space="0" w:color="auto"/>
              <w:right w:val="single" w:sz="4" w:space="0" w:color="auto"/>
            </w:tcBorders>
            <w:vAlign w:val="bottom"/>
            <w:hideMark/>
          </w:tcPr>
          <w:p w14:paraId="53F48C81"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67BF0B9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4.092</w:t>
            </w:r>
          </w:p>
        </w:tc>
        <w:tc>
          <w:tcPr>
            <w:tcW w:w="678" w:type="pct"/>
            <w:tcBorders>
              <w:top w:val="nil"/>
              <w:left w:val="nil"/>
              <w:bottom w:val="single" w:sz="4" w:space="0" w:color="auto"/>
              <w:right w:val="single" w:sz="4" w:space="0" w:color="auto"/>
            </w:tcBorders>
            <w:vAlign w:val="center"/>
            <w:hideMark/>
          </w:tcPr>
          <w:p w14:paraId="272CEB8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654733.00</w:t>
            </w:r>
          </w:p>
        </w:tc>
        <w:tc>
          <w:tcPr>
            <w:tcW w:w="802" w:type="pct"/>
            <w:tcBorders>
              <w:top w:val="nil"/>
              <w:left w:val="nil"/>
              <w:bottom w:val="single" w:sz="4" w:space="0" w:color="auto"/>
              <w:right w:val="single" w:sz="4" w:space="0" w:color="auto"/>
            </w:tcBorders>
            <w:vAlign w:val="center"/>
            <w:hideMark/>
          </w:tcPr>
          <w:p w14:paraId="0153CEE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2,679,167.44</w:t>
            </w:r>
          </w:p>
        </w:tc>
      </w:tr>
      <w:tr w:rsidR="0090345F" w:rsidRPr="00CD413F" w14:paraId="509D9FE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0A4901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30</w:t>
            </w:r>
          </w:p>
        </w:tc>
        <w:tc>
          <w:tcPr>
            <w:tcW w:w="2112" w:type="pct"/>
            <w:tcBorders>
              <w:top w:val="nil"/>
              <w:left w:val="nil"/>
              <w:bottom w:val="single" w:sz="4" w:space="0" w:color="auto"/>
              <w:right w:val="single" w:sz="4" w:space="0" w:color="auto"/>
            </w:tcBorders>
            <w:vAlign w:val="center"/>
            <w:hideMark/>
          </w:tcPr>
          <w:p w14:paraId="14383C0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Մետաղական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էլեմենտների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յուղաներկում</w:t>
            </w:r>
            <w:proofErr w:type="spellEnd"/>
            <w:r w:rsidRPr="00CD413F">
              <w:rPr>
                <w:rFonts w:ascii="Arial Armenian" w:hAnsi="Arial Armenian" w:cs="Arial"/>
                <w:sz w:val="18"/>
                <w:szCs w:val="18"/>
              </w:rPr>
              <w:t xml:space="preserve"> 2</w:t>
            </w:r>
            <w:r w:rsidRPr="00CD413F">
              <w:rPr>
                <w:rFonts w:ascii="Sylfaen" w:hAnsi="Sylfaen" w:cs="Sylfaen"/>
                <w:sz w:val="18"/>
                <w:szCs w:val="18"/>
              </w:rPr>
              <w:t>շերտ</w:t>
            </w:r>
          </w:p>
        </w:tc>
        <w:tc>
          <w:tcPr>
            <w:tcW w:w="461" w:type="pct"/>
            <w:tcBorders>
              <w:top w:val="nil"/>
              <w:left w:val="nil"/>
              <w:bottom w:val="single" w:sz="4" w:space="0" w:color="auto"/>
              <w:right w:val="single" w:sz="4" w:space="0" w:color="auto"/>
            </w:tcBorders>
            <w:vAlign w:val="bottom"/>
            <w:hideMark/>
          </w:tcPr>
          <w:p w14:paraId="4C6391D3" w14:textId="77777777" w:rsidR="00FD7A51" w:rsidRPr="00CD413F" w:rsidRDefault="00FD7A51" w:rsidP="002F1890">
            <w:pPr>
              <w:jc w:val="center"/>
              <w:rPr>
                <w:rFonts w:ascii="Arial Armenian" w:hAnsi="Arial Armenian" w:cs="Arial"/>
                <w:sz w:val="18"/>
                <w:szCs w:val="18"/>
              </w:rPr>
            </w:pPr>
            <w:r w:rsidRPr="00CD413F">
              <w:rPr>
                <w:rFonts w:ascii="Sylfaen" w:hAnsi="Sylfaen" w:cs="Sylfaen"/>
                <w:sz w:val="18"/>
                <w:szCs w:val="18"/>
              </w:rPr>
              <w:t>մ</w:t>
            </w:r>
            <w:r w:rsidRPr="00CD413F">
              <w:rPr>
                <w:rFonts w:ascii="Arial Armenian" w:hAnsi="Arial Armenian" w:cs="Arial"/>
                <w:sz w:val="18"/>
                <w:szCs w:val="18"/>
              </w:rPr>
              <w:t>2</w:t>
            </w:r>
          </w:p>
        </w:tc>
        <w:tc>
          <w:tcPr>
            <w:tcW w:w="624" w:type="pct"/>
            <w:tcBorders>
              <w:top w:val="nil"/>
              <w:left w:val="nil"/>
              <w:bottom w:val="single" w:sz="4" w:space="0" w:color="auto"/>
              <w:right w:val="single" w:sz="4" w:space="0" w:color="auto"/>
            </w:tcBorders>
            <w:vAlign w:val="center"/>
            <w:hideMark/>
          </w:tcPr>
          <w:p w14:paraId="22DE337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40.000</w:t>
            </w:r>
          </w:p>
        </w:tc>
        <w:tc>
          <w:tcPr>
            <w:tcW w:w="678" w:type="pct"/>
            <w:tcBorders>
              <w:top w:val="nil"/>
              <w:left w:val="nil"/>
              <w:bottom w:val="single" w:sz="4" w:space="0" w:color="auto"/>
              <w:right w:val="single" w:sz="4" w:space="0" w:color="auto"/>
            </w:tcBorders>
            <w:vAlign w:val="center"/>
            <w:hideMark/>
          </w:tcPr>
          <w:p w14:paraId="41693C4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1491.00</w:t>
            </w:r>
          </w:p>
        </w:tc>
        <w:tc>
          <w:tcPr>
            <w:tcW w:w="802" w:type="pct"/>
            <w:tcBorders>
              <w:top w:val="nil"/>
              <w:left w:val="nil"/>
              <w:bottom w:val="single" w:sz="4" w:space="0" w:color="auto"/>
              <w:right w:val="single" w:sz="4" w:space="0" w:color="auto"/>
            </w:tcBorders>
            <w:vAlign w:val="center"/>
            <w:hideMark/>
          </w:tcPr>
          <w:p w14:paraId="7D3AB7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59,640.00</w:t>
            </w:r>
          </w:p>
        </w:tc>
      </w:tr>
      <w:tr w:rsidR="0090345F" w:rsidRPr="00CD413F" w14:paraId="0AB4710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4A0D5AC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7D608504"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`9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7ADBECE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621C3CE6" w14:textId="21D2C794"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70591B71" w14:textId="2E3F3F20"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257EC0BA"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142,748,540.82</w:t>
            </w:r>
          </w:p>
        </w:tc>
      </w:tr>
      <w:tr w:rsidR="00FD7A51" w:rsidRPr="00CD413F" w14:paraId="5EB3118F"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4760914D"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10. </w:t>
            </w:r>
            <w:proofErr w:type="spellStart"/>
            <w:r w:rsidRPr="00CD413F">
              <w:rPr>
                <w:rFonts w:ascii="Sylfaen" w:hAnsi="Sylfaen" w:cs="Sylfaen"/>
                <w:b/>
                <w:bCs/>
                <w:sz w:val="18"/>
                <w:szCs w:val="18"/>
              </w:rPr>
              <w:t>Արտաքին</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գազատարների</w:t>
            </w:r>
            <w:proofErr w:type="spellEnd"/>
            <w:r w:rsidRPr="00CD413F">
              <w:rPr>
                <w:rFonts w:ascii="Arial Armenian" w:hAnsi="Arial Armenian" w:cs="Arial"/>
                <w:b/>
                <w:bCs/>
                <w:sz w:val="18"/>
                <w:szCs w:val="18"/>
              </w:rPr>
              <w:t xml:space="preserve"> </w:t>
            </w:r>
            <w:proofErr w:type="spellStart"/>
            <w:r w:rsidRPr="00CD413F">
              <w:rPr>
                <w:rFonts w:ascii="Sylfaen" w:hAnsi="Sylfaen" w:cs="Sylfaen"/>
                <w:b/>
                <w:bCs/>
                <w:sz w:val="18"/>
                <w:szCs w:val="18"/>
              </w:rPr>
              <w:t>վերատեղադրում</w:t>
            </w:r>
            <w:proofErr w:type="spellEnd"/>
          </w:p>
        </w:tc>
      </w:tr>
      <w:tr w:rsidR="00FD7A51" w:rsidRPr="00CD413F" w14:paraId="4DC67318"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16B58BF2"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10.1 </w:t>
            </w:r>
            <w:proofErr w:type="spellStart"/>
            <w:r w:rsidRPr="00CD413F">
              <w:rPr>
                <w:rFonts w:ascii="Sylfaen" w:hAnsi="Sylfaen" w:cs="Sylfaen"/>
                <w:b/>
                <w:bCs/>
                <w:sz w:val="18"/>
                <w:szCs w:val="18"/>
              </w:rPr>
              <w:t>Բաժին</w:t>
            </w:r>
            <w:proofErr w:type="spellEnd"/>
            <w:r w:rsidRPr="00CD413F">
              <w:rPr>
                <w:rFonts w:ascii="Arial Armenian" w:hAnsi="Arial Armenian" w:cs="Arial"/>
                <w:b/>
                <w:bCs/>
                <w:sz w:val="18"/>
                <w:szCs w:val="18"/>
              </w:rPr>
              <w:t xml:space="preserve"> "</w:t>
            </w:r>
            <w:r w:rsidRPr="00CD413F">
              <w:rPr>
                <w:rFonts w:ascii="Sylfaen" w:hAnsi="Sylfaen" w:cs="Sylfaen"/>
                <w:b/>
                <w:bCs/>
                <w:sz w:val="18"/>
                <w:szCs w:val="18"/>
              </w:rPr>
              <w:t>Ա</w:t>
            </w:r>
            <w:r w:rsidRPr="00CD413F">
              <w:rPr>
                <w:rFonts w:ascii="Arial Armenian" w:hAnsi="Arial Armenian" w:cs="Arial"/>
                <w:b/>
                <w:bCs/>
                <w:sz w:val="18"/>
                <w:szCs w:val="18"/>
              </w:rPr>
              <w:t>","</w:t>
            </w:r>
            <w:r w:rsidRPr="00CD413F">
              <w:rPr>
                <w:rFonts w:ascii="Sylfaen" w:hAnsi="Sylfaen" w:cs="Sylfaen"/>
                <w:b/>
                <w:bCs/>
                <w:sz w:val="18"/>
                <w:szCs w:val="18"/>
              </w:rPr>
              <w:t>Բ</w:t>
            </w:r>
            <w:r w:rsidRPr="00CD413F">
              <w:rPr>
                <w:rFonts w:ascii="Arial Armenian" w:hAnsi="Arial Armenian" w:cs="Arial"/>
                <w:b/>
                <w:bCs/>
                <w:sz w:val="18"/>
                <w:szCs w:val="18"/>
              </w:rPr>
              <w:t>"</w:t>
            </w:r>
          </w:p>
        </w:tc>
      </w:tr>
      <w:tr w:rsidR="0090345F" w:rsidRPr="00CD413F" w14:paraId="490F06F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13A31B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w:t>
            </w:r>
          </w:p>
        </w:tc>
        <w:tc>
          <w:tcPr>
            <w:tcW w:w="2112" w:type="pct"/>
            <w:tcBorders>
              <w:top w:val="nil"/>
              <w:left w:val="nil"/>
              <w:bottom w:val="single" w:sz="4" w:space="0" w:color="auto"/>
              <w:right w:val="single" w:sz="4" w:space="0" w:color="auto"/>
            </w:tcBorders>
            <w:vAlign w:val="center"/>
            <w:hideMark/>
          </w:tcPr>
          <w:p w14:paraId="4091223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հենասյունների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³å³ÙáÝï³ÅáõÙ</w:t>
            </w:r>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159*4</w:t>
            </w:r>
            <w:r w:rsidRPr="00CD413F">
              <w:rPr>
                <w:rFonts w:ascii="Sylfaen" w:hAnsi="Sylfaen" w:cs="Sylfaen"/>
                <w:sz w:val="18"/>
                <w:szCs w:val="18"/>
              </w:rPr>
              <w:t>մմ</w:t>
            </w:r>
            <w:r w:rsidRPr="00CD413F">
              <w:rPr>
                <w:rFonts w:ascii="Arial Armenian" w:hAnsi="Arial Armenian" w:cs="Arial"/>
                <w:sz w:val="18"/>
                <w:szCs w:val="18"/>
              </w:rPr>
              <w:t>, 2</w:t>
            </w:r>
            <w:proofErr w:type="gramStart"/>
            <w:r w:rsidRPr="00CD413F">
              <w:rPr>
                <w:rFonts w:ascii="Sylfaen" w:hAnsi="Sylfaen" w:cs="Sylfaen"/>
                <w:sz w:val="18"/>
                <w:szCs w:val="18"/>
              </w:rPr>
              <w:t>հատ</w:t>
            </w:r>
            <w:r w:rsidRPr="00CD413F">
              <w:rPr>
                <w:rFonts w:ascii="Arial Armenian" w:hAnsi="Arial Armenian" w:cs="Arial"/>
                <w:sz w:val="18"/>
                <w:szCs w:val="18"/>
              </w:rPr>
              <w:t>,L</w:t>
            </w:r>
            <w:proofErr w:type="gramEnd"/>
            <w:r w:rsidRPr="00CD413F">
              <w:rPr>
                <w:rFonts w:ascii="Arial Armenian" w:hAnsi="Arial Armenian" w:cs="Arial"/>
                <w:sz w:val="18"/>
                <w:szCs w:val="18"/>
              </w:rPr>
              <w:t>=5.2</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AD9E2A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33D82E1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10.400</w:t>
            </w:r>
          </w:p>
        </w:tc>
        <w:tc>
          <w:tcPr>
            <w:tcW w:w="678" w:type="pct"/>
            <w:tcBorders>
              <w:top w:val="nil"/>
              <w:left w:val="nil"/>
              <w:bottom w:val="single" w:sz="4" w:space="0" w:color="auto"/>
              <w:right w:val="single" w:sz="4" w:space="0" w:color="auto"/>
            </w:tcBorders>
            <w:vAlign w:val="center"/>
            <w:hideMark/>
          </w:tcPr>
          <w:p w14:paraId="076D7F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0EC8D1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11,221.60</w:t>
            </w:r>
          </w:p>
        </w:tc>
      </w:tr>
      <w:tr w:rsidR="0090345F" w:rsidRPr="00CD413F" w14:paraId="09BB479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08C1A3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2</w:t>
            </w:r>
          </w:p>
        </w:tc>
        <w:tc>
          <w:tcPr>
            <w:tcW w:w="2112" w:type="pct"/>
            <w:tcBorders>
              <w:top w:val="nil"/>
              <w:left w:val="nil"/>
              <w:bottom w:val="single" w:sz="4" w:space="0" w:color="auto"/>
              <w:right w:val="single" w:sz="4" w:space="0" w:color="auto"/>
            </w:tcBorders>
            <w:vAlign w:val="center"/>
            <w:hideMark/>
          </w:tcPr>
          <w:p w14:paraId="79D65E9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խողովակներից</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գազատարի</w:t>
            </w:r>
            <w:proofErr w:type="spellEnd"/>
            <w:r w:rsidRPr="00CD413F">
              <w:rPr>
                <w:rFonts w:ascii="Arial Armenian" w:hAnsi="Arial Armenian" w:cs="Arial"/>
                <w:sz w:val="18"/>
                <w:szCs w:val="18"/>
              </w:rPr>
              <w:t xml:space="preserve">  ³</w:t>
            </w:r>
            <w:proofErr w:type="gramEnd"/>
            <w:r w:rsidRPr="00CD413F">
              <w:rPr>
                <w:rFonts w:ascii="Arial Armenian" w:hAnsi="Arial Armenian" w:cs="Arial"/>
                <w:sz w:val="18"/>
                <w:szCs w:val="18"/>
              </w:rPr>
              <w:t>å³ÙáÝï³ÅáõÙ ö159*4</w:t>
            </w:r>
            <w:r w:rsidRPr="00CD413F">
              <w:rPr>
                <w:rFonts w:ascii="Sylfaen" w:hAnsi="Sylfaen" w:cs="Sylfaen"/>
                <w:sz w:val="18"/>
                <w:szCs w:val="18"/>
              </w:rPr>
              <w:t>մմ</w:t>
            </w:r>
            <w:r w:rsidRPr="00CD413F">
              <w:rPr>
                <w:rFonts w:ascii="Arial Armenian" w:hAnsi="Arial Armenian" w:cs="Arial"/>
                <w:sz w:val="18"/>
                <w:szCs w:val="18"/>
              </w:rPr>
              <w:t>, 1</w:t>
            </w:r>
            <w:proofErr w:type="gramStart"/>
            <w:r w:rsidRPr="00CD413F">
              <w:rPr>
                <w:rFonts w:ascii="Sylfaen" w:hAnsi="Sylfaen" w:cs="Sylfaen"/>
                <w:sz w:val="18"/>
                <w:szCs w:val="18"/>
              </w:rPr>
              <w:t>հատ</w:t>
            </w:r>
            <w:r w:rsidRPr="00CD413F">
              <w:rPr>
                <w:rFonts w:ascii="Arial Armenian" w:hAnsi="Arial Armenian" w:cs="Arial"/>
                <w:sz w:val="18"/>
                <w:szCs w:val="18"/>
              </w:rPr>
              <w:t>,L</w:t>
            </w:r>
            <w:proofErr w:type="gramEnd"/>
            <w:r w:rsidRPr="00CD413F">
              <w:rPr>
                <w:rFonts w:ascii="Arial Armenian" w:hAnsi="Arial Armenian" w:cs="Arial"/>
                <w:sz w:val="18"/>
                <w:szCs w:val="18"/>
              </w:rPr>
              <w:t>=18.7</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FF7799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440021E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18.700</w:t>
            </w:r>
          </w:p>
        </w:tc>
        <w:tc>
          <w:tcPr>
            <w:tcW w:w="678" w:type="pct"/>
            <w:tcBorders>
              <w:top w:val="nil"/>
              <w:left w:val="nil"/>
              <w:bottom w:val="single" w:sz="4" w:space="0" w:color="auto"/>
              <w:right w:val="single" w:sz="4" w:space="0" w:color="auto"/>
            </w:tcBorders>
            <w:vAlign w:val="center"/>
            <w:hideMark/>
          </w:tcPr>
          <w:p w14:paraId="5422179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3AEF4F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20,177.30</w:t>
            </w:r>
          </w:p>
        </w:tc>
      </w:tr>
      <w:tr w:rsidR="0090345F" w:rsidRPr="00CD413F" w14:paraId="24E1004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0B6DBF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w:t>
            </w:r>
          </w:p>
        </w:tc>
        <w:tc>
          <w:tcPr>
            <w:tcW w:w="2112" w:type="pct"/>
            <w:tcBorders>
              <w:top w:val="nil"/>
              <w:left w:val="nil"/>
              <w:bottom w:val="single" w:sz="4" w:space="0" w:color="auto"/>
              <w:right w:val="single" w:sz="4" w:space="0" w:color="auto"/>
            </w:tcBorders>
            <w:vAlign w:val="center"/>
            <w:hideMark/>
          </w:tcPr>
          <w:p w14:paraId="3222CBE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անկար</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³</w:t>
            </w:r>
            <w:proofErr w:type="gramEnd"/>
            <w:r w:rsidRPr="00CD413F">
              <w:rPr>
                <w:rFonts w:ascii="Arial Armenian" w:hAnsi="Arial Armenian" w:cs="Arial"/>
                <w:sz w:val="18"/>
                <w:szCs w:val="18"/>
              </w:rPr>
              <w:t>å³ÙáÝï³ÅáõÙ ö57*3</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7BF5704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11E21E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3.900</w:t>
            </w:r>
          </w:p>
        </w:tc>
        <w:tc>
          <w:tcPr>
            <w:tcW w:w="678" w:type="pct"/>
            <w:tcBorders>
              <w:top w:val="nil"/>
              <w:left w:val="nil"/>
              <w:bottom w:val="single" w:sz="4" w:space="0" w:color="auto"/>
              <w:right w:val="single" w:sz="4" w:space="0" w:color="auto"/>
            </w:tcBorders>
            <w:vAlign w:val="center"/>
            <w:hideMark/>
          </w:tcPr>
          <w:p w14:paraId="2AC5716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925.00</w:t>
            </w:r>
          </w:p>
        </w:tc>
        <w:tc>
          <w:tcPr>
            <w:tcW w:w="802" w:type="pct"/>
            <w:tcBorders>
              <w:top w:val="nil"/>
              <w:left w:val="nil"/>
              <w:bottom w:val="single" w:sz="4" w:space="0" w:color="auto"/>
              <w:right w:val="single" w:sz="4" w:space="0" w:color="auto"/>
            </w:tcBorders>
            <w:vAlign w:val="center"/>
            <w:hideMark/>
          </w:tcPr>
          <w:p w14:paraId="739B38D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3,607.50</w:t>
            </w:r>
          </w:p>
        </w:tc>
      </w:tr>
      <w:tr w:rsidR="0090345F" w:rsidRPr="00CD413F" w14:paraId="03F4502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6D3773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w:t>
            </w:r>
          </w:p>
        </w:tc>
        <w:tc>
          <w:tcPr>
            <w:tcW w:w="2112" w:type="pct"/>
            <w:tcBorders>
              <w:top w:val="nil"/>
              <w:left w:val="nil"/>
              <w:bottom w:val="single" w:sz="4" w:space="0" w:color="auto"/>
              <w:right w:val="single" w:sz="4" w:space="0" w:color="auto"/>
            </w:tcBorders>
            <w:vAlign w:val="center"/>
            <w:hideMark/>
          </w:tcPr>
          <w:p w14:paraId="5992066C"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4-</w:t>
            </w:r>
            <w:r w:rsidRPr="00CD413F">
              <w:rPr>
                <w:rFonts w:ascii="Sylfaen" w:hAnsi="Sylfaen" w:cs="Sylfaen"/>
                <w:sz w:val="18"/>
                <w:szCs w:val="18"/>
              </w:rPr>
              <w:t>րդ</w:t>
            </w:r>
            <w:r w:rsidRPr="00CD413F">
              <w:rPr>
                <w:rFonts w:ascii="Arial Armenian" w:hAnsi="Arial Armenian" w:cs="Arial"/>
                <w:sz w:val="18"/>
                <w:szCs w:val="18"/>
              </w:rPr>
              <w:t xml:space="preserve"> Ï³ñ·</w:t>
            </w:r>
            <w:proofErr w:type="gramStart"/>
            <w:r w:rsidRPr="00CD413F">
              <w:rPr>
                <w:rFonts w:ascii="Arial Armenian" w:hAnsi="Arial Armenian" w:cs="Arial"/>
                <w:sz w:val="18"/>
                <w:szCs w:val="18"/>
              </w:rPr>
              <w:t>Ç  ·</w:t>
            </w:r>
            <w:proofErr w:type="spellStart"/>
            <w:proofErr w:type="gramEnd"/>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w:t>
            </w:r>
            <w:proofErr w:type="gramStart"/>
            <w:r w:rsidRPr="00CD413F">
              <w:rPr>
                <w:rFonts w:ascii="Arial Armenian" w:hAnsi="Arial Armenian" w:cs="Arial"/>
                <w:sz w:val="18"/>
                <w:szCs w:val="18"/>
              </w:rPr>
              <w:t>ÏáõÙ  0.5Ù3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520D3DF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610F19A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7.160</w:t>
            </w:r>
          </w:p>
        </w:tc>
        <w:tc>
          <w:tcPr>
            <w:tcW w:w="678" w:type="pct"/>
            <w:tcBorders>
              <w:top w:val="nil"/>
              <w:left w:val="nil"/>
              <w:bottom w:val="single" w:sz="4" w:space="0" w:color="auto"/>
              <w:right w:val="single" w:sz="4" w:space="0" w:color="auto"/>
            </w:tcBorders>
            <w:vAlign w:val="center"/>
            <w:hideMark/>
          </w:tcPr>
          <w:p w14:paraId="1B58DFB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1182.00</w:t>
            </w:r>
          </w:p>
        </w:tc>
        <w:tc>
          <w:tcPr>
            <w:tcW w:w="802" w:type="pct"/>
            <w:tcBorders>
              <w:top w:val="nil"/>
              <w:left w:val="nil"/>
              <w:bottom w:val="single" w:sz="4" w:space="0" w:color="auto"/>
              <w:right w:val="single" w:sz="4" w:space="0" w:color="auto"/>
            </w:tcBorders>
            <w:vAlign w:val="center"/>
            <w:hideMark/>
          </w:tcPr>
          <w:p w14:paraId="3B8BF9A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8,463.12</w:t>
            </w:r>
          </w:p>
        </w:tc>
      </w:tr>
      <w:tr w:rsidR="0090345F" w:rsidRPr="00CD413F" w14:paraId="3FDF3B4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EB3F0F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w:t>
            </w:r>
          </w:p>
        </w:tc>
        <w:tc>
          <w:tcPr>
            <w:tcW w:w="2112" w:type="pct"/>
            <w:tcBorders>
              <w:top w:val="nil"/>
              <w:left w:val="nil"/>
              <w:bottom w:val="single" w:sz="4" w:space="0" w:color="auto"/>
              <w:right w:val="single" w:sz="4" w:space="0" w:color="auto"/>
            </w:tcBorders>
            <w:vAlign w:val="center"/>
            <w:hideMark/>
          </w:tcPr>
          <w:p w14:paraId="6830E74F"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5-</w:t>
            </w:r>
            <w:r w:rsidRPr="00CD413F">
              <w:rPr>
                <w:rFonts w:ascii="Sylfaen" w:hAnsi="Sylfaen" w:cs="Sylfaen"/>
                <w:sz w:val="18"/>
                <w:szCs w:val="18"/>
              </w:rPr>
              <w:t>րդ</w:t>
            </w:r>
            <w:r w:rsidRPr="00CD413F">
              <w:rPr>
                <w:rFonts w:ascii="Arial Armenian" w:hAnsi="Arial Armenian" w:cs="Arial"/>
                <w:sz w:val="18"/>
                <w:szCs w:val="18"/>
              </w:rPr>
              <w:t xml:space="preserve"> Ï³ñ·</w:t>
            </w:r>
            <w:proofErr w:type="gramStart"/>
            <w:r w:rsidRPr="00CD413F">
              <w:rPr>
                <w:rFonts w:ascii="Arial Armenian" w:hAnsi="Arial Armenian" w:cs="Arial"/>
                <w:sz w:val="18"/>
                <w:szCs w:val="18"/>
              </w:rPr>
              <w:t>Ç  ·</w:t>
            </w:r>
            <w:proofErr w:type="spellStart"/>
            <w:proofErr w:type="gramEnd"/>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w:t>
            </w:r>
            <w:proofErr w:type="gramStart"/>
            <w:r w:rsidRPr="00CD413F">
              <w:rPr>
                <w:rFonts w:ascii="Arial Armenian" w:hAnsi="Arial Armenian" w:cs="Arial"/>
                <w:sz w:val="18"/>
                <w:szCs w:val="18"/>
              </w:rPr>
              <w:t>ÏáõÙ  0.5Ù3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3726B3E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62D004C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6.360</w:t>
            </w:r>
          </w:p>
        </w:tc>
        <w:tc>
          <w:tcPr>
            <w:tcW w:w="678" w:type="pct"/>
            <w:tcBorders>
              <w:top w:val="nil"/>
              <w:left w:val="nil"/>
              <w:bottom w:val="single" w:sz="4" w:space="0" w:color="auto"/>
              <w:right w:val="single" w:sz="4" w:space="0" w:color="auto"/>
            </w:tcBorders>
            <w:vAlign w:val="center"/>
            <w:hideMark/>
          </w:tcPr>
          <w:p w14:paraId="6153FCB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1182.00</w:t>
            </w:r>
          </w:p>
        </w:tc>
        <w:tc>
          <w:tcPr>
            <w:tcW w:w="802" w:type="pct"/>
            <w:tcBorders>
              <w:top w:val="nil"/>
              <w:left w:val="nil"/>
              <w:bottom w:val="single" w:sz="4" w:space="0" w:color="auto"/>
              <w:right w:val="single" w:sz="4" w:space="0" w:color="auto"/>
            </w:tcBorders>
            <w:vAlign w:val="center"/>
            <w:hideMark/>
          </w:tcPr>
          <w:p w14:paraId="6E11E73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7,517.52</w:t>
            </w:r>
          </w:p>
        </w:tc>
      </w:tr>
      <w:tr w:rsidR="0090345F" w:rsidRPr="00CD413F" w14:paraId="71F3D16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1F23C5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w:t>
            </w:r>
          </w:p>
        </w:tc>
        <w:tc>
          <w:tcPr>
            <w:tcW w:w="2112" w:type="pct"/>
            <w:tcBorders>
              <w:top w:val="nil"/>
              <w:left w:val="nil"/>
              <w:bottom w:val="single" w:sz="4" w:space="0" w:color="auto"/>
              <w:right w:val="single" w:sz="4" w:space="0" w:color="auto"/>
            </w:tcBorders>
            <w:vAlign w:val="center"/>
            <w:hideMark/>
          </w:tcPr>
          <w:p w14:paraId="75024AE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6-</w:t>
            </w:r>
            <w:r w:rsidRPr="00CD413F">
              <w:rPr>
                <w:rFonts w:ascii="Sylfaen" w:hAnsi="Sylfaen" w:cs="Sylfaen"/>
                <w:sz w:val="18"/>
                <w:szCs w:val="18"/>
              </w:rPr>
              <w:t>րդ</w:t>
            </w:r>
            <w:r w:rsidRPr="00CD413F">
              <w:rPr>
                <w:rFonts w:ascii="Arial Armenian" w:hAnsi="Arial Armenian" w:cs="Arial"/>
                <w:sz w:val="18"/>
                <w:szCs w:val="18"/>
              </w:rPr>
              <w:t xml:space="preserve"> Ï³ñ·</w:t>
            </w:r>
            <w:proofErr w:type="gramStart"/>
            <w:r w:rsidRPr="00CD413F">
              <w:rPr>
                <w:rFonts w:ascii="Arial Armenian" w:hAnsi="Arial Armenian" w:cs="Arial"/>
                <w:sz w:val="18"/>
                <w:szCs w:val="18"/>
              </w:rPr>
              <w:t>Ç  ·</w:t>
            </w:r>
            <w:proofErr w:type="spellStart"/>
            <w:proofErr w:type="gramEnd"/>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հարվածահատ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p>
        </w:tc>
        <w:tc>
          <w:tcPr>
            <w:tcW w:w="461" w:type="pct"/>
            <w:tcBorders>
              <w:top w:val="nil"/>
              <w:left w:val="nil"/>
              <w:bottom w:val="single" w:sz="4" w:space="0" w:color="auto"/>
              <w:right w:val="single" w:sz="4" w:space="0" w:color="auto"/>
            </w:tcBorders>
            <w:vAlign w:val="bottom"/>
            <w:hideMark/>
          </w:tcPr>
          <w:p w14:paraId="74010DE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677E825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1.590</w:t>
            </w:r>
          </w:p>
        </w:tc>
        <w:tc>
          <w:tcPr>
            <w:tcW w:w="678" w:type="pct"/>
            <w:tcBorders>
              <w:top w:val="nil"/>
              <w:left w:val="nil"/>
              <w:bottom w:val="single" w:sz="4" w:space="0" w:color="auto"/>
              <w:right w:val="single" w:sz="4" w:space="0" w:color="auto"/>
            </w:tcBorders>
            <w:vAlign w:val="center"/>
            <w:hideMark/>
          </w:tcPr>
          <w:p w14:paraId="7B5A814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32022.00</w:t>
            </w:r>
          </w:p>
        </w:tc>
        <w:tc>
          <w:tcPr>
            <w:tcW w:w="802" w:type="pct"/>
            <w:tcBorders>
              <w:top w:val="nil"/>
              <w:left w:val="nil"/>
              <w:bottom w:val="single" w:sz="4" w:space="0" w:color="auto"/>
              <w:right w:val="single" w:sz="4" w:space="0" w:color="auto"/>
            </w:tcBorders>
            <w:vAlign w:val="center"/>
            <w:hideMark/>
          </w:tcPr>
          <w:p w14:paraId="5A1EFD9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50,914.98</w:t>
            </w:r>
          </w:p>
        </w:tc>
      </w:tr>
      <w:tr w:rsidR="0090345F" w:rsidRPr="00CD413F" w14:paraId="02B556A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1B4B80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w:t>
            </w:r>
          </w:p>
        </w:tc>
        <w:tc>
          <w:tcPr>
            <w:tcW w:w="2112" w:type="pct"/>
            <w:tcBorders>
              <w:top w:val="nil"/>
              <w:left w:val="nil"/>
              <w:bottom w:val="single" w:sz="4" w:space="0" w:color="auto"/>
              <w:right w:val="single" w:sz="4" w:space="0" w:color="auto"/>
            </w:tcBorders>
            <w:vAlign w:val="center"/>
            <w:hideMark/>
          </w:tcPr>
          <w:p w14:paraId="7D03CDB5"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4-</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w:t>
            </w:r>
            <w:proofErr w:type="gramStart"/>
            <w:r w:rsidRPr="00CD413F">
              <w:rPr>
                <w:rFonts w:ascii="Arial Armenian" w:hAnsi="Arial Armenian" w:cs="Arial"/>
                <w:sz w:val="18"/>
                <w:szCs w:val="18"/>
              </w:rPr>
              <w:t xml:space="preserve">ÏáõÙ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5F7A6A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8C1C92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0.800</w:t>
            </w:r>
          </w:p>
        </w:tc>
        <w:tc>
          <w:tcPr>
            <w:tcW w:w="678" w:type="pct"/>
            <w:tcBorders>
              <w:top w:val="nil"/>
              <w:left w:val="nil"/>
              <w:bottom w:val="single" w:sz="4" w:space="0" w:color="auto"/>
              <w:right w:val="single" w:sz="4" w:space="0" w:color="auto"/>
            </w:tcBorders>
            <w:vAlign w:val="center"/>
            <w:hideMark/>
          </w:tcPr>
          <w:p w14:paraId="1D4EF7F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6168.00</w:t>
            </w:r>
          </w:p>
        </w:tc>
        <w:tc>
          <w:tcPr>
            <w:tcW w:w="802" w:type="pct"/>
            <w:tcBorders>
              <w:top w:val="nil"/>
              <w:left w:val="nil"/>
              <w:bottom w:val="single" w:sz="4" w:space="0" w:color="auto"/>
              <w:right w:val="single" w:sz="4" w:space="0" w:color="auto"/>
            </w:tcBorders>
            <w:vAlign w:val="center"/>
            <w:hideMark/>
          </w:tcPr>
          <w:p w14:paraId="798BC94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4,934.40</w:t>
            </w:r>
          </w:p>
        </w:tc>
      </w:tr>
      <w:tr w:rsidR="0090345F" w:rsidRPr="00CD413F" w14:paraId="460C4A9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1C9FE7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8</w:t>
            </w:r>
          </w:p>
        </w:tc>
        <w:tc>
          <w:tcPr>
            <w:tcW w:w="2112" w:type="pct"/>
            <w:tcBorders>
              <w:top w:val="nil"/>
              <w:left w:val="nil"/>
              <w:bottom w:val="single" w:sz="4" w:space="0" w:color="auto"/>
              <w:right w:val="single" w:sz="4" w:space="0" w:color="auto"/>
            </w:tcBorders>
            <w:vAlign w:val="center"/>
            <w:hideMark/>
          </w:tcPr>
          <w:p w14:paraId="3D32EA4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55188B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3F797A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4.780</w:t>
            </w:r>
          </w:p>
        </w:tc>
        <w:tc>
          <w:tcPr>
            <w:tcW w:w="678" w:type="pct"/>
            <w:tcBorders>
              <w:top w:val="nil"/>
              <w:left w:val="nil"/>
              <w:bottom w:val="single" w:sz="4" w:space="0" w:color="auto"/>
              <w:right w:val="single" w:sz="4" w:space="0" w:color="auto"/>
            </w:tcBorders>
            <w:vAlign w:val="center"/>
            <w:hideMark/>
          </w:tcPr>
          <w:p w14:paraId="4C817EB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1EE804C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2,762.84</w:t>
            </w:r>
          </w:p>
        </w:tc>
      </w:tr>
      <w:tr w:rsidR="0090345F" w:rsidRPr="00CD413F" w14:paraId="19914D9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09760B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9</w:t>
            </w:r>
          </w:p>
        </w:tc>
        <w:tc>
          <w:tcPr>
            <w:tcW w:w="2112" w:type="pct"/>
            <w:tcBorders>
              <w:top w:val="nil"/>
              <w:left w:val="nil"/>
              <w:bottom w:val="single" w:sz="4" w:space="0" w:color="auto"/>
              <w:right w:val="single" w:sz="4" w:space="0" w:color="auto"/>
            </w:tcBorders>
            <w:vAlign w:val="center"/>
            <w:hideMark/>
          </w:tcPr>
          <w:p w14:paraId="2A656994"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´³ñÓ³Í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ï»Õ³÷áËáõÙ ³/Ç Ù»ù»Ý³Ý»ñáí </w:t>
            </w:r>
            <w:proofErr w:type="spellStart"/>
            <w:r w:rsidRPr="00CD413F">
              <w:rPr>
                <w:rFonts w:ascii="Arial Armenian" w:hAnsi="Arial Armenian" w:cs="Arial"/>
                <w:sz w:val="18"/>
                <w:szCs w:val="18"/>
              </w:rPr>
              <w:t>ÙÇÝã</w:t>
            </w:r>
            <w:proofErr w:type="spellEnd"/>
            <w:r w:rsidRPr="00CD413F">
              <w:rPr>
                <w:rFonts w:ascii="Arial Armenian" w:hAnsi="Arial Armenian" w:cs="Arial"/>
                <w:sz w:val="18"/>
                <w:szCs w:val="18"/>
              </w:rPr>
              <w:t xml:space="preserve">¨ 7ÏÙ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լցակույթ</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F900F3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4A53AA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27.700</w:t>
            </w:r>
          </w:p>
        </w:tc>
        <w:tc>
          <w:tcPr>
            <w:tcW w:w="678" w:type="pct"/>
            <w:tcBorders>
              <w:top w:val="nil"/>
              <w:left w:val="nil"/>
              <w:bottom w:val="single" w:sz="4" w:space="0" w:color="auto"/>
              <w:right w:val="single" w:sz="4" w:space="0" w:color="auto"/>
            </w:tcBorders>
            <w:vAlign w:val="center"/>
            <w:hideMark/>
          </w:tcPr>
          <w:p w14:paraId="71C8DC6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2416.00</w:t>
            </w:r>
          </w:p>
        </w:tc>
        <w:tc>
          <w:tcPr>
            <w:tcW w:w="802" w:type="pct"/>
            <w:tcBorders>
              <w:top w:val="nil"/>
              <w:left w:val="nil"/>
              <w:bottom w:val="single" w:sz="4" w:space="0" w:color="auto"/>
              <w:right w:val="single" w:sz="4" w:space="0" w:color="auto"/>
            </w:tcBorders>
            <w:vAlign w:val="center"/>
            <w:hideMark/>
          </w:tcPr>
          <w:p w14:paraId="41BD63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66,923.20</w:t>
            </w:r>
          </w:p>
        </w:tc>
      </w:tr>
      <w:tr w:rsidR="0090345F" w:rsidRPr="00CD413F" w14:paraId="08F769C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65AA12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10</w:t>
            </w:r>
          </w:p>
        </w:tc>
        <w:tc>
          <w:tcPr>
            <w:tcW w:w="2112" w:type="pct"/>
            <w:tcBorders>
              <w:top w:val="nil"/>
              <w:left w:val="nil"/>
              <w:bottom w:val="single" w:sz="4" w:space="0" w:color="auto"/>
              <w:right w:val="single" w:sz="4" w:space="0" w:color="auto"/>
            </w:tcBorders>
            <w:vAlign w:val="center"/>
            <w:hideMark/>
          </w:tcPr>
          <w:p w14:paraId="0DE616D7"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լցակույթում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4F06E15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5FF99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15.390</w:t>
            </w:r>
          </w:p>
        </w:tc>
        <w:tc>
          <w:tcPr>
            <w:tcW w:w="678" w:type="pct"/>
            <w:tcBorders>
              <w:top w:val="nil"/>
              <w:left w:val="nil"/>
              <w:bottom w:val="single" w:sz="4" w:space="0" w:color="auto"/>
              <w:right w:val="single" w:sz="4" w:space="0" w:color="auto"/>
            </w:tcBorders>
            <w:vAlign w:val="center"/>
            <w:hideMark/>
          </w:tcPr>
          <w:p w14:paraId="499E73E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5ED0BD3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784.89</w:t>
            </w:r>
          </w:p>
        </w:tc>
      </w:tr>
      <w:tr w:rsidR="0090345F" w:rsidRPr="00CD413F" w14:paraId="609CE3F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6A0E03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11</w:t>
            </w:r>
          </w:p>
        </w:tc>
        <w:tc>
          <w:tcPr>
            <w:tcW w:w="2112" w:type="pct"/>
            <w:tcBorders>
              <w:top w:val="nil"/>
              <w:left w:val="nil"/>
              <w:bottom w:val="single" w:sz="4" w:space="0" w:color="auto"/>
              <w:right w:val="single" w:sz="4" w:space="0" w:color="auto"/>
            </w:tcBorders>
            <w:vAlign w:val="center"/>
            <w:hideMark/>
          </w:tcPr>
          <w:p w14:paraId="34C756C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Ավազի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nil"/>
              <w:left w:val="nil"/>
              <w:bottom w:val="single" w:sz="4" w:space="0" w:color="auto"/>
              <w:right w:val="single" w:sz="4" w:space="0" w:color="auto"/>
            </w:tcBorders>
            <w:vAlign w:val="bottom"/>
            <w:hideMark/>
          </w:tcPr>
          <w:p w14:paraId="5E5A041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3E5BA55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15.810</w:t>
            </w:r>
          </w:p>
        </w:tc>
        <w:tc>
          <w:tcPr>
            <w:tcW w:w="678" w:type="pct"/>
            <w:tcBorders>
              <w:top w:val="nil"/>
              <w:left w:val="nil"/>
              <w:bottom w:val="single" w:sz="4" w:space="0" w:color="auto"/>
              <w:right w:val="single" w:sz="4" w:space="0" w:color="auto"/>
            </w:tcBorders>
            <w:vAlign w:val="center"/>
            <w:hideMark/>
          </w:tcPr>
          <w:p w14:paraId="5CE3FE2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12182.00</w:t>
            </w:r>
          </w:p>
        </w:tc>
        <w:tc>
          <w:tcPr>
            <w:tcW w:w="802" w:type="pct"/>
            <w:tcBorders>
              <w:top w:val="nil"/>
              <w:left w:val="nil"/>
              <w:bottom w:val="single" w:sz="4" w:space="0" w:color="auto"/>
              <w:right w:val="single" w:sz="4" w:space="0" w:color="auto"/>
            </w:tcBorders>
            <w:vAlign w:val="center"/>
            <w:hideMark/>
          </w:tcPr>
          <w:p w14:paraId="3199494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192,597.42</w:t>
            </w:r>
          </w:p>
        </w:tc>
      </w:tr>
      <w:tr w:rsidR="0090345F" w:rsidRPr="00CD413F" w14:paraId="1198FD0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DE3276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12</w:t>
            </w:r>
          </w:p>
        </w:tc>
        <w:tc>
          <w:tcPr>
            <w:tcW w:w="2112" w:type="pct"/>
            <w:tcBorders>
              <w:top w:val="nil"/>
              <w:left w:val="nil"/>
              <w:bottom w:val="single" w:sz="4" w:space="0" w:color="auto"/>
              <w:right w:val="single" w:sz="4" w:space="0" w:color="auto"/>
            </w:tcBorders>
            <w:vAlign w:val="center"/>
            <w:hideMark/>
          </w:tcPr>
          <w:p w14:paraId="0E6C0AC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133*4.5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61E6B5D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6ADA8D0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13.500</w:t>
            </w:r>
          </w:p>
        </w:tc>
        <w:tc>
          <w:tcPr>
            <w:tcW w:w="678" w:type="pct"/>
            <w:tcBorders>
              <w:top w:val="nil"/>
              <w:left w:val="nil"/>
              <w:bottom w:val="single" w:sz="4" w:space="0" w:color="auto"/>
              <w:right w:val="single" w:sz="4" w:space="0" w:color="auto"/>
            </w:tcBorders>
            <w:vAlign w:val="center"/>
            <w:hideMark/>
          </w:tcPr>
          <w:p w14:paraId="5D61783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8185.00</w:t>
            </w:r>
          </w:p>
        </w:tc>
        <w:tc>
          <w:tcPr>
            <w:tcW w:w="802" w:type="pct"/>
            <w:tcBorders>
              <w:top w:val="nil"/>
              <w:left w:val="nil"/>
              <w:bottom w:val="single" w:sz="4" w:space="0" w:color="auto"/>
              <w:right w:val="single" w:sz="4" w:space="0" w:color="auto"/>
            </w:tcBorders>
            <w:vAlign w:val="center"/>
            <w:hideMark/>
          </w:tcPr>
          <w:p w14:paraId="7F4EEAF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110,497.50</w:t>
            </w:r>
          </w:p>
        </w:tc>
      </w:tr>
      <w:tr w:rsidR="0090345F" w:rsidRPr="00CD413F" w14:paraId="61D5595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52F62E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13</w:t>
            </w:r>
          </w:p>
        </w:tc>
        <w:tc>
          <w:tcPr>
            <w:tcW w:w="2112" w:type="pct"/>
            <w:tcBorders>
              <w:top w:val="nil"/>
              <w:left w:val="nil"/>
              <w:bottom w:val="single" w:sz="4" w:space="0" w:color="auto"/>
              <w:right w:val="single" w:sz="4" w:space="0" w:color="auto"/>
            </w:tcBorders>
            <w:vAlign w:val="center"/>
            <w:hideMark/>
          </w:tcPr>
          <w:p w14:paraId="75F16F8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հակակոռոզիոն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ПИК</w:t>
            </w:r>
            <w:r w:rsidRPr="00CD413F">
              <w:rPr>
                <w:rFonts w:ascii="Arial Armenian" w:hAnsi="Arial Armenian" w:cs="Arial"/>
                <w:sz w:val="18"/>
                <w:szCs w:val="18"/>
              </w:rPr>
              <w:t xml:space="preserve">"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133x4.5</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4A50C923"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184132F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13.500</w:t>
            </w:r>
          </w:p>
        </w:tc>
        <w:tc>
          <w:tcPr>
            <w:tcW w:w="678" w:type="pct"/>
            <w:tcBorders>
              <w:top w:val="nil"/>
              <w:left w:val="nil"/>
              <w:bottom w:val="single" w:sz="4" w:space="0" w:color="auto"/>
              <w:right w:val="single" w:sz="4" w:space="0" w:color="auto"/>
            </w:tcBorders>
            <w:vAlign w:val="center"/>
            <w:hideMark/>
          </w:tcPr>
          <w:p w14:paraId="184DBD4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10987.00</w:t>
            </w:r>
          </w:p>
        </w:tc>
        <w:tc>
          <w:tcPr>
            <w:tcW w:w="802" w:type="pct"/>
            <w:tcBorders>
              <w:top w:val="nil"/>
              <w:left w:val="nil"/>
              <w:bottom w:val="single" w:sz="4" w:space="0" w:color="auto"/>
              <w:right w:val="single" w:sz="4" w:space="0" w:color="auto"/>
            </w:tcBorders>
            <w:vAlign w:val="center"/>
            <w:hideMark/>
          </w:tcPr>
          <w:p w14:paraId="7962E41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148,324.50</w:t>
            </w:r>
          </w:p>
        </w:tc>
      </w:tr>
      <w:tr w:rsidR="0090345F" w:rsidRPr="00CD413F" w14:paraId="6E3D242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0D22D4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14</w:t>
            </w:r>
          </w:p>
        </w:tc>
        <w:tc>
          <w:tcPr>
            <w:tcW w:w="2112" w:type="pct"/>
            <w:tcBorders>
              <w:top w:val="nil"/>
              <w:left w:val="nil"/>
              <w:bottom w:val="single" w:sz="4" w:space="0" w:color="auto"/>
              <w:right w:val="single" w:sz="4" w:space="0" w:color="auto"/>
            </w:tcBorders>
            <w:vAlign w:val="center"/>
            <w:hideMark/>
          </w:tcPr>
          <w:p w14:paraId="2A21187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ուղղահայաց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133*4.5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52B3CB1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56823C7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3.800</w:t>
            </w:r>
          </w:p>
        </w:tc>
        <w:tc>
          <w:tcPr>
            <w:tcW w:w="678" w:type="pct"/>
            <w:tcBorders>
              <w:top w:val="nil"/>
              <w:left w:val="nil"/>
              <w:bottom w:val="single" w:sz="4" w:space="0" w:color="auto"/>
              <w:right w:val="single" w:sz="4" w:space="0" w:color="auto"/>
            </w:tcBorders>
            <w:vAlign w:val="center"/>
            <w:hideMark/>
          </w:tcPr>
          <w:p w14:paraId="5D5693A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8185.00</w:t>
            </w:r>
          </w:p>
        </w:tc>
        <w:tc>
          <w:tcPr>
            <w:tcW w:w="802" w:type="pct"/>
            <w:tcBorders>
              <w:top w:val="nil"/>
              <w:left w:val="nil"/>
              <w:bottom w:val="single" w:sz="4" w:space="0" w:color="auto"/>
              <w:right w:val="single" w:sz="4" w:space="0" w:color="auto"/>
            </w:tcBorders>
            <w:vAlign w:val="center"/>
            <w:hideMark/>
          </w:tcPr>
          <w:p w14:paraId="5D6B08C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31,103.00</w:t>
            </w:r>
          </w:p>
        </w:tc>
      </w:tr>
      <w:tr w:rsidR="0090345F" w:rsidRPr="00CD413F" w14:paraId="254F186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AA0757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15</w:t>
            </w:r>
          </w:p>
        </w:tc>
        <w:tc>
          <w:tcPr>
            <w:tcW w:w="2112" w:type="pct"/>
            <w:tcBorders>
              <w:top w:val="nil"/>
              <w:left w:val="nil"/>
              <w:bottom w:val="single" w:sz="4" w:space="0" w:color="auto"/>
              <w:right w:val="single" w:sz="4" w:space="0" w:color="auto"/>
            </w:tcBorders>
            <w:vAlign w:val="center"/>
            <w:hideMark/>
          </w:tcPr>
          <w:p w14:paraId="38C6F76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հակակոռոզիոն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ПИК</w:t>
            </w:r>
            <w:r w:rsidRPr="00CD413F">
              <w:rPr>
                <w:rFonts w:ascii="Arial Armenian" w:hAnsi="Arial Armenian" w:cs="Arial"/>
                <w:sz w:val="18"/>
                <w:szCs w:val="18"/>
              </w:rPr>
              <w:t xml:space="preserve">"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133x4.5</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440ED5F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0833DFA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3.800</w:t>
            </w:r>
          </w:p>
        </w:tc>
        <w:tc>
          <w:tcPr>
            <w:tcW w:w="678" w:type="pct"/>
            <w:tcBorders>
              <w:top w:val="nil"/>
              <w:left w:val="nil"/>
              <w:bottom w:val="single" w:sz="4" w:space="0" w:color="auto"/>
              <w:right w:val="single" w:sz="4" w:space="0" w:color="auto"/>
            </w:tcBorders>
            <w:vAlign w:val="center"/>
            <w:hideMark/>
          </w:tcPr>
          <w:p w14:paraId="491862A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10987.00</w:t>
            </w:r>
          </w:p>
        </w:tc>
        <w:tc>
          <w:tcPr>
            <w:tcW w:w="802" w:type="pct"/>
            <w:tcBorders>
              <w:top w:val="nil"/>
              <w:left w:val="nil"/>
              <w:bottom w:val="single" w:sz="4" w:space="0" w:color="auto"/>
              <w:right w:val="single" w:sz="4" w:space="0" w:color="auto"/>
            </w:tcBorders>
            <w:vAlign w:val="center"/>
            <w:hideMark/>
          </w:tcPr>
          <w:p w14:paraId="478DC86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41,750.60</w:t>
            </w:r>
          </w:p>
        </w:tc>
      </w:tr>
      <w:tr w:rsidR="0090345F" w:rsidRPr="00CD413F" w14:paraId="1BFA0DE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667E53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16</w:t>
            </w:r>
          </w:p>
        </w:tc>
        <w:tc>
          <w:tcPr>
            <w:tcW w:w="2112" w:type="pct"/>
            <w:tcBorders>
              <w:top w:val="nil"/>
              <w:left w:val="nil"/>
              <w:bottom w:val="single" w:sz="4" w:space="0" w:color="auto"/>
              <w:right w:val="single" w:sz="4" w:space="0" w:color="auto"/>
            </w:tcBorders>
            <w:vAlign w:val="center"/>
            <w:hideMark/>
          </w:tcPr>
          <w:p w14:paraId="3AD2030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ստորգետնյա</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փորձարկումներով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խրամուղիներում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57*3.5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25CA909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6719A60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8.400</w:t>
            </w:r>
          </w:p>
        </w:tc>
        <w:tc>
          <w:tcPr>
            <w:tcW w:w="678" w:type="pct"/>
            <w:tcBorders>
              <w:top w:val="nil"/>
              <w:left w:val="nil"/>
              <w:bottom w:val="single" w:sz="4" w:space="0" w:color="auto"/>
              <w:right w:val="single" w:sz="4" w:space="0" w:color="auto"/>
            </w:tcBorders>
            <w:vAlign w:val="center"/>
            <w:hideMark/>
          </w:tcPr>
          <w:p w14:paraId="5E043F9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3816.00</w:t>
            </w:r>
          </w:p>
        </w:tc>
        <w:tc>
          <w:tcPr>
            <w:tcW w:w="802" w:type="pct"/>
            <w:tcBorders>
              <w:top w:val="nil"/>
              <w:left w:val="nil"/>
              <w:bottom w:val="single" w:sz="4" w:space="0" w:color="auto"/>
              <w:right w:val="single" w:sz="4" w:space="0" w:color="auto"/>
            </w:tcBorders>
            <w:vAlign w:val="center"/>
            <w:hideMark/>
          </w:tcPr>
          <w:p w14:paraId="6407D81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32,054.40</w:t>
            </w:r>
          </w:p>
        </w:tc>
      </w:tr>
      <w:tr w:rsidR="0090345F" w:rsidRPr="00CD413F" w14:paraId="58395FD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2F5049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17</w:t>
            </w:r>
          </w:p>
        </w:tc>
        <w:tc>
          <w:tcPr>
            <w:tcW w:w="2112" w:type="pct"/>
            <w:tcBorders>
              <w:top w:val="nil"/>
              <w:left w:val="nil"/>
              <w:bottom w:val="single" w:sz="4" w:space="0" w:color="auto"/>
              <w:right w:val="single" w:sz="4" w:space="0" w:color="auto"/>
            </w:tcBorders>
            <w:vAlign w:val="center"/>
            <w:hideMark/>
          </w:tcPr>
          <w:p w14:paraId="6CBD868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հակակոռոզիոն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ПИК</w:t>
            </w:r>
            <w:r w:rsidRPr="00CD413F">
              <w:rPr>
                <w:rFonts w:ascii="Arial Armenian" w:hAnsi="Arial Armenian" w:cs="Arial"/>
                <w:sz w:val="18"/>
                <w:szCs w:val="18"/>
              </w:rPr>
              <w:t xml:space="preserve">"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57x3.5</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3DDF681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3EA96C9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8.400</w:t>
            </w:r>
          </w:p>
        </w:tc>
        <w:tc>
          <w:tcPr>
            <w:tcW w:w="678" w:type="pct"/>
            <w:tcBorders>
              <w:top w:val="nil"/>
              <w:left w:val="nil"/>
              <w:bottom w:val="single" w:sz="4" w:space="0" w:color="auto"/>
              <w:right w:val="single" w:sz="4" w:space="0" w:color="auto"/>
            </w:tcBorders>
            <w:vAlign w:val="center"/>
            <w:hideMark/>
          </w:tcPr>
          <w:p w14:paraId="04B87B3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10601.00</w:t>
            </w:r>
          </w:p>
        </w:tc>
        <w:tc>
          <w:tcPr>
            <w:tcW w:w="802" w:type="pct"/>
            <w:tcBorders>
              <w:top w:val="nil"/>
              <w:left w:val="nil"/>
              <w:bottom w:val="single" w:sz="4" w:space="0" w:color="auto"/>
              <w:right w:val="single" w:sz="4" w:space="0" w:color="auto"/>
            </w:tcBorders>
            <w:vAlign w:val="center"/>
            <w:hideMark/>
          </w:tcPr>
          <w:p w14:paraId="345C691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89,048.40</w:t>
            </w:r>
          </w:p>
        </w:tc>
      </w:tr>
      <w:tr w:rsidR="0090345F" w:rsidRPr="00CD413F" w14:paraId="7A864C9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C1EA0E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18</w:t>
            </w:r>
          </w:p>
        </w:tc>
        <w:tc>
          <w:tcPr>
            <w:tcW w:w="2112" w:type="pct"/>
            <w:tcBorders>
              <w:top w:val="nil"/>
              <w:left w:val="nil"/>
              <w:bottom w:val="single" w:sz="4" w:space="0" w:color="auto"/>
              <w:right w:val="single" w:sz="4" w:space="0" w:color="auto"/>
            </w:tcBorders>
            <w:vAlign w:val="center"/>
            <w:hideMark/>
          </w:tcPr>
          <w:p w14:paraId="2E10C4E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վերգետնյա</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փորձարկումներով</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proofErr w:type="gramEnd"/>
            <w:r w:rsidRPr="00CD413F">
              <w:rPr>
                <w:rFonts w:ascii="Arial Armenian" w:hAnsi="Arial Armenian" w:cs="Arial"/>
                <w:sz w:val="18"/>
                <w:szCs w:val="18"/>
              </w:rPr>
              <w:t>57*3.5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545E576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424B54C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9.200</w:t>
            </w:r>
          </w:p>
        </w:tc>
        <w:tc>
          <w:tcPr>
            <w:tcW w:w="678" w:type="pct"/>
            <w:tcBorders>
              <w:top w:val="nil"/>
              <w:left w:val="nil"/>
              <w:bottom w:val="single" w:sz="4" w:space="0" w:color="auto"/>
              <w:right w:val="single" w:sz="4" w:space="0" w:color="auto"/>
            </w:tcBorders>
            <w:vAlign w:val="center"/>
            <w:hideMark/>
          </w:tcPr>
          <w:p w14:paraId="5EFFE14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3816.00</w:t>
            </w:r>
          </w:p>
        </w:tc>
        <w:tc>
          <w:tcPr>
            <w:tcW w:w="802" w:type="pct"/>
            <w:tcBorders>
              <w:top w:val="nil"/>
              <w:left w:val="nil"/>
              <w:bottom w:val="single" w:sz="4" w:space="0" w:color="auto"/>
              <w:right w:val="single" w:sz="4" w:space="0" w:color="auto"/>
            </w:tcBorders>
            <w:vAlign w:val="center"/>
            <w:hideMark/>
          </w:tcPr>
          <w:p w14:paraId="1973621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35,107.20</w:t>
            </w:r>
          </w:p>
        </w:tc>
      </w:tr>
      <w:tr w:rsidR="0090345F" w:rsidRPr="00CD413F" w14:paraId="0F83C12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D3526F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19</w:t>
            </w:r>
          </w:p>
        </w:tc>
        <w:tc>
          <w:tcPr>
            <w:tcW w:w="2112" w:type="pct"/>
            <w:tcBorders>
              <w:top w:val="nil"/>
              <w:left w:val="nil"/>
              <w:bottom w:val="single" w:sz="4" w:space="0" w:color="auto"/>
              <w:right w:val="single" w:sz="4" w:space="0" w:color="auto"/>
            </w:tcBorders>
            <w:vAlign w:val="center"/>
            <w:hideMark/>
          </w:tcPr>
          <w:p w14:paraId="4B244046"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փորձարկումներով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խրամուղիներում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63*5.8</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48C28AE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6A57B91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13.100</w:t>
            </w:r>
          </w:p>
        </w:tc>
        <w:tc>
          <w:tcPr>
            <w:tcW w:w="678" w:type="pct"/>
            <w:tcBorders>
              <w:top w:val="nil"/>
              <w:left w:val="nil"/>
              <w:bottom w:val="single" w:sz="4" w:space="0" w:color="auto"/>
              <w:right w:val="single" w:sz="4" w:space="0" w:color="auto"/>
            </w:tcBorders>
            <w:vAlign w:val="center"/>
            <w:hideMark/>
          </w:tcPr>
          <w:p w14:paraId="4264031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1542.00</w:t>
            </w:r>
          </w:p>
        </w:tc>
        <w:tc>
          <w:tcPr>
            <w:tcW w:w="802" w:type="pct"/>
            <w:tcBorders>
              <w:top w:val="nil"/>
              <w:left w:val="nil"/>
              <w:bottom w:val="single" w:sz="4" w:space="0" w:color="auto"/>
              <w:right w:val="single" w:sz="4" w:space="0" w:color="auto"/>
            </w:tcBorders>
            <w:vAlign w:val="center"/>
            <w:hideMark/>
          </w:tcPr>
          <w:p w14:paraId="11D7667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20,200.20</w:t>
            </w:r>
          </w:p>
        </w:tc>
      </w:tr>
      <w:tr w:rsidR="0090345F" w:rsidRPr="00CD413F" w14:paraId="1C8BD5F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C958C5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20</w:t>
            </w:r>
          </w:p>
        </w:tc>
        <w:tc>
          <w:tcPr>
            <w:tcW w:w="2112" w:type="pct"/>
            <w:tcBorders>
              <w:top w:val="nil"/>
              <w:left w:val="nil"/>
              <w:bottom w:val="single" w:sz="4" w:space="0" w:color="auto"/>
              <w:right w:val="single" w:sz="4" w:space="0" w:color="auto"/>
            </w:tcBorders>
            <w:vAlign w:val="center"/>
            <w:hideMark/>
          </w:tcPr>
          <w:p w14:paraId="20350480"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գազախողովակի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յուղա</w:t>
            </w:r>
            <w:r w:rsidRPr="00CD413F">
              <w:rPr>
                <w:rFonts w:ascii="Arial Armenian" w:hAnsi="Arial Armenian" w:cs="Arial Armenian"/>
                <w:sz w:val="18"/>
                <w:szCs w:val="18"/>
              </w:rPr>
              <w:t>Ý»ñÏáõÙ</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CFA6CC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Ù2</w:t>
            </w:r>
          </w:p>
        </w:tc>
        <w:tc>
          <w:tcPr>
            <w:tcW w:w="624" w:type="pct"/>
            <w:tcBorders>
              <w:top w:val="nil"/>
              <w:left w:val="nil"/>
              <w:bottom w:val="single" w:sz="4" w:space="0" w:color="auto"/>
              <w:right w:val="single" w:sz="4" w:space="0" w:color="auto"/>
            </w:tcBorders>
            <w:vAlign w:val="center"/>
            <w:hideMark/>
          </w:tcPr>
          <w:p w14:paraId="1E2B022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1.750</w:t>
            </w:r>
          </w:p>
        </w:tc>
        <w:tc>
          <w:tcPr>
            <w:tcW w:w="678" w:type="pct"/>
            <w:tcBorders>
              <w:top w:val="nil"/>
              <w:left w:val="nil"/>
              <w:bottom w:val="single" w:sz="4" w:space="0" w:color="auto"/>
              <w:right w:val="single" w:sz="4" w:space="0" w:color="auto"/>
            </w:tcBorders>
            <w:vAlign w:val="center"/>
            <w:hideMark/>
          </w:tcPr>
          <w:p w14:paraId="72FF5EE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1478.00</w:t>
            </w:r>
          </w:p>
        </w:tc>
        <w:tc>
          <w:tcPr>
            <w:tcW w:w="802" w:type="pct"/>
            <w:tcBorders>
              <w:top w:val="nil"/>
              <w:left w:val="nil"/>
              <w:bottom w:val="single" w:sz="4" w:space="0" w:color="auto"/>
              <w:right w:val="single" w:sz="4" w:space="0" w:color="auto"/>
            </w:tcBorders>
            <w:vAlign w:val="center"/>
            <w:hideMark/>
          </w:tcPr>
          <w:p w14:paraId="49E977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2,586.50</w:t>
            </w:r>
          </w:p>
        </w:tc>
      </w:tr>
      <w:tr w:rsidR="0090345F" w:rsidRPr="00CD413F" w14:paraId="5E3DDBF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B9C990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21</w:t>
            </w:r>
          </w:p>
        </w:tc>
        <w:tc>
          <w:tcPr>
            <w:tcW w:w="2112" w:type="pct"/>
            <w:tcBorders>
              <w:top w:val="nil"/>
              <w:left w:val="nil"/>
              <w:bottom w:val="single" w:sz="4" w:space="0" w:color="auto"/>
              <w:right w:val="single" w:sz="4" w:space="0" w:color="auto"/>
            </w:tcBorders>
            <w:vAlign w:val="center"/>
            <w:hideMark/>
          </w:tcPr>
          <w:p w14:paraId="01A6BC9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գազատարի</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ã³Ù³ùñáõÙ </w:t>
            </w:r>
          </w:p>
        </w:tc>
        <w:tc>
          <w:tcPr>
            <w:tcW w:w="461" w:type="pct"/>
            <w:tcBorders>
              <w:top w:val="nil"/>
              <w:left w:val="nil"/>
              <w:bottom w:val="single" w:sz="4" w:space="0" w:color="auto"/>
              <w:right w:val="single" w:sz="4" w:space="0" w:color="auto"/>
            </w:tcBorders>
            <w:vAlign w:val="bottom"/>
            <w:hideMark/>
          </w:tcPr>
          <w:p w14:paraId="749EB98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0840A93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30.700</w:t>
            </w:r>
          </w:p>
        </w:tc>
        <w:tc>
          <w:tcPr>
            <w:tcW w:w="678" w:type="pct"/>
            <w:tcBorders>
              <w:top w:val="nil"/>
              <w:left w:val="nil"/>
              <w:bottom w:val="single" w:sz="4" w:space="0" w:color="auto"/>
              <w:right w:val="single" w:sz="4" w:space="0" w:color="auto"/>
            </w:tcBorders>
            <w:vAlign w:val="center"/>
            <w:hideMark/>
          </w:tcPr>
          <w:p w14:paraId="33A79BE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141.00</w:t>
            </w:r>
          </w:p>
        </w:tc>
        <w:tc>
          <w:tcPr>
            <w:tcW w:w="802" w:type="pct"/>
            <w:tcBorders>
              <w:top w:val="nil"/>
              <w:left w:val="nil"/>
              <w:bottom w:val="single" w:sz="4" w:space="0" w:color="auto"/>
              <w:right w:val="single" w:sz="4" w:space="0" w:color="auto"/>
            </w:tcBorders>
            <w:vAlign w:val="center"/>
            <w:hideMark/>
          </w:tcPr>
          <w:p w14:paraId="40141A3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4,328.70</w:t>
            </w:r>
          </w:p>
        </w:tc>
      </w:tr>
      <w:tr w:rsidR="0090345F" w:rsidRPr="00CD413F" w14:paraId="2E8FEBC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62D3B0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22</w:t>
            </w:r>
          </w:p>
        </w:tc>
        <w:tc>
          <w:tcPr>
            <w:tcW w:w="2112" w:type="pct"/>
            <w:tcBorders>
              <w:top w:val="nil"/>
              <w:left w:val="nil"/>
              <w:bottom w:val="single" w:sz="4" w:space="0" w:color="auto"/>
              <w:right w:val="single" w:sz="4" w:space="0" w:color="auto"/>
            </w:tcBorders>
            <w:vAlign w:val="center"/>
            <w:hideMark/>
          </w:tcPr>
          <w:p w14:paraId="103D2A6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r w:rsidRPr="00CD413F">
              <w:rPr>
                <w:rFonts w:ascii="Sylfaen" w:hAnsi="Sylfaen" w:cs="Sylfaen"/>
                <w:sz w:val="18"/>
                <w:szCs w:val="18"/>
              </w:rPr>
              <w:t>գ</w:t>
            </w:r>
            <w:r w:rsidRPr="00CD413F">
              <w:rPr>
                <w:rFonts w:ascii="Arial Armenian" w:hAnsi="Arial Armenian" w:cs="Arial Armenian"/>
                <w:sz w:val="18"/>
                <w:szCs w:val="18"/>
              </w:rPr>
              <w:t>³½³ï³</w:t>
            </w:r>
            <w:proofErr w:type="gramStart"/>
            <w:r w:rsidRPr="00CD413F">
              <w:rPr>
                <w:rFonts w:ascii="Arial Armenian" w:hAnsi="Arial Armenian" w:cs="Arial Armenian"/>
                <w:sz w:val="18"/>
                <w:szCs w:val="18"/>
              </w:rPr>
              <w:t>ñÇ</w:t>
            </w:r>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áñÓ³ñÏáõÙ </w:t>
            </w:r>
          </w:p>
        </w:tc>
        <w:tc>
          <w:tcPr>
            <w:tcW w:w="461" w:type="pct"/>
            <w:tcBorders>
              <w:top w:val="nil"/>
              <w:left w:val="nil"/>
              <w:bottom w:val="single" w:sz="4" w:space="0" w:color="auto"/>
              <w:right w:val="single" w:sz="4" w:space="0" w:color="auto"/>
            </w:tcBorders>
            <w:vAlign w:val="bottom"/>
            <w:hideMark/>
          </w:tcPr>
          <w:p w14:paraId="1591264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7C76891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30.700</w:t>
            </w:r>
          </w:p>
        </w:tc>
        <w:tc>
          <w:tcPr>
            <w:tcW w:w="678" w:type="pct"/>
            <w:tcBorders>
              <w:top w:val="nil"/>
              <w:left w:val="nil"/>
              <w:bottom w:val="single" w:sz="4" w:space="0" w:color="auto"/>
              <w:right w:val="single" w:sz="4" w:space="0" w:color="auto"/>
            </w:tcBorders>
            <w:vAlign w:val="center"/>
            <w:hideMark/>
          </w:tcPr>
          <w:p w14:paraId="6A756D7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797.00</w:t>
            </w:r>
          </w:p>
        </w:tc>
        <w:tc>
          <w:tcPr>
            <w:tcW w:w="802" w:type="pct"/>
            <w:tcBorders>
              <w:top w:val="nil"/>
              <w:left w:val="nil"/>
              <w:bottom w:val="single" w:sz="4" w:space="0" w:color="auto"/>
              <w:right w:val="single" w:sz="4" w:space="0" w:color="auto"/>
            </w:tcBorders>
            <w:vAlign w:val="center"/>
            <w:hideMark/>
          </w:tcPr>
          <w:p w14:paraId="35F5B79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24,467.90</w:t>
            </w:r>
          </w:p>
        </w:tc>
      </w:tr>
      <w:tr w:rsidR="0090345F" w:rsidRPr="00CD413F" w14:paraId="2DA24B3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254EA5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23</w:t>
            </w:r>
          </w:p>
        </w:tc>
        <w:tc>
          <w:tcPr>
            <w:tcW w:w="2112" w:type="pct"/>
            <w:tcBorders>
              <w:top w:val="nil"/>
              <w:left w:val="nil"/>
              <w:bottom w:val="single" w:sz="4" w:space="0" w:color="auto"/>
              <w:right w:val="single" w:sz="4" w:space="0" w:color="auto"/>
            </w:tcBorders>
            <w:vAlign w:val="center"/>
            <w:hideMark/>
          </w:tcPr>
          <w:p w14:paraId="6EADE1AA"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Ստուգիչ</w:t>
            </w:r>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20x2.5</w:t>
            </w:r>
            <w:r w:rsidRPr="00CD413F">
              <w:rPr>
                <w:rFonts w:ascii="Arial Armenian" w:hAnsi="Arial Armenian" w:cs="Arial Armenian"/>
                <w:sz w:val="18"/>
                <w:szCs w:val="18"/>
              </w:rPr>
              <w:t>ÙÙ</w:t>
            </w:r>
            <w:r w:rsidRPr="00CD413F">
              <w:rPr>
                <w:rFonts w:ascii="Arial Armenian" w:hAnsi="Arial Armenian" w:cs="Arial"/>
                <w:sz w:val="18"/>
                <w:szCs w:val="18"/>
              </w:rPr>
              <w:t xml:space="preserve"> </w:t>
            </w:r>
            <w:proofErr w:type="spellStart"/>
            <w:r w:rsidRPr="00CD413F">
              <w:rPr>
                <w:rFonts w:ascii="Sylfaen" w:hAnsi="Sylfaen" w:cs="Sylfaen"/>
                <w:sz w:val="18"/>
                <w:szCs w:val="18"/>
              </w:rPr>
              <w:t>երկշերտ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հակակորոզիոն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FB7387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52FDCA8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w:t>
            </w:r>
          </w:p>
        </w:tc>
        <w:tc>
          <w:tcPr>
            <w:tcW w:w="678" w:type="pct"/>
            <w:tcBorders>
              <w:top w:val="nil"/>
              <w:left w:val="nil"/>
              <w:bottom w:val="single" w:sz="4" w:space="0" w:color="auto"/>
              <w:right w:val="single" w:sz="4" w:space="0" w:color="auto"/>
            </w:tcBorders>
            <w:vAlign w:val="center"/>
            <w:hideMark/>
          </w:tcPr>
          <w:p w14:paraId="6D4F77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12323.00</w:t>
            </w:r>
          </w:p>
        </w:tc>
        <w:tc>
          <w:tcPr>
            <w:tcW w:w="802" w:type="pct"/>
            <w:tcBorders>
              <w:top w:val="nil"/>
              <w:left w:val="nil"/>
              <w:bottom w:val="single" w:sz="4" w:space="0" w:color="auto"/>
              <w:right w:val="single" w:sz="4" w:space="0" w:color="auto"/>
            </w:tcBorders>
            <w:vAlign w:val="center"/>
            <w:hideMark/>
          </w:tcPr>
          <w:p w14:paraId="1CB02C5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24,646.00</w:t>
            </w:r>
          </w:p>
        </w:tc>
      </w:tr>
      <w:tr w:rsidR="0090345F" w:rsidRPr="00CD413F" w14:paraId="2939074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62B701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24</w:t>
            </w:r>
          </w:p>
        </w:tc>
        <w:tc>
          <w:tcPr>
            <w:tcW w:w="2112" w:type="pct"/>
            <w:tcBorders>
              <w:top w:val="nil"/>
              <w:left w:val="nil"/>
              <w:bottom w:val="single" w:sz="4" w:space="0" w:color="auto"/>
              <w:right w:val="single" w:sz="4" w:space="0" w:color="auto"/>
            </w:tcBorders>
            <w:vAlign w:val="center"/>
            <w:hideMark/>
          </w:tcPr>
          <w:p w14:paraId="0B78F629"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äáÕå³ï» </w:t>
            </w:r>
            <w:proofErr w:type="spell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Ó¨³íáñ</w:t>
            </w:r>
            <w:r w:rsidRPr="00CD413F">
              <w:rPr>
                <w:rFonts w:ascii="Arial Armenian" w:hAnsi="Arial Armenian" w:cs="Arial"/>
                <w:sz w:val="18"/>
                <w:szCs w:val="18"/>
              </w:rPr>
              <w:t xml:space="preserve"> </w:t>
            </w:r>
            <w:r w:rsidRPr="00CD413F">
              <w:rPr>
                <w:rFonts w:ascii="Arial Armenian" w:hAnsi="Arial Armenian" w:cs="Arial Armenian"/>
                <w:sz w:val="18"/>
                <w:szCs w:val="18"/>
              </w:rPr>
              <w:t>Ù³ë»ñ</w:t>
            </w:r>
            <w:r w:rsidRPr="00CD413F">
              <w:rPr>
                <w:rFonts w:ascii="Arial Armenian" w:hAnsi="Arial Armenian" w:cs="Arial"/>
                <w:sz w:val="18"/>
                <w:szCs w:val="18"/>
              </w:rPr>
              <w:t xml:space="preserve"> /</w:t>
            </w:r>
            <w:proofErr w:type="spellStart"/>
            <w:r w:rsidRPr="00CD413F">
              <w:rPr>
                <w:rFonts w:ascii="Sylfaen" w:hAnsi="Sylfaen" w:cs="Sylfaen"/>
                <w:sz w:val="18"/>
                <w:szCs w:val="18"/>
              </w:rPr>
              <w:t>արմունկ</w:t>
            </w:r>
            <w:proofErr w:type="spellEnd"/>
            <w:r w:rsidRPr="00CD413F">
              <w:rPr>
                <w:rFonts w:ascii="Arial Armenian" w:hAnsi="Arial Armenian" w:cs="Arial"/>
                <w:sz w:val="18"/>
                <w:szCs w:val="18"/>
              </w:rPr>
              <w:t>/</w:t>
            </w:r>
          </w:p>
        </w:tc>
        <w:tc>
          <w:tcPr>
            <w:tcW w:w="461" w:type="pct"/>
            <w:tcBorders>
              <w:top w:val="nil"/>
              <w:left w:val="nil"/>
              <w:bottom w:val="single" w:sz="4" w:space="0" w:color="auto"/>
              <w:right w:val="single" w:sz="4" w:space="0" w:color="auto"/>
            </w:tcBorders>
            <w:vAlign w:val="bottom"/>
            <w:hideMark/>
          </w:tcPr>
          <w:p w14:paraId="3A882C6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Ï·</w:t>
            </w:r>
          </w:p>
        </w:tc>
        <w:tc>
          <w:tcPr>
            <w:tcW w:w="624" w:type="pct"/>
            <w:tcBorders>
              <w:top w:val="nil"/>
              <w:left w:val="nil"/>
              <w:bottom w:val="single" w:sz="4" w:space="0" w:color="auto"/>
              <w:right w:val="single" w:sz="4" w:space="0" w:color="auto"/>
            </w:tcBorders>
            <w:vAlign w:val="center"/>
            <w:hideMark/>
          </w:tcPr>
          <w:p w14:paraId="151C5D6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3.100</w:t>
            </w:r>
          </w:p>
        </w:tc>
        <w:tc>
          <w:tcPr>
            <w:tcW w:w="678" w:type="pct"/>
            <w:tcBorders>
              <w:top w:val="nil"/>
              <w:left w:val="nil"/>
              <w:bottom w:val="single" w:sz="4" w:space="0" w:color="auto"/>
              <w:right w:val="single" w:sz="4" w:space="0" w:color="auto"/>
            </w:tcBorders>
            <w:vAlign w:val="center"/>
            <w:hideMark/>
          </w:tcPr>
          <w:p w14:paraId="7C375D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1915.00</w:t>
            </w:r>
          </w:p>
        </w:tc>
        <w:tc>
          <w:tcPr>
            <w:tcW w:w="802" w:type="pct"/>
            <w:tcBorders>
              <w:top w:val="nil"/>
              <w:left w:val="nil"/>
              <w:bottom w:val="single" w:sz="4" w:space="0" w:color="auto"/>
              <w:right w:val="single" w:sz="4" w:space="0" w:color="auto"/>
            </w:tcBorders>
            <w:vAlign w:val="center"/>
            <w:hideMark/>
          </w:tcPr>
          <w:p w14:paraId="72F7D87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5,936.50</w:t>
            </w:r>
          </w:p>
        </w:tc>
      </w:tr>
      <w:tr w:rsidR="0090345F" w:rsidRPr="00CD413F" w14:paraId="40300A2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BD82C5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25</w:t>
            </w:r>
          </w:p>
        </w:tc>
        <w:tc>
          <w:tcPr>
            <w:tcW w:w="2112" w:type="pct"/>
            <w:tcBorders>
              <w:top w:val="nil"/>
              <w:left w:val="nil"/>
              <w:bottom w:val="single" w:sz="4" w:space="0" w:color="auto"/>
              <w:right w:val="single" w:sz="4" w:space="0" w:color="auto"/>
            </w:tcBorders>
            <w:vAlign w:val="center"/>
            <w:hideMark/>
          </w:tcPr>
          <w:p w14:paraId="7F29FCBD"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Ø»ï³Õ³Ï³Ý </w:t>
            </w:r>
            <w:proofErr w:type="spellStart"/>
            <w:r w:rsidRPr="00CD413F">
              <w:rPr>
                <w:rFonts w:ascii="Sylfaen" w:hAnsi="Sylfaen" w:cs="Sylfaen"/>
                <w:sz w:val="18"/>
                <w:szCs w:val="18"/>
              </w:rPr>
              <w:t>ամրացման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դետալներ</w:t>
            </w:r>
            <w:proofErr w:type="spellEnd"/>
          </w:p>
        </w:tc>
        <w:tc>
          <w:tcPr>
            <w:tcW w:w="461" w:type="pct"/>
            <w:tcBorders>
              <w:top w:val="nil"/>
              <w:left w:val="nil"/>
              <w:bottom w:val="single" w:sz="4" w:space="0" w:color="auto"/>
              <w:right w:val="single" w:sz="4" w:space="0" w:color="auto"/>
            </w:tcBorders>
            <w:vAlign w:val="bottom"/>
            <w:hideMark/>
          </w:tcPr>
          <w:p w14:paraId="08D1D78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Ï·</w:t>
            </w:r>
          </w:p>
        </w:tc>
        <w:tc>
          <w:tcPr>
            <w:tcW w:w="624" w:type="pct"/>
            <w:tcBorders>
              <w:top w:val="nil"/>
              <w:left w:val="nil"/>
              <w:bottom w:val="single" w:sz="4" w:space="0" w:color="auto"/>
              <w:right w:val="single" w:sz="4" w:space="0" w:color="auto"/>
            </w:tcBorders>
            <w:vAlign w:val="center"/>
            <w:hideMark/>
          </w:tcPr>
          <w:p w14:paraId="7545E2B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5.000</w:t>
            </w:r>
          </w:p>
        </w:tc>
        <w:tc>
          <w:tcPr>
            <w:tcW w:w="678" w:type="pct"/>
            <w:tcBorders>
              <w:top w:val="nil"/>
              <w:left w:val="nil"/>
              <w:bottom w:val="single" w:sz="4" w:space="0" w:color="auto"/>
              <w:right w:val="single" w:sz="4" w:space="0" w:color="auto"/>
            </w:tcBorders>
            <w:vAlign w:val="center"/>
            <w:hideMark/>
          </w:tcPr>
          <w:p w14:paraId="151707F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822.00</w:t>
            </w:r>
          </w:p>
        </w:tc>
        <w:tc>
          <w:tcPr>
            <w:tcW w:w="802" w:type="pct"/>
            <w:tcBorders>
              <w:top w:val="nil"/>
              <w:left w:val="nil"/>
              <w:bottom w:val="single" w:sz="4" w:space="0" w:color="auto"/>
              <w:right w:val="single" w:sz="4" w:space="0" w:color="auto"/>
            </w:tcBorders>
            <w:vAlign w:val="center"/>
            <w:hideMark/>
          </w:tcPr>
          <w:p w14:paraId="2F99F3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4,110.00</w:t>
            </w:r>
          </w:p>
        </w:tc>
      </w:tr>
      <w:tr w:rsidR="0090345F" w:rsidRPr="00CD413F" w14:paraId="5978583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E02CE2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26</w:t>
            </w:r>
          </w:p>
        </w:tc>
        <w:tc>
          <w:tcPr>
            <w:tcW w:w="2112" w:type="pct"/>
            <w:tcBorders>
              <w:top w:val="nil"/>
              <w:left w:val="nil"/>
              <w:bottom w:val="single" w:sz="4" w:space="0" w:color="auto"/>
              <w:right w:val="single" w:sz="4" w:space="0" w:color="auto"/>
            </w:tcBorders>
            <w:vAlign w:val="center"/>
            <w:hideMark/>
          </w:tcPr>
          <w:p w14:paraId="1CAB0F9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Գազատարի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ներմիացում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d</w:t>
            </w:r>
            <w:r w:rsidRPr="00CD413F">
              <w:rPr>
                <w:rFonts w:ascii="Calibri" w:hAnsi="Calibri" w:cs="Calibri"/>
                <w:sz w:val="18"/>
                <w:szCs w:val="18"/>
              </w:rPr>
              <w:t>у</w:t>
            </w:r>
            <w:proofErr w:type="spellEnd"/>
            <w:r w:rsidRPr="00CD413F">
              <w:rPr>
                <w:rFonts w:ascii="Arial Armenian" w:hAnsi="Arial Armenian" w:cs="Arial"/>
                <w:sz w:val="18"/>
                <w:szCs w:val="18"/>
              </w:rPr>
              <w:t>=50</w:t>
            </w:r>
          </w:p>
        </w:tc>
        <w:tc>
          <w:tcPr>
            <w:tcW w:w="461" w:type="pct"/>
            <w:tcBorders>
              <w:top w:val="nil"/>
              <w:left w:val="nil"/>
              <w:bottom w:val="single" w:sz="4" w:space="0" w:color="auto"/>
              <w:right w:val="single" w:sz="4" w:space="0" w:color="auto"/>
            </w:tcBorders>
            <w:vAlign w:val="bottom"/>
            <w:hideMark/>
          </w:tcPr>
          <w:p w14:paraId="6982363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տեղ</w:t>
            </w:r>
            <w:proofErr w:type="spellEnd"/>
          </w:p>
        </w:tc>
        <w:tc>
          <w:tcPr>
            <w:tcW w:w="624" w:type="pct"/>
            <w:tcBorders>
              <w:top w:val="nil"/>
              <w:left w:val="nil"/>
              <w:bottom w:val="single" w:sz="4" w:space="0" w:color="auto"/>
              <w:right w:val="single" w:sz="4" w:space="0" w:color="auto"/>
            </w:tcBorders>
            <w:vAlign w:val="center"/>
            <w:hideMark/>
          </w:tcPr>
          <w:p w14:paraId="43671A2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w:t>
            </w:r>
          </w:p>
        </w:tc>
        <w:tc>
          <w:tcPr>
            <w:tcW w:w="678" w:type="pct"/>
            <w:tcBorders>
              <w:top w:val="nil"/>
              <w:left w:val="nil"/>
              <w:bottom w:val="single" w:sz="4" w:space="0" w:color="auto"/>
              <w:right w:val="single" w:sz="4" w:space="0" w:color="auto"/>
            </w:tcBorders>
            <w:vAlign w:val="center"/>
            <w:hideMark/>
          </w:tcPr>
          <w:p w14:paraId="6562FDC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31521.00</w:t>
            </w:r>
          </w:p>
        </w:tc>
        <w:tc>
          <w:tcPr>
            <w:tcW w:w="802" w:type="pct"/>
            <w:tcBorders>
              <w:top w:val="nil"/>
              <w:left w:val="nil"/>
              <w:bottom w:val="single" w:sz="4" w:space="0" w:color="auto"/>
              <w:right w:val="single" w:sz="4" w:space="0" w:color="auto"/>
            </w:tcBorders>
            <w:vAlign w:val="center"/>
            <w:hideMark/>
          </w:tcPr>
          <w:p w14:paraId="21AF345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63,042.00</w:t>
            </w:r>
          </w:p>
        </w:tc>
      </w:tr>
      <w:tr w:rsidR="0090345F" w:rsidRPr="00CD413F" w14:paraId="233D96B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78DCB83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46947425"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ÀÝ¹³Ù»ÝÁ`10.1</w:t>
            </w:r>
            <w:r w:rsidRPr="00CD413F">
              <w:rPr>
                <w:rFonts w:ascii="Sylfaen" w:hAnsi="Sylfaen" w:cs="Sylfaen"/>
                <w:b/>
                <w:bCs/>
                <w:sz w:val="18"/>
                <w:szCs w:val="18"/>
              </w:rPr>
              <w:t>բաժնով</w:t>
            </w:r>
          </w:p>
        </w:tc>
        <w:tc>
          <w:tcPr>
            <w:tcW w:w="461" w:type="pct"/>
            <w:tcBorders>
              <w:top w:val="nil"/>
              <w:left w:val="nil"/>
              <w:bottom w:val="single" w:sz="4" w:space="0" w:color="auto"/>
              <w:right w:val="single" w:sz="4" w:space="0" w:color="auto"/>
            </w:tcBorders>
            <w:vAlign w:val="bottom"/>
            <w:hideMark/>
          </w:tcPr>
          <w:p w14:paraId="483878A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39793D8A" w14:textId="4B65779B"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7B3AAAAD" w14:textId="0EAA4C01"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14B29CFF"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1,007,108.17</w:t>
            </w:r>
          </w:p>
        </w:tc>
      </w:tr>
      <w:tr w:rsidR="00FD7A51" w:rsidRPr="00CD413F" w14:paraId="7BD921C4"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0CCBA72D"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10.2 </w:t>
            </w:r>
            <w:proofErr w:type="spellStart"/>
            <w:r w:rsidRPr="00CD413F">
              <w:rPr>
                <w:rFonts w:ascii="Sylfaen" w:hAnsi="Sylfaen" w:cs="Sylfaen"/>
                <w:b/>
                <w:bCs/>
                <w:sz w:val="18"/>
                <w:szCs w:val="18"/>
              </w:rPr>
              <w:t>Բաժին</w:t>
            </w:r>
            <w:proofErr w:type="spellEnd"/>
            <w:r w:rsidRPr="00CD413F">
              <w:rPr>
                <w:rFonts w:ascii="Arial Armenian" w:hAnsi="Arial Armenian" w:cs="Arial"/>
                <w:b/>
                <w:bCs/>
                <w:sz w:val="18"/>
                <w:szCs w:val="18"/>
              </w:rPr>
              <w:t xml:space="preserve"> "</w:t>
            </w:r>
            <w:r w:rsidRPr="00CD413F">
              <w:rPr>
                <w:rFonts w:ascii="Sylfaen" w:hAnsi="Sylfaen" w:cs="Sylfaen"/>
                <w:b/>
                <w:bCs/>
                <w:sz w:val="18"/>
                <w:szCs w:val="18"/>
              </w:rPr>
              <w:t>Գ</w:t>
            </w:r>
            <w:r w:rsidRPr="00CD413F">
              <w:rPr>
                <w:rFonts w:ascii="Arial Armenian" w:hAnsi="Arial Armenian" w:cs="Arial"/>
                <w:b/>
                <w:bCs/>
                <w:sz w:val="18"/>
                <w:szCs w:val="18"/>
              </w:rPr>
              <w:t>","</w:t>
            </w:r>
            <w:r w:rsidRPr="00CD413F">
              <w:rPr>
                <w:rFonts w:ascii="Sylfaen" w:hAnsi="Sylfaen" w:cs="Sylfaen"/>
                <w:b/>
                <w:bCs/>
                <w:sz w:val="18"/>
                <w:szCs w:val="18"/>
              </w:rPr>
              <w:t>Դ</w:t>
            </w:r>
            <w:r w:rsidRPr="00CD413F">
              <w:rPr>
                <w:rFonts w:ascii="Arial Armenian" w:hAnsi="Arial Armenian" w:cs="Arial"/>
                <w:b/>
                <w:bCs/>
                <w:sz w:val="18"/>
                <w:szCs w:val="18"/>
              </w:rPr>
              <w:t>"</w:t>
            </w:r>
          </w:p>
        </w:tc>
      </w:tr>
      <w:tr w:rsidR="0090345F" w:rsidRPr="00CD413F" w14:paraId="17C7DD0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3F153C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27</w:t>
            </w:r>
          </w:p>
        </w:tc>
        <w:tc>
          <w:tcPr>
            <w:tcW w:w="2112" w:type="pct"/>
            <w:tcBorders>
              <w:top w:val="nil"/>
              <w:left w:val="nil"/>
              <w:bottom w:val="single" w:sz="4" w:space="0" w:color="auto"/>
              <w:right w:val="single" w:sz="4" w:space="0" w:color="auto"/>
            </w:tcBorders>
            <w:vAlign w:val="center"/>
            <w:hideMark/>
          </w:tcPr>
          <w:p w14:paraId="6C28425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հենասյունների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³å³ÙáÝï³ÅáõÙ</w:t>
            </w:r>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125*4</w:t>
            </w:r>
            <w:r w:rsidRPr="00CD413F">
              <w:rPr>
                <w:rFonts w:ascii="Sylfaen" w:hAnsi="Sylfaen" w:cs="Sylfaen"/>
                <w:sz w:val="18"/>
                <w:szCs w:val="18"/>
              </w:rPr>
              <w:t>մմ</w:t>
            </w:r>
            <w:r w:rsidRPr="00CD413F">
              <w:rPr>
                <w:rFonts w:ascii="Arial Armenian" w:hAnsi="Arial Armenian" w:cs="Arial"/>
                <w:sz w:val="18"/>
                <w:szCs w:val="18"/>
              </w:rPr>
              <w:t>, 2</w:t>
            </w:r>
            <w:proofErr w:type="gramStart"/>
            <w:r w:rsidRPr="00CD413F">
              <w:rPr>
                <w:rFonts w:ascii="Sylfaen" w:hAnsi="Sylfaen" w:cs="Sylfaen"/>
                <w:sz w:val="18"/>
                <w:szCs w:val="18"/>
              </w:rPr>
              <w:t>հատ</w:t>
            </w:r>
            <w:r w:rsidRPr="00CD413F">
              <w:rPr>
                <w:rFonts w:ascii="Arial Armenian" w:hAnsi="Arial Armenian" w:cs="Arial"/>
                <w:sz w:val="18"/>
                <w:szCs w:val="18"/>
              </w:rPr>
              <w:t>,L</w:t>
            </w:r>
            <w:proofErr w:type="gramEnd"/>
            <w:r w:rsidRPr="00CD413F">
              <w:rPr>
                <w:rFonts w:ascii="Arial Armenian" w:hAnsi="Arial Armenian" w:cs="Arial"/>
                <w:sz w:val="18"/>
                <w:szCs w:val="18"/>
              </w:rPr>
              <w:t>=5.2</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F85511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1885427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10.400</w:t>
            </w:r>
          </w:p>
        </w:tc>
        <w:tc>
          <w:tcPr>
            <w:tcW w:w="678" w:type="pct"/>
            <w:tcBorders>
              <w:top w:val="nil"/>
              <w:left w:val="nil"/>
              <w:bottom w:val="single" w:sz="4" w:space="0" w:color="auto"/>
              <w:right w:val="single" w:sz="4" w:space="0" w:color="auto"/>
            </w:tcBorders>
            <w:vAlign w:val="center"/>
            <w:hideMark/>
          </w:tcPr>
          <w:p w14:paraId="4B5397E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1067.00</w:t>
            </w:r>
          </w:p>
        </w:tc>
        <w:tc>
          <w:tcPr>
            <w:tcW w:w="802" w:type="pct"/>
            <w:tcBorders>
              <w:top w:val="nil"/>
              <w:left w:val="nil"/>
              <w:bottom w:val="single" w:sz="4" w:space="0" w:color="auto"/>
              <w:right w:val="single" w:sz="4" w:space="0" w:color="auto"/>
            </w:tcBorders>
            <w:vAlign w:val="center"/>
            <w:hideMark/>
          </w:tcPr>
          <w:p w14:paraId="60F7A6D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11,096.80</w:t>
            </w:r>
          </w:p>
        </w:tc>
      </w:tr>
      <w:tr w:rsidR="0090345F" w:rsidRPr="00CD413F" w14:paraId="2202A99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977DA8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28</w:t>
            </w:r>
          </w:p>
        </w:tc>
        <w:tc>
          <w:tcPr>
            <w:tcW w:w="2112" w:type="pct"/>
            <w:tcBorders>
              <w:top w:val="nil"/>
              <w:left w:val="nil"/>
              <w:bottom w:val="single" w:sz="4" w:space="0" w:color="auto"/>
              <w:right w:val="single" w:sz="4" w:space="0" w:color="auto"/>
            </w:tcBorders>
            <w:vAlign w:val="center"/>
            <w:hideMark/>
          </w:tcPr>
          <w:p w14:paraId="3606ECE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խողովակներից</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գազատարի</w:t>
            </w:r>
            <w:proofErr w:type="spellEnd"/>
            <w:r w:rsidRPr="00CD413F">
              <w:rPr>
                <w:rFonts w:ascii="Arial Armenian" w:hAnsi="Arial Armenian" w:cs="Arial"/>
                <w:sz w:val="18"/>
                <w:szCs w:val="18"/>
              </w:rPr>
              <w:t xml:space="preserve">  ³</w:t>
            </w:r>
            <w:proofErr w:type="gramEnd"/>
            <w:r w:rsidRPr="00CD413F">
              <w:rPr>
                <w:rFonts w:ascii="Arial Armenian" w:hAnsi="Arial Armenian" w:cs="Arial"/>
                <w:sz w:val="18"/>
                <w:szCs w:val="18"/>
              </w:rPr>
              <w:t>å³ÙáÝï³ÅáõÙ ö133*4</w:t>
            </w:r>
            <w:r w:rsidRPr="00CD413F">
              <w:rPr>
                <w:rFonts w:ascii="Sylfaen" w:hAnsi="Sylfaen" w:cs="Sylfaen"/>
                <w:sz w:val="18"/>
                <w:szCs w:val="18"/>
              </w:rPr>
              <w:t>մմ</w:t>
            </w:r>
            <w:r w:rsidRPr="00CD413F">
              <w:rPr>
                <w:rFonts w:ascii="Arial Armenian" w:hAnsi="Arial Armenian" w:cs="Arial"/>
                <w:sz w:val="18"/>
                <w:szCs w:val="18"/>
              </w:rPr>
              <w:t>, 1</w:t>
            </w:r>
            <w:proofErr w:type="gramStart"/>
            <w:r w:rsidRPr="00CD413F">
              <w:rPr>
                <w:rFonts w:ascii="Sylfaen" w:hAnsi="Sylfaen" w:cs="Sylfaen"/>
                <w:sz w:val="18"/>
                <w:szCs w:val="18"/>
              </w:rPr>
              <w:t>հատ</w:t>
            </w:r>
            <w:r w:rsidRPr="00CD413F">
              <w:rPr>
                <w:rFonts w:ascii="Arial Armenian" w:hAnsi="Arial Armenian" w:cs="Arial"/>
                <w:sz w:val="18"/>
                <w:szCs w:val="18"/>
              </w:rPr>
              <w:t>,L</w:t>
            </w:r>
            <w:proofErr w:type="gramEnd"/>
            <w:r w:rsidRPr="00CD413F">
              <w:rPr>
                <w:rFonts w:ascii="Arial Armenian" w:hAnsi="Arial Armenian" w:cs="Arial"/>
                <w:sz w:val="18"/>
                <w:szCs w:val="18"/>
              </w:rPr>
              <w:t>=17</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42BAD91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152747A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18.700</w:t>
            </w:r>
          </w:p>
        </w:tc>
        <w:tc>
          <w:tcPr>
            <w:tcW w:w="678" w:type="pct"/>
            <w:tcBorders>
              <w:top w:val="nil"/>
              <w:left w:val="nil"/>
              <w:bottom w:val="single" w:sz="4" w:space="0" w:color="auto"/>
              <w:right w:val="single" w:sz="4" w:space="0" w:color="auto"/>
            </w:tcBorders>
            <w:vAlign w:val="center"/>
            <w:hideMark/>
          </w:tcPr>
          <w:p w14:paraId="1EF3EA7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0E77B90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20,177.30</w:t>
            </w:r>
          </w:p>
        </w:tc>
      </w:tr>
      <w:tr w:rsidR="0090345F" w:rsidRPr="00CD413F" w14:paraId="2FC7BA7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B311AD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29</w:t>
            </w:r>
          </w:p>
        </w:tc>
        <w:tc>
          <w:tcPr>
            <w:tcW w:w="2112" w:type="pct"/>
            <w:tcBorders>
              <w:top w:val="nil"/>
              <w:left w:val="nil"/>
              <w:bottom w:val="single" w:sz="4" w:space="0" w:color="auto"/>
              <w:right w:val="single" w:sz="4" w:space="0" w:color="auto"/>
            </w:tcBorders>
            <w:vAlign w:val="center"/>
            <w:hideMark/>
          </w:tcPr>
          <w:p w14:paraId="05DE7B4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անկար</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³</w:t>
            </w:r>
            <w:proofErr w:type="gramEnd"/>
            <w:r w:rsidRPr="00CD413F">
              <w:rPr>
                <w:rFonts w:ascii="Arial Armenian" w:hAnsi="Arial Armenian" w:cs="Arial"/>
                <w:sz w:val="18"/>
                <w:szCs w:val="18"/>
              </w:rPr>
              <w:t>å³ÙáÝï³ÅáõÙ ö57*3</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432CF55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2ECDDA1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3.000</w:t>
            </w:r>
          </w:p>
        </w:tc>
        <w:tc>
          <w:tcPr>
            <w:tcW w:w="678" w:type="pct"/>
            <w:tcBorders>
              <w:top w:val="nil"/>
              <w:left w:val="nil"/>
              <w:bottom w:val="single" w:sz="4" w:space="0" w:color="auto"/>
              <w:right w:val="single" w:sz="4" w:space="0" w:color="auto"/>
            </w:tcBorders>
            <w:vAlign w:val="center"/>
            <w:hideMark/>
          </w:tcPr>
          <w:p w14:paraId="2A33532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925.00</w:t>
            </w:r>
          </w:p>
        </w:tc>
        <w:tc>
          <w:tcPr>
            <w:tcW w:w="802" w:type="pct"/>
            <w:tcBorders>
              <w:top w:val="nil"/>
              <w:left w:val="nil"/>
              <w:bottom w:val="single" w:sz="4" w:space="0" w:color="auto"/>
              <w:right w:val="single" w:sz="4" w:space="0" w:color="auto"/>
            </w:tcBorders>
            <w:vAlign w:val="center"/>
            <w:hideMark/>
          </w:tcPr>
          <w:p w14:paraId="0E09F9F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2,775.00</w:t>
            </w:r>
          </w:p>
        </w:tc>
      </w:tr>
      <w:tr w:rsidR="0090345F" w:rsidRPr="00CD413F" w14:paraId="23FF360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C4A695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30</w:t>
            </w:r>
          </w:p>
        </w:tc>
        <w:tc>
          <w:tcPr>
            <w:tcW w:w="2112" w:type="pct"/>
            <w:tcBorders>
              <w:top w:val="nil"/>
              <w:left w:val="nil"/>
              <w:bottom w:val="single" w:sz="4" w:space="0" w:color="auto"/>
              <w:right w:val="single" w:sz="4" w:space="0" w:color="auto"/>
            </w:tcBorders>
            <w:vAlign w:val="center"/>
            <w:hideMark/>
          </w:tcPr>
          <w:p w14:paraId="6DB7E1DB"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4-</w:t>
            </w:r>
            <w:r w:rsidRPr="00CD413F">
              <w:rPr>
                <w:rFonts w:ascii="Sylfaen" w:hAnsi="Sylfaen" w:cs="Sylfaen"/>
                <w:sz w:val="18"/>
                <w:szCs w:val="18"/>
              </w:rPr>
              <w:t>րդ</w:t>
            </w:r>
            <w:r w:rsidRPr="00CD413F">
              <w:rPr>
                <w:rFonts w:ascii="Arial Armenian" w:hAnsi="Arial Armenian" w:cs="Arial"/>
                <w:sz w:val="18"/>
                <w:szCs w:val="18"/>
              </w:rPr>
              <w:t xml:space="preserve"> Ï³ñ·</w:t>
            </w:r>
            <w:proofErr w:type="gramStart"/>
            <w:r w:rsidRPr="00CD413F">
              <w:rPr>
                <w:rFonts w:ascii="Arial Armenian" w:hAnsi="Arial Armenian" w:cs="Arial"/>
                <w:sz w:val="18"/>
                <w:szCs w:val="18"/>
              </w:rPr>
              <w:t>Ç  ·</w:t>
            </w:r>
            <w:proofErr w:type="spellStart"/>
            <w:proofErr w:type="gramEnd"/>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w:t>
            </w:r>
            <w:proofErr w:type="gramStart"/>
            <w:r w:rsidRPr="00CD413F">
              <w:rPr>
                <w:rFonts w:ascii="Arial Armenian" w:hAnsi="Arial Armenian" w:cs="Arial"/>
                <w:sz w:val="18"/>
                <w:szCs w:val="18"/>
              </w:rPr>
              <w:t>ÏáõÙ  0.5Ù3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426071B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08F652C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6.480</w:t>
            </w:r>
          </w:p>
        </w:tc>
        <w:tc>
          <w:tcPr>
            <w:tcW w:w="678" w:type="pct"/>
            <w:tcBorders>
              <w:top w:val="nil"/>
              <w:left w:val="nil"/>
              <w:bottom w:val="single" w:sz="4" w:space="0" w:color="auto"/>
              <w:right w:val="single" w:sz="4" w:space="0" w:color="auto"/>
            </w:tcBorders>
            <w:vAlign w:val="center"/>
            <w:hideMark/>
          </w:tcPr>
          <w:p w14:paraId="6CD1FD4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1182.00</w:t>
            </w:r>
          </w:p>
        </w:tc>
        <w:tc>
          <w:tcPr>
            <w:tcW w:w="802" w:type="pct"/>
            <w:tcBorders>
              <w:top w:val="nil"/>
              <w:left w:val="nil"/>
              <w:bottom w:val="single" w:sz="4" w:space="0" w:color="auto"/>
              <w:right w:val="single" w:sz="4" w:space="0" w:color="auto"/>
            </w:tcBorders>
            <w:vAlign w:val="center"/>
            <w:hideMark/>
          </w:tcPr>
          <w:p w14:paraId="4EEE38A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7,659.36</w:t>
            </w:r>
          </w:p>
        </w:tc>
      </w:tr>
      <w:tr w:rsidR="0090345F" w:rsidRPr="00CD413F" w14:paraId="4F6AEF4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0C7A31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31</w:t>
            </w:r>
          </w:p>
        </w:tc>
        <w:tc>
          <w:tcPr>
            <w:tcW w:w="2112" w:type="pct"/>
            <w:tcBorders>
              <w:top w:val="nil"/>
              <w:left w:val="nil"/>
              <w:bottom w:val="single" w:sz="4" w:space="0" w:color="auto"/>
              <w:right w:val="single" w:sz="4" w:space="0" w:color="auto"/>
            </w:tcBorders>
            <w:vAlign w:val="center"/>
            <w:hideMark/>
          </w:tcPr>
          <w:p w14:paraId="55C7DA28"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5-</w:t>
            </w:r>
            <w:r w:rsidRPr="00CD413F">
              <w:rPr>
                <w:rFonts w:ascii="Sylfaen" w:hAnsi="Sylfaen" w:cs="Sylfaen"/>
                <w:sz w:val="18"/>
                <w:szCs w:val="18"/>
              </w:rPr>
              <w:t>րդ</w:t>
            </w:r>
            <w:r w:rsidRPr="00CD413F">
              <w:rPr>
                <w:rFonts w:ascii="Arial Armenian" w:hAnsi="Arial Armenian" w:cs="Arial"/>
                <w:sz w:val="18"/>
                <w:szCs w:val="18"/>
              </w:rPr>
              <w:t xml:space="preserve"> Ï³ñ·</w:t>
            </w:r>
            <w:proofErr w:type="gramStart"/>
            <w:r w:rsidRPr="00CD413F">
              <w:rPr>
                <w:rFonts w:ascii="Arial Armenian" w:hAnsi="Arial Armenian" w:cs="Arial"/>
                <w:sz w:val="18"/>
                <w:szCs w:val="18"/>
              </w:rPr>
              <w:t>Ç  ·</w:t>
            </w:r>
            <w:proofErr w:type="spellStart"/>
            <w:proofErr w:type="gramEnd"/>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w:t>
            </w:r>
            <w:proofErr w:type="gramStart"/>
            <w:r w:rsidRPr="00CD413F">
              <w:rPr>
                <w:rFonts w:ascii="Arial Armenian" w:hAnsi="Arial Armenian" w:cs="Arial"/>
                <w:sz w:val="18"/>
                <w:szCs w:val="18"/>
              </w:rPr>
              <w:t>ÏáõÙ  0.5Ù3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6F090A9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8E84FC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5.760</w:t>
            </w:r>
          </w:p>
        </w:tc>
        <w:tc>
          <w:tcPr>
            <w:tcW w:w="678" w:type="pct"/>
            <w:tcBorders>
              <w:top w:val="nil"/>
              <w:left w:val="nil"/>
              <w:bottom w:val="single" w:sz="4" w:space="0" w:color="auto"/>
              <w:right w:val="single" w:sz="4" w:space="0" w:color="auto"/>
            </w:tcBorders>
            <w:vAlign w:val="center"/>
            <w:hideMark/>
          </w:tcPr>
          <w:p w14:paraId="134A123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1182.00</w:t>
            </w:r>
          </w:p>
        </w:tc>
        <w:tc>
          <w:tcPr>
            <w:tcW w:w="802" w:type="pct"/>
            <w:tcBorders>
              <w:top w:val="nil"/>
              <w:left w:val="nil"/>
              <w:bottom w:val="single" w:sz="4" w:space="0" w:color="auto"/>
              <w:right w:val="single" w:sz="4" w:space="0" w:color="auto"/>
            </w:tcBorders>
            <w:vAlign w:val="center"/>
            <w:hideMark/>
          </w:tcPr>
          <w:p w14:paraId="1BA977F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6,808.32</w:t>
            </w:r>
          </w:p>
        </w:tc>
      </w:tr>
      <w:tr w:rsidR="0090345F" w:rsidRPr="00CD413F" w14:paraId="716AF08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4696BE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32</w:t>
            </w:r>
          </w:p>
        </w:tc>
        <w:tc>
          <w:tcPr>
            <w:tcW w:w="2112" w:type="pct"/>
            <w:tcBorders>
              <w:top w:val="nil"/>
              <w:left w:val="nil"/>
              <w:bottom w:val="single" w:sz="4" w:space="0" w:color="auto"/>
              <w:right w:val="single" w:sz="4" w:space="0" w:color="auto"/>
            </w:tcBorders>
            <w:vAlign w:val="center"/>
            <w:hideMark/>
          </w:tcPr>
          <w:p w14:paraId="6B5C535A"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6-</w:t>
            </w:r>
            <w:r w:rsidRPr="00CD413F">
              <w:rPr>
                <w:rFonts w:ascii="Sylfaen" w:hAnsi="Sylfaen" w:cs="Sylfaen"/>
                <w:sz w:val="18"/>
                <w:szCs w:val="18"/>
              </w:rPr>
              <w:t>րդ</w:t>
            </w:r>
            <w:r w:rsidRPr="00CD413F">
              <w:rPr>
                <w:rFonts w:ascii="Arial Armenian" w:hAnsi="Arial Armenian" w:cs="Arial"/>
                <w:sz w:val="18"/>
                <w:szCs w:val="18"/>
              </w:rPr>
              <w:t xml:space="preserve"> Ï³ñ·</w:t>
            </w:r>
            <w:proofErr w:type="gramStart"/>
            <w:r w:rsidRPr="00CD413F">
              <w:rPr>
                <w:rFonts w:ascii="Arial Armenian" w:hAnsi="Arial Armenian" w:cs="Arial"/>
                <w:sz w:val="18"/>
                <w:szCs w:val="18"/>
              </w:rPr>
              <w:t>Ç  ·</w:t>
            </w:r>
            <w:proofErr w:type="spellStart"/>
            <w:proofErr w:type="gramEnd"/>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հարվածահատ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p>
        </w:tc>
        <w:tc>
          <w:tcPr>
            <w:tcW w:w="461" w:type="pct"/>
            <w:tcBorders>
              <w:top w:val="nil"/>
              <w:left w:val="nil"/>
              <w:bottom w:val="single" w:sz="4" w:space="0" w:color="auto"/>
              <w:right w:val="single" w:sz="4" w:space="0" w:color="auto"/>
            </w:tcBorders>
            <w:vAlign w:val="bottom"/>
            <w:hideMark/>
          </w:tcPr>
          <w:p w14:paraId="4FF6A1E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43ACE3B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1.440</w:t>
            </w:r>
          </w:p>
        </w:tc>
        <w:tc>
          <w:tcPr>
            <w:tcW w:w="678" w:type="pct"/>
            <w:tcBorders>
              <w:top w:val="nil"/>
              <w:left w:val="nil"/>
              <w:bottom w:val="single" w:sz="4" w:space="0" w:color="auto"/>
              <w:right w:val="single" w:sz="4" w:space="0" w:color="auto"/>
            </w:tcBorders>
            <w:vAlign w:val="center"/>
            <w:hideMark/>
          </w:tcPr>
          <w:p w14:paraId="5AA8DF6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32022.00</w:t>
            </w:r>
          </w:p>
        </w:tc>
        <w:tc>
          <w:tcPr>
            <w:tcW w:w="802" w:type="pct"/>
            <w:tcBorders>
              <w:top w:val="nil"/>
              <w:left w:val="nil"/>
              <w:bottom w:val="single" w:sz="4" w:space="0" w:color="auto"/>
              <w:right w:val="single" w:sz="4" w:space="0" w:color="auto"/>
            </w:tcBorders>
            <w:vAlign w:val="center"/>
            <w:hideMark/>
          </w:tcPr>
          <w:p w14:paraId="1B8FA99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46,111.68</w:t>
            </w:r>
          </w:p>
        </w:tc>
      </w:tr>
      <w:tr w:rsidR="0090345F" w:rsidRPr="00CD413F" w14:paraId="090024F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E998A7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33</w:t>
            </w:r>
          </w:p>
        </w:tc>
        <w:tc>
          <w:tcPr>
            <w:tcW w:w="2112" w:type="pct"/>
            <w:tcBorders>
              <w:top w:val="nil"/>
              <w:left w:val="nil"/>
              <w:bottom w:val="single" w:sz="4" w:space="0" w:color="auto"/>
              <w:right w:val="single" w:sz="4" w:space="0" w:color="auto"/>
            </w:tcBorders>
            <w:vAlign w:val="center"/>
            <w:hideMark/>
          </w:tcPr>
          <w:p w14:paraId="5361A59C"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4-</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w:t>
            </w:r>
            <w:proofErr w:type="gramStart"/>
            <w:r w:rsidRPr="00CD413F">
              <w:rPr>
                <w:rFonts w:ascii="Arial Armenian" w:hAnsi="Arial Armenian" w:cs="Arial"/>
                <w:sz w:val="18"/>
                <w:szCs w:val="18"/>
              </w:rPr>
              <w:t xml:space="preserve">ÏáõÙ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41B3C3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03E2156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0.720</w:t>
            </w:r>
          </w:p>
        </w:tc>
        <w:tc>
          <w:tcPr>
            <w:tcW w:w="678" w:type="pct"/>
            <w:tcBorders>
              <w:top w:val="nil"/>
              <w:left w:val="nil"/>
              <w:bottom w:val="single" w:sz="4" w:space="0" w:color="auto"/>
              <w:right w:val="single" w:sz="4" w:space="0" w:color="auto"/>
            </w:tcBorders>
            <w:vAlign w:val="center"/>
            <w:hideMark/>
          </w:tcPr>
          <w:p w14:paraId="135CAB5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6168.00</w:t>
            </w:r>
          </w:p>
        </w:tc>
        <w:tc>
          <w:tcPr>
            <w:tcW w:w="802" w:type="pct"/>
            <w:tcBorders>
              <w:top w:val="nil"/>
              <w:left w:val="nil"/>
              <w:bottom w:val="single" w:sz="4" w:space="0" w:color="auto"/>
              <w:right w:val="single" w:sz="4" w:space="0" w:color="auto"/>
            </w:tcBorders>
            <w:vAlign w:val="center"/>
            <w:hideMark/>
          </w:tcPr>
          <w:p w14:paraId="65264A6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4,440.96</w:t>
            </w:r>
          </w:p>
        </w:tc>
      </w:tr>
      <w:tr w:rsidR="0090345F" w:rsidRPr="00CD413F" w14:paraId="21023C0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595B96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34</w:t>
            </w:r>
          </w:p>
        </w:tc>
        <w:tc>
          <w:tcPr>
            <w:tcW w:w="2112" w:type="pct"/>
            <w:tcBorders>
              <w:top w:val="nil"/>
              <w:left w:val="nil"/>
              <w:bottom w:val="single" w:sz="4" w:space="0" w:color="auto"/>
              <w:right w:val="single" w:sz="4" w:space="0" w:color="auto"/>
            </w:tcBorders>
            <w:vAlign w:val="center"/>
            <w:hideMark/>
          </w:tcPr>
          <w:p w14:paraId="3BF71A7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1BFCE02"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64ED6B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1.440</w:t>
            </w:r>
          </w:p>
        </w:tc>
        <w:tc>
          <w:tcPr>
            <w:tcW w:w="678" w:type="pct"/>
            <w:tcBorders>
              <w:top w:val="nil"/>
              <w:left w:val="nil"/>
              <w:bottom w:val="single" w:sz="4" w:space="0" w:color="auto"/>
              <w:right w:val="single" w:sz="4" w:space="0" w:color="auto"/>
            </w:tcBorders>
            <w:vAlign w:val="center"/>
            <w:hideMark/>
          </w:tcPr>
          <w:p w14:paraId="199079A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569804E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832.32</w:t>
            </w:r>
          </w:p>
        </w:tc>
      </w:tr>
      <w:tr w:rsidR="0090345F" w:rsidRPr="00CD413F" w14:paraId="3C34C89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DC5FEB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35</w:t>
            </w:r>
          </w:p>
        </w:tc>
        <w:tc>
          <w:tcPr>
            <w:tcW w:w="2112" w:type="pct"/>
            <w:tcBorders>
              <w:top w:val="nil"/>
              <w:left w:val="nil"/>
              <w:bottom w:val="single" w:sz="4" w:space="0" w:color="auto"/>
              <w:right w:val="single" w:sz="4" w:space="0" w:color="auto"/>
            </w:tcBorders>
            <w:vAlign w:val="center"/>
            <w:hideMark/>
          </w:tcPr>
          <w:p w14:paraId="5FCA477D"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´³ñÓ³Í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ï»Õ³÷áËáõÙ ³/Ç Ù»ù»Ý³Ý»ñáí </w:t>
            </w:r>
            <w:proofErr w:type="spellStart"/>
            <w:r w:rsidRPr="00CD413F">
              <w:rPr>
                <w:rFonts w:ascii="Arial Armenian" w:hAnsi="Arial Armenian" w:cs="Arial"/>
                <w:sz w:val="18"/>
                <w:szCs w:val="18"/>
              </w:rPr>
              <w:t>ÙÇÝã</w:t>
            </w:r>
            <w:proofErr w:type="spellEnd"/>
            <w:r w:rsidRPr="00CD413F">
              <w:rPr>
                <w:rFonts w:ascii="Arial Armenian" w:hAnsi="Arial Armenian" w:cs="Arial"/>
                <w:sz w:val="18"/>
                <w:szCs w:val="18"/>
              </w:rPr>
              <w:t xml:space="preserve">¨ 7ÏÙ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լցակույթ</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E25747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DF2660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25.100</w:t>
            </w:r>
          </w:p>
        </w:tc>
        <w:tc>
          <w:tcPr>
            <w:tcW w:w="678" w:type="pct"/>
            <w:tcBorders>
              <w:top w:val="nil"/>
              <w:left w:val="nil"/>
              <w:bottom w:val="single" w:sz="4" w:space="0" w:color="auto"/>
              <w:right w:val="single" w:sz="4" w:space="0" w:color="auto"/>
            </w:tcBorders>
            <w:vAlign w:val="center"/>
            <w:hideMark/>
          </w:tcPr>
          <w:p w14:paraId="47400D9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2416.00</w:t>
            </w:r>
          </w:p>
        </w:tc>
        <w:tc>
          <w:tcPr>
            <w:tcW w:w="802" w:type="pct"/>
            <w:tcBorders>
              <w:top w:val="nil"/>
              <w:left w:val="nil"/>
              <w:bottom w:val="single" w:sz="4" w:space="0" w:color="auto"/>
              <w:right w:val="single" w:sz="4" w:space="0" w:color="auto"/>
            </w:tcBorders>
            <w:vAlign w:val="center"/>
            <w:hideMark/>
          </w:tcPr>
          <w:p w14:paraId="7F56B39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60,641.60</w:t>
            </w:r>
          </w:p>
        </w:tc>
      </w:tr>
      <w:tr w:rsidR="0090345F" w:rsidRPr="00CD413F" w14:paraId="3446806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FFFA11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36</w:t>
            </w:r>
          </w:p>
        </w:tc>
        <w:tc>
          <w:tcPr>
            <w:tcW w:w="2112" w:type="pct"/>
            <w:tcBorders>
              <w:top w:val="nil"/>
              <w:left w:val="nil"/>
              <w:bottom w:val="single" w:sz="4" w:space="0" w:color="auto"/>
              <w:right w:val="single" w:sz="4" w:space="0" w:color="auto"/>
            </w:tcBorders>
            <w:vAlign w:val="center"/>
            <w:hideMark/>
          </w:tcPr>
          <w:p w14:paraId="1CD2F81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լցակույթում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64839DC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848FA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13.920</w:t>
            </w:r>
          </w:p>
        </w:tc>
        <w:tc>
          <w:tcPr>
            <w:tcW w:w="678" w:type="pct"/>
            <w:tcBorders>
              <w:top w:val="nil"/>
              <w:left w:val="nil"/>
              <w:bottom w:val="single" w:sz="4" w:space="0" w:color="auto"/>
              <w:right w:val="single" w:sz="4" w:space="0" w:color="auto"/>
            </w:tcBorders>
            <w:vAlign w:val="center"/>
            <w:hideMark/>
          </w:tcPr>
          <w:p w14:paraId="12B6D3A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0AE2A7A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709.92</w:t>
            </w:r>
          </w:p>
        </w:tc>
      </w:tr>
      <w:tr w:rsidR="0090345F" w:rsidRPr="00CD413F" w14:paraId="16B6C47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FB95F0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37</w:t>
            </w:r>
          </w:p>
        </w:tc>
        <w:tc>
          <w:tcPr>
            <w:tcW w:w="2112" w:type="pct"/>
            <w:tcBorders>
              <w:top w:val="nil"/>
              <w:left w:val="nil"/>
              <w:bottom w:val="single" w:sz="4" w:space="0" w:color="auto"/>
              <w:right w:val="single" w:sz="4" w:space="0" w:color="auto"/>
            </w:tcBorders>
            <w:vAlign w:val="center"/>
            <w:hideMark/>
          </w:tcPr>
          <w:p w14:paraId="557FD82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Ավազի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nil"/>
              <w:left w:val="nil"/>
              <w:bottom w:val="single" w:sz="4" w:space="0" w:color="auto"/>
              <w:right w:val="single" w:sz="4" w:space="0" w:color="auto"/>
            </w:tcBorders>
            <w:vAlign w:val="bottom"/>
            <w:hideMark/>
          </w:tcPr>
          <w:p w14:paraId="2493272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3C50FF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13.870</w:t>
            </w:r>
          </w:p>
        </w:tc>
        <w:tc>
          <w:tcPr>
            <w:tcW w:w="678" w:type="pct"/>
            <w:tcBorders>
              <w:top w:val="nil"/>
              <w:left w:val="nil"/>
              <w:bottom w:val="single" w:sz="4" w:space="0" w:color="auto"/>
              <w:right w:val="single" w:sz="4" w:space="0" w:color="auto"/>
            </w:tcBorders>
            <w:vAlign w:val="center"/>
            <w:hideMark/>
          </w:tcPr>
          <w:p w14:paraId="0A5BE63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617.00</w:t>
            </w:r>
          </w:p>
        </w:tc>
        <w:tc>
          <w:tcPr>
            <w:tcW w:w="802" w:type="pct"/>
            <w:tcBorders>
              <w:top w:val="nil"/>
              <w:left w:val="nil"/>
              <w:bottom w:val="single" w:sz="4" w:space="0" w:color="auto"/>
              <w:right w:val="single" w:sz="4" w:space="0" w:color="auto"/>
            </w:tcBorders>
            <w:vAlign w:val="center"/>
            <w:hideMark/>
          </w:tcPr>
          <w:p w14:paraId="029B311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8,557.79</w:t>
            </w:r>
          </w:p>
        </w:tc>
      </w:tr>
      <w:tr w:rsidR="0090345F" w:rsidRPr="00CD413F" w14:paraId="110A185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C9B571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38</w:t>
            </w:r>
          </w:p>
        </w:tc>
        <w:tc>
          <w:tcPr>
            <w:tcW w:w="2112" w:type="pct"/>
            <w:tcBorders>
              <w:top w:val="nil"/>
              <w:left w:val="nil"/>
              <w:bottom w:val="single" w:sz="4" w:space="0" w:color="auto"/>
              <w:right w:val="single" w:sz="4" w:space="0" w:color="auto"/>
            </w:tcBorders>
            <w:vAlign w:val="center"/>
            <w:hideMark/>
          </w:tcPr>
          <w:p w14:paraId="6E6983C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133*4.5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60F1EC9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3C0F5C9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13.700</w:t>
            </w:r>
          </w:p>
        </w:tc>
        <w:tc>
          <w:tcPr>
            <w:tcW w:w="678" w:type="pct"/>
            <w:tcBorders>
              <w:top w:val="nil"/>
              <w:left w:val="nil"/>
              <w:bottom w:val="single" w:sz="4" w:space="0" w:color="auto"/>
              <w:right w:val="single" w:sz="4" w:space="0" w:color="auto"/>
            </w:tcBorders>
            <w:vAlign w:val="center"/>
            <w:hideMark/>
          </w:tcPr>
          <w:p w14:paraId="345EE11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8185.00</w:t>
            </w:r>
          </w:p>
        </w:tc>
        <w:tc>
          <w:tcPr>
            <w:tcW w:w="802" w:type="pct"/>
            <w:tcBorders>
              <w:top w:val="nil"/>
              <w:left w:val="nil"/>
              <w:bottom w:val="single" w:sz="4" w:space="0" w:color="auto"/>
              <w:right w:val="single" w:sz="4" w:space="0" w:color="auto"/>
            </w:tcBorders>
            <w:vAlign w:val="center"/>
            <w:hideMark/>
          </w:tcPr>
          <w:p w14:paraId="36EF2FD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112,134.50</w:t>
            </w:r>
          </w:p>
        </w:tc>
      </w:tr>
      <w:tr w:rsidR="0090345F" w:rsidRPr="00CD413F" w14:paraId="3651E3E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B54193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39</w:t>
            </w:r>
          </w:p>
        </w:tc>
        <w:tc>
          <w:tcPr>
            <w:tcW w:w="2112" w:type="pct"/>
            <w:tcBorders>
              <w:top w:val="nil"/>
              <w:left w:val="nil"/>
              <w:bottom w:val="single" w:sz="4" w:space="0" w:color="auto"/>
              <w:right w:val="single" w:sz="4" w:space="0" w:color="auto"/>
            </w:tcBorders>
            <w:vAlign w:val="center"/>
            <w:hideMark/>
          </w:tcPr>
          <w:p w14:paraId="745856D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հակակոռոզիոն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ПИК</w:t>
            </w:r>
            <w:r w:rsidRPr="00CD413F">
              <w:rPr>
                <w:rFonts w:ascii="Arial Armenian" w:hAnsi="Arial Armenian" w:cs="Arial"/>
                <w:sz w:val="18"/>
                <w:szCs w:val="18"/>
              </w:rPr>
              <w:t xml:space="preserve">"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133x4.5</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7C08DD6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7B22D47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13.700</w:t>
            </w:r>
          </w:p>
        </w:tc>
        <w:tc>
          <w:tcPr>
            <w:tcW w:w="678" w:type="pct"/>
            <w:tcBorders>
              <w:top w:val="nil"/>
              <w:left w:val="nil"/>
              <w:bottom w:val="single" w:sz="4" w:space="0" w:color="auto"/>
              <w:right w:val="single" w:sz="4" w:space="0" w:color="auto"/>
            </w:tcBorders>
            <w:vAlign w:val="center"/>
            <w:hideMark/>
          </w:tcPr>
          <w:p w14:paraId="023ECD6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10988.00</w:t>
            </w:r>
          </w:p>
        </w:tc>
        <w:tc>
          <w:tcPr>
            <w:tcW w:w="802" w:type="pct"/>
            <w:tcBorders>
              <w:top w:val="nil"/>
              <w:left w:val="nil"/>
              <w:bottom w:val="single" w:sz="4" w:space="0" w:color="auto"/>
              <w:right w:val="single" w:sz="4" w:space="0" w:color="auto"/>
            </w:tcBorders>
            <w:vAlign w:val="center"/>
            <w:hideMark/>
          </w:tcPr>
          <w:p w14:paraId="3E5AA3F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150,535.60</w:t>
            </w:r>
          </w:p>
        </w:tc>
      </w:tr>
      <w:tr w:rsidR="0090345F" w:rsidRPr="00CD413F" w14:paraId="5F73FA7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EA0C7D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40</w:t>
            </w:r>
          </w:p>
        </w:tc>
        <w:tc>
          <w:tcPr>
            <w:tcW w:w="2112" w:type="pct"/>
            <w:tcBorders>
              <w:top w:val="nil"/>
              <w:left w:val="nil"/>
              <w:bottom w:val="single" w:sz="4" w:space="0" w:color="auto"/>
              <w:right w:val="single" w:sz="4" w:space="0" w:color="auto"/>
            </w:tcBorders>
            <w:vAlign w:val="center"/>
            <w:hideMark/>
          </w:tcPr>
          <w:p w14:paraId="79207D4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ուղղահայաց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133*4.5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6E72900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3C0BBC1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3.800</w:t>
            </w:r>
          </w:p>
        </w:tc>
        <w:tc>
          <w:tcPr>
            <w:tcW w:w="678" w:type="pct"/>
            <w:tcBorders>
              <w:top w:val="nil"/>
              <w:left w:val="nil"/>
              <w:bottom w:val="single" w:sz="4" w:space="0" w:color="auto"/>
              <w:right w:val="single" w:sz="4" w:space="0" w:color="auto"/>
            </w:tcBorders>
            <w:vAlign w:val="center"/>
            <w:hideMark/>
          </w:tcPr>
          <w:p w14:paraId="293BF26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8185.00</w:t>
            </w:r>
          </w:p>
        </w:tc>
        <w:tc>
          <w:tcPr>
            <w:tcW w:w="802" w:type="pct"/>
            <w:tcBorders>
              <w:top w:val="nil"/>
              <w:left w:val="nil"/>
              <w:bottom w:val="single" w:sz="4" w:space="0" w:color="auto"/>
              <w:right w:val="single" w:sz="4" w:space="0" w:color="auto"/>
            </w:tcBorders>
            <w:vAlign w:val="center"/>
            <w:hideMark/>
          </w:tcPr>
          <w:p w14:paraId="7BCF6C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31,103.00</w:t>
            </w:r>
          </w:p>
        </w:tc>
      </w:tr>
      <w:tr w:rsidR="0090345F" w:rsidRPr="00CD413F" w14:paraId="250DC1A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F5D78C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41</w:t>
            </w:r>
          </w:p>
        </w:tc>
        <w:tc>
          <w:tcPr>
            <w:tcW w:w="2112" w:type="pct"/>
            <w:tcBorders>
              <w:top w:val="nil"/>
              <w:left w:val="nil"/>
              <w:bottom w:val="single" w:sz="4" w:space="0" w:color="auto"/>
              <w:right w:val="single" w:sz="4" w:space="0" w:color="auto"/>
            </w:tcBorders>
            <w:vAlign w:val="center"/>
            <w:hideMark/>
          </w:tcPr>
          <w:p w14:paraId="3FEF75A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հակակոռոզիոն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ПИК</w:t>
            </w:r>
            <w:r w:rsidRPr="00CD413F">
              <w:rPr>
                <w:rFonts w:ascii="Arial Armenian" w:hAnsi="Arial Armenian" w:cs="Arial"/>
                <w:sz w:val="18"/>
                <w:szCs w:val="18"/>
              </w:rPr>
              <w:t xml:space="preserve">"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133x4.5</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6081A88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692B8F4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3.800</w:t>
            </w:r>
          </w:p>
        </w:tc>
        <w:tc>
          <w:tcPr>
            <w:tcW w:w="678" w:type="pct"/>
            <w:tcBorders>
              <w:top w:val="nil"/>
              <w:left w:val="nil"/>
              <w:bottom w:val="single" w:sz="4" w:space="0" w:color="auto"/>
              <w:right w:val="single" w:sz="4" w:space="0" w:color="auto"/>
            </w:tcBorders>
            <w:vAlign w:val="center"/>
            <w:hideMark/>
          </w:tcPr>
          <w:p w14:paraId="472536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10987.00</w:t>
            </w:r>
          </w:p>
        </w:tc>
        <w:tc>
          <w:tcPr>
            <w:tcW w:w="802" w:type="pct"/>
            <w:tcBorders>
              <w:top w:val="nil"/>
              <w:left w:val="nil"/>
              <w:bottom w:val="single" w:sz="4" w:space="0" w:color="auto"/>
              <w:right w:val="single" w:sz="4" w:space="0" w:color="auto"/>
            </w:tcBorders>
            <w:vAlign w:val="center"/>
            <w:hideMark/>
          </w:tcPr>
          <w:p w14:paraId="79A0B35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41,750.60</w:t>
            </w:r>
          </w:p>
        </w:tc>
      </w:tr>
      <w:tr w:rsidR="0090345F" w:rsidRPr="00CD413F" w14:paraId="6E495210"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BCA75B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42</w:t>
            </w:r>
          </w:p>
        </w:tc>
        <w:tc>
          <w:tcPr>
            <w:tcW w:w="2112" w:type="pct"/>
            <w:tcBorders>
              <w:top w:val="nil"/>
              <w:left w:val="nil"/>
              <w:bottom w:val="single" w:sz="4" w:space="0" w:color="auto"/>
              <w:right w:val="single" w:sz="4" w:space="0" w:color="auto"/>
            </w:tcBorders>
            <w:vAlign w:val="center"/>
            <w:hideMark/>
          </w:tcPr>
          <w:p w14:paraId="4113A03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ստորգետնյա</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փորձարկումներով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խրամուղիներում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57*3.5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28F7101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29300FB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5.200</w:t>
            </w:r>
          </w:p>
        </w:tc>
        <w:tc>
          <w:tcPr>
            <w:tcW w:w="678" w:type="pct"/>
            <w:tcBorders>
              <w:top w:val="nil"/>
              <w:left w:val="nil"/>
              <w:bottom w:val="single" w:sz="4" w:space="0" w:color="auto"/>
              <w:right w:val="single" w:sz="4" w:space="0" w:color="auto"/>
            </w:tcBorders>
            <w:vAlign w:val="center"/>
            <w:hideMark/>
          </w:tcPr>
          <w:p w14:paraId="33D82B3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3816.00</w:t>
            </w:r>
          </w:p>
        </w:tc>
        <w:tc>
          <w:tcPr>
            <w:tcW w:w="802" w:type="pct"/>
            <w:tcBorders>
              <w:top w:val="nil"/>
              <w:left w:val="nil"/>
              <w:bottom w:val="single" w:sz="4" w:space="0" w:color="auto"/>
              <w:right w:val="single" w:sz="4" w:space="0" w:color="auto"/>
            </w:tcBorders>
            <w:vAlign w:val="center"/>
            <w:hideMark/>
          </w:tcPr>
          <w:p w14:paraId="06FE8BE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19,843.20</w:t>
            </w:r>
          </w:p>
        </w:tc>
      </w:tr>
      <w:tr w:rsidR="0090345F" w:rsidRPr="00CD413F" w14:paraId="21D9DE1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DDE1E6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43</w:t>
            </w:r>
          </w:p>
        </w:tc>
        <w:tc>
          <w:tcPr>
            <w:tcW w:w="2112" w:type="pct"/>
            <w:tcBorders>
              <w:top w:val="nil"/>
              <w:left w:val="nil"/>
              <w:bottom w:val="single" w:sz="4" w:space="0" w:color="auto"/>
              <w:right w:val="single" w:sz="4" w:space="0" w:color="auto"/>
            </w:tcBorders>
            <w:vAlign w:val="center"/>
            <w:hideMark/>
          </w:tcPr>
          <w:p w14:paraId="1D41598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հակակոռոզիոն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ПИК</w:t>
            </w:r>
            <w:r w:rsidRPr="00CD413F">
              <w:rPr>
                <w:rFonts w:ascii="Arial Armenian" w:hAnsi="Arial Armenian" w:cs="Arial"/>
                <w:sz w:val="18"/>
                <w:szCs w:val="18"/>
              </w:rPr>
              <w:t xml:space="preserve">"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57x3.5</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6F13FFB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6D45AC0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5.200</w:t>
            </w:r>
          </w:p>
        </w:tc>
        <w:tc>
          <w:tcPr>
            <w:tcW w:w="678" w:type="pct"/>
            <w:tcBorders>
              <w:top w:val="nil"/>
              <w:left w:val="nil"/>
              <w:bottom w:val="single" w:sz="4" w:space="0" w:color="auto"/>
              <w:right w:val="single" w:sz="4" w:space="0" w:color="auto"/>
            </w:tcBorders>
            <w:vAlign w:val="center"/>
            <w:hideMark/>
          </w:tcPr>
          <w:p w14:paraId="24E56A5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10601.00</w:t>
            </w:r>
          </w:p>
        </w:tc>
        <w:tc>
          <w:tcPr>
            <w:tcW w:w="802" w:type="pct"/>
            <w:tcBorders>
              <w:top w:val="nil"/>
              <w:left w:val="nil"/>
              <w:bottom w:val="single" w:sz="4" w:space="0" w:color="auto"/>
              <w:right w:val="single" w:sz="4" w:space="0" w:color="auto"/>
            </w:tcBorders>
            <w:vAlign w:val="center"/>
            <w:hideMark/>
          </w:tcPr>
          <w:p w14:paraId="102CCDA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55,125.20</w:t>
            </w:r>
          </w:p>
        </w:tc>
      </w:tr>
      <w:tr w:rsidR="0090345F" w:rsidRPr="00CD413F" w14:paraId="2EEB6EE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E2A56E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44</w:t>
            </w:r>
          </w:p>
        </w:tc>
        <w:tc>
          <w:tcPr>
            <w:tcW w:w="2112" w:type="pct"/>
            <w:tcBorders>
              <w:top w:val="nil"/>
              <w:left w:val="nil"/>
              <w:bottom w:val="single" w:sz="4" w:space="0" w:color="auto"/>
              <w:right w:val="single" w:sz="4" w:space="0" w:color="auto"/>
            </w:tcBorders>
            <w:vAlign w:val="center"/>
            <w:hideMark/>
          </w:tcPr>
          <w:p w14:paraId="79548C0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վերգետնյա</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փորձարկումներով</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proofErr w:type="gramEnd"/>
            <w:r w:rsidRPr="00CD413F">
              <w:rPr>
                <w:rFonts w:ascii="Arial Armenian" w:hAnsi="Arial Armenian" w:cs="Arial"/>
                <w:sz w:val="18"/>
                <w:szCs w:val="18"/>
              </w:rPr>
              <w:t>57*3.5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3B8C8D2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1A11172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8.500</w:t>
            </w:r>
          </w:p>
        </w:tc>
        <w:tc>
          <w:tcPr>
            <w:tcW w:w="678" w:type="pct"/>
            <w:tcBorders>
              <w:top w:val="nil"/>
              <w:left w:val="nil"/>
              <w:bottom w:val="single" w:sz="4" w:space="0" w:color="auto"/>
              <w:right w:val="single" w:sz="4" w:space="0" w:color="auto"/>
            </w:tcBorders>
            <w:vAlign w:val="center"/>
            <w:hideMark/>
          </w:tcPr>
          <w:p w14:paraId="1CB2B75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3816.00</w:t>
            </w:r>
          </w:p>
        </w:tc>
        <w:tc>
          <w:tcPr>
            <w:tcW w:w="802" w:type="pct"/>
            <w:tcBorders>
              <w:top w:val="nil"/>
              <w:left w:val="nil"/>
              <w:bottom w:val="single" w:sz="4" w:space="0" w:color="auto"/>
              <w:right w:val="single" w:sz="4" w:space="0" w:color="auto"/>
            </w:tcBorders>
            <w:vAlign w:val="center"/>
            <w:hideMark/>
          </w:tcPr>
          <w:p w14:paraId="0F2F917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32,436.00</w:t>
            </w:r>
          </w:p>
        </w:tc>
      </w:tr>
      <w:tr w:rsidR="0090345F" w:rsidRPr="00CD413F" w14:paraId="0DF0634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90B298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45</w:t>
            </w:r>
          </w:p>
        </w:tc>
        <w:tc>
          <w:tcPr>
            <w:tcW w:w="2112" w:type="pct"/>
            <w:tcBorders>
              <w:top w:val="nil"/>
              <w:left w:val="nil"/>
              <w:bottom w:val="single" w:sz="4" w:space="0" w:color="auto"/>
              <w:right w:val="single" w:sz="4" w:space="0" w:color="auto"/>
            </w:tcBorders>
            <w:vAlign w:val="center"/>
            <w:hideMark/>
          </w:tcPr>
          <w:p w14:paraId="5C44F90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փորձարկումներով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խրամուղիներում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63*5.8</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5D13863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51100C8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13.300</w:t>
            </w:r>
          </w:p>
        </w:tc>
        <w:tc>
          <w:tcPr>
            <w:tcW w:w="678" w:type="pct"/>
            <w:tcBorders>
              <w:top w:val="nil"/>
              <w:left w:val="nil"/>
              <w:bottom w:val="single" w:sz="4" w:space="0" w:color="auto"/>
              <w:right w:val="single" w:sz="4" w:space="0" w:color="auto"/>
            </w:tcBorders>
            <w:vAlign w:val="center"/>
            <w:hideMark/>
          </w:tcPr>
          <w:p w14:paraId="6FBD3AC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1542.00</w:t>
            </w:r>
          </w:p>
        </w:tc>
        <w:tc>
          <w:tcPr>
            <w:tcW w:w="802" w:type="pct"/>
            <w:tcBorders>
              <w:top w:val="nil"/>
              <w:left w:val="nil"/>
              <w:bottom w:val="single" w:sz="4" w:space="0" w:color="auto"/>
              <w:right w:val="single" w:sz="4" w:space="0" w:color="auto"/>
            </w:tcBorders>
            <w:vAlign w:val="center"/>
            <w:hideMark/>
          </w:tcPr>
          <w:p w14:paraId="4984FD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20,508.60</w:t>
            </w:r>
          </w:p>
        </w:tc>
      </w:tr>
      <w:tr w:rsidR="0090345F" w:rsidRPr="00CD413F" w14:paraId="6BF3F3D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A1CCD9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46</w:t>
            </w:r>
          </w:p>
        </w:tc>
        <w:tc>
          <w:tcPr>
            <w:tcW w:w="2112" w:type="pct"/>
            <w:tcBorders>
              <w:top w:val="nil"/>
              <w:left w:val="nil"/>
              <w:bottom w:val="single" w:sz="4" w:space="0" w:color="auto"/>
              <w:right w:val="single" w:sz="4" w:space="0" w:color="auto"/>
            </w:tcBorders>
            <w:vAlign w:val="center"/>
            <w:hideMark/>
          </w:tcPr>
          <w:p w14:paraId="1E08FCCB"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գազախողովակի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յուղա</w:t>
            </w:r>
            <w:r w:rsidRPr="00CD413F">
              <w:rPr>
                <w:rFonts w:ascii="Arial Armenian" w:hAnsi="Arial Armenian" w:cs="Arial Armenian"/>
                <w:sz w:val="18"/>
                <w:szCs w:val="18"/>
              </w:rPr>
              <w:t>Ý»ñÏáõÙ</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9D6BBC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Ù2</w:t>
            </w:r>
          </w:p>
        </w:tc>
        <w:tc>
          <w:tcPr>
            <w:tcW w:w="624" w:type="pct"/>
            <w:tcBorders>
              <w:top w:val="nil"/>
              <w:left w:val="nil"/>
              <w:bottom w:val="single" w:sz="4" w:space="0" w:color="auto"/>
              <w:right w:val="single" w:sz="4" w:space="0" w:color="auto"/>
            </w:tcBorders>
            <w:vAlign w:val="center"/>
            <w:hideMark/>
          </w:tcPr>
          <w:p w14:paraId="1DEEBEC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1.620</w:t>
            </w:r>
          </w:p>
        </w:tc>
        <w:tc>
          <w:tcPr>
            <w:tcW w:w="678" w:type="pct"/>
            <w:tcBorders>
              <w:top w:val="nil"/>
              <w:left w:val="nil"/>
              <w:bottom w:val="single" w:sz="4" w:space="0" w:color="auto"/>
              <w:right w:val="single" w:sz="4" w:space="0" w:color="auto"/>
            </w:tcBorders>
            <w:vAlign w:val="center"/>
            <w:hideMark/>
          </w:tcPr>
          <w:p w14:paraId="6B1A7B7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1478.00</w:t>
            </w:r>
          </w:p>
        </w:tc>
        <w:tc>
          <w:tcPr>
            <w:tcW w:w="802" w:type="pct"/>
            <w:tcBorders>
              <w:top w:val="nil"/>
              <w:left w:val="nil"/>
              <w:bottom w:val="single" w:sz="4" w:space="0" w:color="auto"/>
              <w:right w:val="single" w:sz="4" w:space="0" w:color="auto"/>
            </w:tcBorders>
            <w:vAlign w:val="center"/>
            <w:hideMark/>
          </w:tcPr>
          <w:p w14:paraId="71FF588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2,394.36</w:t>
            </w:r>
          </w:p>
        </w:tc>
      </w:tr>
      <w:tr w:rsidR="0090345F" w:rsidRPr="00CD413F" w14:paraId="6B3FAA7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8DEF70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47</w:t>
            </w:r>
          </w:p>
        </w:tc>
        <w:tc>
          <w:tcPr>
            <w:tcW w:w="2112" w:type="pct"/>
            <w:tcBorders>
              <w:top w:val="nil"/>
              <w:left w:val="nil"/>
              <w:bottom w:val="single" w:sz="4" w:space="0" w:color="auto"/>
              <w:right w:val="single" w:sz="4" w:space="0" w:color="auto"/>
            </w:tcBorders>
            <w:vAlign w:val="center"/>
            <w:hideMark/>
          </w:tcPr>
          <w:p w14:paraId="6CB83CC8"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w:t>
            </w:r>
          </w:p>
        </w:tc>
        <w:tc>
          <w:tcPr>
            <w:tcW w:w="461" w:type="pct"/>
            <w:tcBorders>
              <w:top w:val="nil"/>
              <w:left w:val="nil"/>
              <w:bottom w:val="single" w:sz="4" w:space="0" w:color="auto"/>
              <w:right w:val="single" w:sz="4" w:space="0" w:color="auto"/>
            </w:tcBorders>
            <w:vAlign w:val="bottom"/>
            <w:hideMark/>
          </w:tcPr>
          <w:p w14:paraId="7300B20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7CBB7E0D" w14:textId="36327BE9"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3FDFB72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141.00</w:t>
            </w:r>
          </w:p>
        </w:tc>
        <w:tc>
          <w:tcPr>
            <w:tcW w:w="802" w:type="pct"/>
            <w:tcBorders>
              <w:top w:val="nil"/>
              <w:left w:val="nil"/>
              <w:bottom w:val="single" w:sz="4" w:space="0" w:color="auto"/>
              <w:right w:val="single" w:sz="4" w:space="0" w:color="auto"/>
            </w:tcBorders>
            <w:vAlign w:val="center"/>
            <w:hideMark/>
          </w:tcPr>
          <w:p w14:paraId="048130F4" w14:textId="49C8604D" w:rsidR="00FD7A51" w:rsidRPr="00CD413F" w:rsidRDefault="00FD7A51" w:rsidP="00566E23">
            <w:pPr>
              <w:jc w:val="center"/>
              <w:rPr>
                <w:rFonts w:ascii="Arial Armenian" w:hAnsi="Arial Armenian" w:cs="Arial"/>
                <w:sz w:val="18"/>
                <w:szCs w:val="18"/>
              </w:rPr>
            </w:pPr>
          </w:p>
        </w:tc>
      </w:tr>
      <w:tr w:rsidR="0090345F" w:rsidRPr="00CD413F" w14:paraId="213F55B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47AE54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48</w:t>
            </w:r>
          </w:p>
        </w:tc>
        <w:tc>
          <w:tcPr>
            <w:tcW w:w="2112" w:type="pct"/>
            <w:tcBorders>
              <w:top w:val="nil"/>
              <w:left w:val="nil"/>
              <w:bottom w:val="single" w:sz="4" w:space="0" w:color="auto"/>
              <w:right w:val="single" w:sz="4" w:space="0" w:color="auto"/>
            </w:tcBorders>
            <w:vAlign w:val="center"/>
            <w:hideMark/>
          </w:tcPr>
          <w:p w14:paraId="79B9C29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գազատարի</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ã³Ù³ùñáõÙ </w:t>
            </w:r>
          </w:p>
        </w:tc>
        <w:tc>
          <w:tcPr>
            <w:tcW w:w="461" w:type="pct"/>
            <w:tcBorders>
              <w:top w:val="nil"/>
              <w:left w:val="nil"/>
              <w:bottom w:val="single" w:sz="4" w:space="0" w:color="auto"/>
              <w:right w:val="single" w:sz="4" w:space="0" w:color="auto"/>
            </w:tcBorders>
            <w:vAlign w:val="bottom"/>
            <w:hideMark/>
          </w:tcPr>
          <w:p w14:paraId="666BA5E6"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4AC8507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27.000</w:t>
            </w:r>
          </w:p>
        </w:tc>
        <w:tc>
          <w:tcPr>
            <w:tcW w:w="678" w:type="pct"/>
            <w:tcBorders>
              <w:top w:val="nil"/>
              <w:left w:val="nil"/>
              <w:bottom w:val="single" w:sz="4" w:space="0" w:color="auto"/>
              <w:right w:val="single" w:sz="4" w:space="0" w:color="auto"/>
            </w:tcBorders>
            <w:vAlign w:val="center"/>
            <w:hideMark/>
          </w:tcPr>
          <w:p w14:paraId="01C4560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797.00</w:t>
            </w:r>
          </w:p>
        </w:tc>
        <w:tc>
          <w:tcPr>
            <w:tcW w:w="802" w:type="pct"/>
            <w:tcBorders>
              <w:top w:val="nil"/>
              <w:left w:val="nil"/>
              <w:bottom w:val="single" w:sz="4" w:space="0" w:color="auto"/>
              <w:right w:val="single" w:sz="4" w:space="0" w:color="auto"/>
            </w:tcBorders>
            <w:vAlign w:val="center"/>
            <w:hideMark/>
          </w:tcPr>
          <w:p w14:paraId="6426029E" w14:textId="27234ED4" w:rsidR="00FD7A51" w:rsidRPr="00CD413F" w:rsidRDefault="00FD7A51" w:rsidP="00566E23">
            <w:pPr>
              <w:jc w:val="center"/>
              <w:rPr>
                <w:rFonts w:ascii="Arial Armenian" w:hAnsi="Arial Armenian" w:cs="Arial"/>
                <w:sz w:val="18"/>
                <w:szCs w:val="18"/>
              </w:rPr>
            </w:pPr>
          </w:p>
        </w:tc>
      </w:tr>
      <w:tr w:rsidR="0090345F" w:rsidRPr="00CD413F" w14:paraId="225C31D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15C7668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49</w:t>
            </w:r>
          </w:p>
        </w:tc>
        <w:tc>
          <w:tcPr>
            <w:tcW w:w="2112" w:type="pct"/>
            <w:tcBorders>
              <w:top w:val="nil"/>
              <w:left w:val="nil"/>
              <w:bottom w:val="single" w:sz="4" w:space="0" w:color="auto"/>
              <w:right w:val="single" w:sz="4" w:space="0" w:color="auto"/>
            </w:tcBorders>
            <w:vAlign w:val="center"/>
            <w:hideMark/>
          </w:tcPr>
          <w:p w14:paraId="1DB53338"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r w:rsidRPr="00CD413F">
              <w:rPr>
                <w:rFonts w:ascii="Sylfaen" w:hAnsi="Sylfaen" w:cs="Sylfaen"/>
                <w:sz w:val="18"/>
                <w:szCs w:val="18"/>
              </w:rPr>
              <w:t>գ</w:t>
            </w:r>
            <w:r w:rsidRPr="00CD413F">
              <w:rPr>
                <w:rFonts w:ascii="Arial Armenian" w:hAnsi="Arial Armenian" w:cs="Arial Armenian"/>
                <w:sz w:val="18"/>
                <w:szCs w:val="18"/>
              </w:rPr>
              <w:t>³½³ï³</w:t>
            </w:r>
            <w:proofErr w:type="gramStart"/>
            <w:r w:rsidRPr="00CD413F">
              <w:rPr>
                <w:rFonts w:ascii="Arial Armenian" w:hAnsi="Arial Armenian" w:cs="Arial Armenian"/>
                <w:sz w:val="18"/>
                <w:szCs w:val="18"/>
              </w:rPr>
              <w:t>ñÇ</w:t>
            </w:r>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áñÓ³ñÏáõÙ </w:t>
            </w:r>
          </w:p>
        </w:tc>
        <w:tc>
          <w:tcPr>
            <w:tcW w:w="461" w:type="pct"/>
            <w:tcBorders>
              <w:top w:val="nil"/>
              <w:left w:val="nil"/>
              <w:bottom w:val="single" w:sz="4" w:space="0" w:color="auto"/>
              <w:right w:val="single" w:sz="4" w:space="0" w:color="auto"/>
            </w:tcBorders>
            <w:vAlign w:val="bottom"/>
            <w:hideMark/>
          </w:tcPr>
          <w:p w14:paraId="4B7AAD9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3C61F67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27.000</w:t>
            </w:r>
          </w:p>
        </w:tc>
        <w:tc>
          <w:tcPr>
            <w:tcW w:w="678" w:type="pct"/>
            <w:tcBorders>
              <w:top w:val="nil"/>
              <w:left w:val="nil"/>
              <w:bottom w:val="single" w:sz="4" w:space="0" w:color="auto"/>
              <w:right w:val="single" w:sz="4" w:space="0" w:color="auto"/>
            </w:tcBorders>
            <w:vAlign w:val="center"/>
            <w:hideMark/>
          </w:tcPr>
          <w:p w14:paraId="1539C63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12323.00</w:t>
            </w:r>
          </w:p>
        </w:tc>
        <w:tc>
          <w:tcPr>
            <w:tcW w:w="802" w:type="pct"/>
            <w:tcBorders>
              <w:top w:val="nil"/>
              <w:left w:val="nil"/>
              <w:bottom w:val="single" w:sz="4" w:space="0" w:color="auto"/>
              <w:right w:val="single" w:sz="4" w:space="0" w:color="auto"/>
            </w:tcBorders>
            <w:vAlign w:val="center"/>
            <w:hideMark/>
          </w:tcPr>
          <w:p w14:paraId="64761DA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332,721.00</w:t>
            </w:r>
          </w:p>
        </w:tc>
      </w:tr>
      <w:tr w:rsidR="0090345F" w:rsidRPr="00CD413F" w14:paraId="6895113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5F0B1F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50</w:t>
            </w:r>
          </w:p>
        </w:tc>
        <w:tc>
          <w:tcPr>
            <w:tcW w:w="2112" w:type="pct"/>
            <w:tcBorders>
              <w:top w:val="nil"/>
              <w:left w:val="nil"/>
              <w:bottom w:val="single" w:sz="4" w:space="0" w:color="auto"/>
              <w:right w:val="single" w:sz="4" w:space="0" w:color="auto"/>
            </w:tcBorders>
            <w:vAlign w:val="center"/>
            <w:hideMark/>
          </w:tcPr>
          <w:p w14:paraId="3DE9092F"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Ստուգիչ</w:t>
            </w:r>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20x2.5</w:t>
            </w:r>
            <w:r w:rsidRPr="00CD413F">
              <w:rPr>
                <w:rFonts w:ascii="Arial Armenian" w:hAnsi="Arial Armenian" w:cs="Arial Armenian"/>
                <w:sz w:val="18"/>
                <w:szCs w:val="18"/>
              </w:rPr>
              <w:t>ÙÙ</w:t>
            </w:r>
            <w:r w:rsidRPr="00CD413F">
              <w:rPr>
                <w:rFonts w:ascii="Arial Armenian" w:hAnsi="Arial Armenian" w:cs="Arial"/>
                <w:sz w:val="18"/>
                <w:szCs w:val="18"/>
              </w:rPr>
              <w:t xml:space="preserve"> </w:t>
            </w:r>
            <w:proofErr w:type="spellStart"/>
            <w:r w:rsidRPr="00CD413F">
              <w:rPr>
                <w:rFonts w:ascii="Sylfaen" w:hAnsi="Sylfaen" w:cs="Sylfaen"/>
                <w:sz w:val="18"/>
                <w:szCs w:val="18"/>
              </w:rPr>
              <w:t>երկշերտ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հակակորոզիոն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3012147C"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40A8ACA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w:t>
            </w:r>
          </w:p>
        </w:tc>
        <w:tc>
          <w:tcPr>
            <w:tcW w:w="678" w:type="pct"/>
            <w:tcBorders>
              <w:top w:val="nil"/>
              <w:left w:val="nil"/>
              <w:bottom w:val="single" w:sz="4" w:space="0" w:color="auto"/>
              <w:right w:val="single" w:sz="4" w:space="0" w:color="auto"/>
            </w:tcBorders>
            <w:vAlign w:val="center"/>
            <w:hideMark/>
          </w:tcPr>
          <w:p w14:paraId="21F4EAD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1915.00</w:t>
            </w:r>
          </w:p>
        </w:tc>
        <w:tc>
          <w:tcPr>
            <w:tcW w:w="802" w:type="pct"/>
            <w:tcBorders>
              <w:top w:val="nil"/>
              <w:left w:val="nil"/>
              <w:bottom w:val="single" w:sz="4" w:space="0" w:color="auto"/>
              <w:right w:val="single" w:sz="4" w:space="0" w:color="auto"/>
            </w:tcBorders>
            <w:vAlign w:val="center"/>
            <w:hideMark/>
          </w:tcPr>
          <w:p w14:paraId="4BE3432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3,830.00</w:t>
            </w:r>
          </w:p>
        </w:tc>
      </w:tr>
      <w:tr w:rsidR="0090345F" w:rsidRPr="00CD413F" w14:paraId="380AB153"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9C1DB6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51</w:t>
            </w:r>
          </w:p>
        </w:tc>
        <w:tc>
          <w:tcPr>
            <w:tcW w:w="2112" w:type="pct"/>
            <w:tcBorders>
              <w:top w:val="nil"/>
              <w:left w:val="nil"/>
              <w:bottom w:val="single" w:sz="4" w:space="0" w:color="auto"/>
              <w:right w:val="single" w:sz="4" w:space="0" w:color="auto"/>
            </w:tcBorders>
            <w:vAlign w:val="center"/>
            <w:hideMark/>
          </w:tcPr>
          <w:p w14:paraId="5D0A93EC"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äáÕå³ï» </w:t>
            </w:r>
            <w:proofErr w:type="spell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Ó¨³íáñ</w:t>
            </w:r>
            <w:r w:rsidRPr="00CD413F">
              <w:rPr>
                <w:rFonts w:ascii="Arial Armenian" w:hAnsi="Arial Armenian" w:cs="Arial"/>
                <w:sz w:val="18"/>
                <w:szCs w:val="18"/>
              </w:rPr>
              <w:t xml:space="preserve"> </w:t>
            </w:r>
            <w:r w:rsidRPr="00CD413F">
              <w:rPr>
                <w:rFonts w:ascii="Arial Armenian" w:hAnsi="Arial Armenian" w:cs="Arial Armenian"/>
                <w:sz w:val="18"/>
                <w:szCs w:val="18"/>
              </w:rPr>
              <w:t>Ù³ë»ñ</w:t>
            </w:r>
            <w:r w:rsidRPr="00CD413F">
              <w:rPr>
                <w:rFonts w:ascii="Arial Armenian" w:hAnsi="Arial Armenian" w:cs="Arial"/>
                <w:sz w:val="18"/>
                <w:szCs w:val="18"/>
              </w:rPr>
              <w:t xml:space="preserve"> /</w:t>
            </w:r>
            <w:proofErr w:type="spellStart"/>
            <w:r w:rsidRPr="00CD413F">
              <w:rPr>
                <w:rFonts w:ascii="Sylfaen" w:hAnsi="Sylfaen" w:cs="Sylfaen"/>
                <w:sz w:val="18"/>
                <w:szCs w:val="18"/>
              </w:rPr>
              <w:t>արմունկ</w:t>
            </w:r>
            <w:proofErr w:type="spellEnd"/>
            <w:r w:rsidRPr="00CD413F">
              <w:rPr>
                <w:rFonts w:ascii="Arial Armenian" w:hAnsi="Arial Armenian" w:cs="Arial"/>
                <w:sz w:val="18"/>
                <w:szCs w:val="18"/>
              </w:rPr>
              <w:t>/</w:t>
            </w:r>
          </w:p>
        </w:tc>
        <w:tc>
          <w:tcPr>
            <w:tcW w:w="461" w:type="pct"/>
            <w:tcBorders>
              <w:top w:val="nil"/>
              <w:left w:val="nil"/>
              <w:bottom w:val="single" w:sz="4" w:space="0" w:color="auto"/>
              <w:right w:val="single" w:sz="4" w:space="0" w:color="auto"/>
            </w:tcBorders>
            <w:vAlign w:val="bottom"/>
            <w:hideMark/>
          </w:tcPr>
          <w:p w14:paraId="79D9A39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Ï·</w:t>
            </w:r>
          </w:p>
        </w:tc>
        <w:tc>
          <w:tcPr>
            <w:tcW w:w="624" w:type="pct"/>
            <w:tcBorders>
              <w:top w:val="nil"/>
              <w:left w:val="nil"/>
              <w:bottom w:val="single" w:sz="4" w:space="0" w:color="auto"/>
              <w:right w:val="single" w:sz="4" w:space="0" w:color="auto"/>
            </w:tcBorders>
            <w:vAlign w:val="center"/>
            <w:hideMark/>
          </w:tcPr>
          <w:p w14:paraId="2D65D66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3.600</w:t>
            </w:r>
          </w:p>
        </w:tc>
        <w:tc>
          <w:tcPr>
            <w:tcW w:w="678" w:type="pct"/>
            <w:tcBorders>
              <w:top w:val="nil"/>
              <w:left w:val="nil"/>
              <w:bottom w:val="single" w:sz="4" w:space="0" w:color="auto"/>
              <w:right w:val="single" w:sz="4" w:space="0" w:color="auto"/>
            </w:tcBorders>
            <w:vAlign w:val="center"/>
            <w:hideMark/>
          </w:tcPr>
          <w:p w14:paraId="36DF4C0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822.00</w:t>
            </w:r>
          </w:p>
        </w:tc>
        <w:tc>
          <w:tcPr>
            <w:tcW w:w="802" w:type="pct"/>
            <w:tcBorders>
              <w:top w:val="nil"/>
              <w:left w:val="nil"/>
              <w:bottom w:val="single" w:sz="4" w:space="0" w:color="auto"/>
              <w:right w:val="single" w:sz="4" w:space="0" w:color="auto"/>
            </w:tcBorders>
            <w:vAlign w:val="center"/>
            <w:hideMark/>
          </w:tcPr>
          <w:p w14:paraId="2F7509E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2,959.20</w:t>
            </w:r>
          </w:p>
        </w:tc>
      </w:tr>
      <w:tr w:rsidR="0090345F" w:rsidRPr="00CD413F" w14:paraId="6EDF0C1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D418A0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52</w:t>
            </w:r>
          </w:p>
        </w:tc>
        <w:tc>
          <w:tcPr>
            <w:tcW w:w="2112" w:type="pct"/>
            <w:tcBorders>
              <w:top w:val="nil"/>
              <w:left w:val="nil"/>
              <w:bottom w:val="single" w:sz="4" w:space="0" w:color="auto"/>
              <w:right w:val="single" w:sz="4" w:space="0" w:color="auto"/>
            </w:tcBorders>
            <w:vAlign w:val="center"/>
            <w:hideMark/>
          </w:tcPr>
          <w:p w14:paraId="26591652"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Ø»ï³Õ³Ï³Ý </w:t>
            </w:r>
            <w:proofErr w:type="spellStart"/>
            <w:r w:rsidRPr="00CD413F">
              <w:rPr>
                <w:rFonts w:ascii="Sylfaen" w:hAnsi="Sylfaen" w:cs="Sylfaen"/>
                <w:sz w:val="18"/>
                <w:szCs w:val="18"/>
              </w:rPr>
              <w:t>ամրացման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դետալներ</w:t>
            </w:r>
            <w:proofErr w:type="spellEnd"/>
          </w:p>
        </w:tc>
        <w:tc>
          <w:tcPr>
            <w:tcW w:w="461" w:type="pct"/>
            <w:tcBorders>
              <w:top w:val="nil"/>
              <w:left w:val="nil"/>
              <w:bottom w:val="single" w:sz="4" w:space="0" w:color="auto"/>
              <w:right w:val="single" w:sz="4" w:space="0" w:color="auto"/>
            </w:tcBorders>
            <w:vAlign w:val="bottom"/>
            <w:hideMark/>
          </w:tcPr>
          <w:p w14:paraId="42BA113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Ï·</w:t>
            </w:r>
          </w:p>
        </w:tc>
        <w:tc>
          <w:tcPr>
            <w:tcW w:w="624" w:type="pct"/>
            <w:tcBorders>
              <w:top w:val="nil"/>
              <w:left w:val="nil"/>
              <w:bottom w:val="single" w:sz="4" w:space="0" w:color="auto"/>
              <w:right w:val="single" w:sz="4" w:space="0" w:color="auto"/>
            </w:tcBorders>
            <w:vAlign w:val="center"/>
            <w:hideMark/>
          </w:tcPr>
          <w:p w14:paraId="77336B7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5.000</w:t>
            </w:r>
          </w:p>
        </w:tc>
        <w:tc>
          <w:tcPr>
            <w:tcW w:w="678" w:type="pct"/>
            <w:tcBorders>
              <w:top w:val="nil"/>
              <w:left w:val="nil"/>
              <w:bottom w:val="single" w:sz="4" w:space="0" w:color="auto"/>
              <w:right w:val="single" w:sz="4" w:space="0" w:color="auto"/>
            </w:tcBorders>
            <w:vAlign w:val="center"/>
            <w:hideMark/>
          </w:tcPr>
          <w:p w14:paraId="0AAF3B3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31521.00</w:t>
            </w:r>
          </w:p>
        </w:tc>
        <w:tc>
          <w:tcPr>
            <w:tcW w:w="802" w:type="pct"/>
            <w:tcBorders>
              <w:top w:val="nil"/>
              <w:left w:val="nil"/>
              <w:bottom w:val="single" w:sz="4" w:space="0" w:color="auto"/>
              <w:right w:val="single" w:sz="4" w:space="0" w:color="auto"/>
            </w:tcBorders>
            <w:vAlign w:val="center"/>
            <w:hideMark/>
          </w:tcPr>
          <w:p w14:paraId="7F800F7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157,605.00</w:t>
            </w:r>
          </w:p>
        </w:tc>
      </w:tr>
      <w:tr w:rsidR="0090345F" w:rsidRPr="00CD413F" w14:paraId="6263F88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7DDEEA79"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6BD61F5D"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ÀÝ¹³Ù»ÝÁ`10.2</w:t>
            </w:r>
            <w:r w:rsidRPr="00CD413F">
              <w:rPr>
                <w:rFonts w:ascii="Sylfaen" w:hAnsi="Sylfaen" w:cs="Sylfaen"/>
                <w:b/>
                <w:bCs/>
                <w:sz w:val="18"/>
                <w:szCs w:val="18"/>
              </w:rPr>
              <w:t>բաժնով</w:t>
            </w:r>
          </w:p>
        </w:tc>
        <w:tc>
          <w:tcPr>
            <w:tcW w:w="461" w:type="pct"/>
            <w:tcBorders>
              <w:top w:val="nil"/>
              <w:left w:val="nil"/>
              <w:bottom w:val="single" w:sz="4" w:space="0" w:color="auto"/>
              <w:right w:val="single" w:sz="4" w:space="0" w:color="auto"/>
            </w:tcBorders>
            <w:vAlign w:val="bottom"/>
            <w:hideMark/>
          </w:tcPr>
          <w:p w14:paraId="107E12E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4FA89D02" w14:textId="1093E13A"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129C3530" w14:textId="1434291E"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0DB135A7"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1,132,757.31</w:t>
            </w:r>
          </w:p>
        </w:tc>
      </w:tr>
      <w:tr w:rsidR="00FD7A51" w:rsidRPr="00CD413F" w14:paraId="6CB993C0" w14:textId="77777777" w:rsidTr="00186A1D">
        <w:trPr>
          <w:trHeight w:val="20"/>
        </w:trPr>
        <w:tc>
          <w:tcPr>
            <w:tcW w:w="5000" w:type="pct"/>
            <w:gridSpan w:val="7"/>
            <w:tcBorders>
              <w:top w:val="single" w:sz="4" w:space="0" w:color="auto"/>
              <w:left w:val="single" w:sz="4" w:space="0" w:color="auto"/>
              <w:bottom w:val="single" w:sz="4" w:space="0" w:color="auto"/>
              <w:right w:val="single" w:sz="4" w:space="0" w:color="000000"/>
            </w:tcBorders>
            <w:vAlign w:val="center"/>
            <w:hideMark/>
          </w:tcPr>
          <w:p w14:paraId="3041F0A4"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 xml:space="preserve">10.3 </w:t>
            </w:r>
            <w:proofErr w:type="spellStart"/>
            <w:r w:rsidRPr="00CD413F">
              <w:rPr>
                <w:rFonts w:ascii="Sylfaen" w:hAnsi="Sylfaen" w:cs="Sylfaen"/>
                <w:b/>
                <w:bCs/>
                <w:sz w:val="18"/>
                <w:szCs w:val="18"/>
              </w:rPr>
              <w:t>Բաժին</w:t>
            </w:r>
            <w:proofErr w:type="spellEnd"/>
            <w:r w:rsidRPr="00CD413F">
              <w:rPr>
                <w:rFonts w:ascii="Arial Armenian" w:hAnsi="Arial Armenian" w:cs="Arial"/>
                <w:b/>
                <w:bCs/>
                <w:sz w:val="18"/>
                <w:szCs w:val="18"/>
              </w:rPr>
              <w:t xml:space="preserve"> '</w:t>
            </w:r>
            <w:r w:rsidRPr="00CD413F">
              <w:rPr>
                <w:rFonts w:ascii="Sylfaen" w:hAnsi="Sylfaen" w:cs="Sylfaen"/>
                <w:b/>
                <w:bCs/>
                <w:sz w:val="18"/>
                <w:szCs w:val="18"/>
              </w:rPr>
              <w:t>ե</w:t>
            </w:r>
            <w:r w:rsidRPr="00CD413F">
              <w:rPr>
                <w:rFonts w:ascii="Arial Armenian" w:hAnsi="Arial Armenian" w:cs="Arial"/>
                <w:b/>
                <w:bCs/>
                <w:sz w:val="18"/>
                <w:szCs w:val="18"/>
              </w:rPr>
              <w:t>", "</w:t>
            </w:r>
            <w:r w:rsidRPr="00CD413F">
              <w:rPr>
                <w:rFonts w:ascii="Sylfaen" w:hAnsi="Sylfaen" w:cs="Sylfaen"/>
                <w:b/>
                <w:bCs/>
                <w:sz w:val="18"/>
                <w:szCs w:val="18"/>
              </w:rPr>
              <w:t>Զ</w:t>
            </w:r>
            <w:r w:rsidRPr="00CD413F">
              <w:rPr>
                <w:rFonts w:ascii="Arial Armenian" w:hAnsi="Arial Armenian" w:cs="Arial"/>
                <w:b/>
                <w:bCs/>
                <w:sz w:val="18"/>
                <w:szCs w:val="18"/>
              </w:rPr>
              <w:t>"</w:t>
            </w:r>
          </w:p>
        </w:tc>
      </w:tr>
      <w:tr w:rsidR="0090345F" w:rsidRPr="00CD413F" w14:paraId="5ABE3C0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666143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53</w:t>
            </w:r>
          </w:p>
        </w:tc>
        <w:tc>
          <w:tcPr>
            <w:tcW w:w="2112" w:type="pct"/>
            <w:tcBorders>
              <w:top w:val="nil"/>
              <w:left w:val="nil"/>
              <w:bottom w:val="single" w:sz="4" w:space="0" w:color="auto"/>
              <w:right w:val="single" w:sz="4" w:space="0" w:color="auto"/>
            </w:tcBorders>
            <w:vAlign w:val="center"/>
            <w:hideMark/>
          </w:tcPr>
          <w:p w14:paraId="3522C911"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հենասյունների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³å³ÙáÝï³ÅáõÙ</w:t>
            </w:r>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108*4</w:t>
            </w:r>
            <w:r w:rsidRPr="00CD413F">
              <w:rPr>
                <w:rFonts w:ascii="Sylfaen" w:hAnsi="Sylfaen" w:cs="Sylfaen"/>
                <w:sz w:val="18"/>
                <w:szCs w:val="18"/>
              </w:rPr>
              <w:t>մմ</w:t>
            </w:r>
            <w:r w:rsidRPr="00CD413F">
              <w:rPr>
                <w:rFonts w:ascii="Arial Armenian" w:hAnsi="Arial Armenian" w:cs="Arial"/>
                <w:sz w:val="18"/>
                <w:szCs w:val="18"/>
              </w:rPr>
              <w:t>, 2</w:t>
            </w:r>
            <w:proofErr w:type="gramStart"/>
            <w:r w:rsidRPr="00CD413F">
              <w:rPr>
                <w:rFonts w:ascii="Sylfaen" w:hAnsi="Sylfaen" w:cs="Sylfaen"/>
                <w:sz w:val="18"/>
                <w:szCs w:val="18"/>
              </w:rPr>
              <w:t>հատ</w:t>
            </w:r>
            <w:r w:rsidRPr="00CD413F">
              <w:rPr>
                <w:rFonts w:ascii="Arial Armenian" w:hAnsi="Arial Armenian" w:cs="Arial"/>
                <w:sz w:val="18"/>
                <w:szCs w:val="18"/>
              </w:rPr>
              <w:t>,L</w:t>
            </w:r>
            <w:proofErr w:type="gramEnd"/>
            <w:r w:rsidRPr="00CD413F">
              <w:rPr>
                <w:rFonts w:ascii="Arial Armenian" w:hAnsi="Arial Armenian" w:cs="Arial"/>
                <w:sz w:val="18"/>
                <w:szCs w:val="18"/>
              </w:rPr>
              <w:t>=5.2</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12885C68"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144DC35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10.400</w:t>
            </w:r>
          </w:p>
        </w:tc>
        <w:tc>
          <w:tcPr>
            <w:tcW w:w="678" w:type="pct"/>
            <w:tcBorders>
              <w:top w:val="nil"/>
              <w:left w:val="nil"/>
              <w:bottom w:val="single" w:sz="4" w:space="0" w:color="auto"/>
              <w:right w:val="single" w:sz="4" w:space="0" w:color="auto"/>
            </w:tcBorders>
            <w:vAlign w:val="center"/>
            <w:hideMark/>
          </w:tcPr>
          <w:p w14:paraId="064BDE5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1067.00</w:t>
            </w:r>
          </w:p>
        </w:tc>
        <w:tc>
          <w:tcPr>
            <w:tcW w:w="802" w:type="pct"/>
            <w:tcBorders>
              <w:top w:val="nil"/>
              <w:left w:val="nil"/>
              <w:bottom w:val="single" w:sz="4" w:space="0" w:color="auto"/>
              <w:right w:val="single" w:sz="4" w:space="0" w:color="auto"/>
            </w:tcBorders>
            <w:vAlign w:val="center"/>
            <w:hideMark/>
          </w:tcPr>
          <w:p w14:paraId="279D5B2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11,096.80</w:t>
            </w:r>
          </w:p>
        </w:tc>
      </w:tr>
      <w:tr w:rsidR="0090345F" w:rsidRPr="00CD413F" w14:paraId="0A75A61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F1100F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54</w:t>
            </w:r>
          </w:p>
        </w:tc>
        <w:tc>
          <w:tcPr>
            <w:tcW w:w="2112" w:type="pct"/>
            <w:tcBorders>
              <w:top w:val="nil"/>
              <w:left w:val="nil"/>
              <w:bottom w:val="single" w:sz="4" w:space="0" w:color="auto"/>
              <w:right w:val="single" w:sz="4" w:space="0" w:color="auto"/>
            </w:tcBorders>
            <w:vAlign w:val="center"/>
            <w:hideMark/>
          </w:tcPr>
          <w:p w14:paraId="5A5E5D84"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խողովակներից</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գազատարի</w:t>
            </w:r>
            <w:proofErr w:type="spellEnd"/>
            <w:r w:rsidRPr="00CD413F">
              <w:rPr>
                <w:rFonts w:ascii="Arial Armenian" w:hAnsi="Arial Armenian" w:cs="Arial"/>
                <w:sz w:val="18"/>
                <w:szCs w:val="18"/>
              </w:rPr>
              <w:t xml:space="preserve">  ³</w:t>
            </w:r>
            <w:proofErr w:type="gramEnd"/>
            <w:r w:rsidRPr="00CD413F">
              <w:rPr>
                <w:rFonts w:ascii="Arial Armenian" w:hAnsi="Arial Armenian" w:cs="Arial"/>
                <w:sz w:val="18"/>
                <w:szCs w:val="18"/>
              </w:rPr>
              <w:t>å³ÙáÝï³ÅáõÙ ö133*4</w:t>
            </w:r>
            <w:r w:rsidRPr="00CD413F">
              <w:rPr>
                <w:rFonts w:ascii="Sylfaen" w:hAnsi="Sylfaen" w:cs="Sylfaen"/>
                <w:sz w:val="18"/>
                <w:szCs w:val="18"/>
              </w:rPr>
              <w:t>մմ</w:t>
            </w:r>
            <w:r w:rsidRPr="00CD413F">
              <w:rPr>
                <w:rFonts w:ascii="Arial Armenian" w:hAnsi="Arial Armenian" w:cs="Arial"/>
                <w:sz w:val="18"/>
                <w:szCs w:val="18"/>
              </w:rPr>
              <w:t>, 1</w:t>
            </w:r>
            <w:proofErr w:type="gramStart"/>
            <w:r w:rsidRPr="00CD413F">
              <w:rPr>
                <w:rFonts w:ascii="Sylfaen" w:hAnsi="Sylfaen" w:cs="Sylfaen"/>
                <w:sz w:val="18"/>
                <w:szCs w:val="18"/>
              </w:rPr>
              <w:t>հատ</w:t>
            </w:r>
            <w:r w:rsidRPr="00CD413F">
              <w:rPr>
                <w:rFonts w:ascii="Arial Armenian" w:hAnsi="Arial Armenian" w:cs="Arial"/>
                <w:sz w:val="18"/>
                <w:szCs w:val="18"/>
              </w:rPr>
              <w:t>,L</w:t>
            </w:r>
            <w:proofErr w:type="gramEnd"/>
            <w:r w:rsidRPr="00CD413F">
              <w:rPr>
                <w:rFonts w:ascii="Arial Armenian" w:hAnsi="Arial Armenian" w:cs="Arial"/>
                <w:sz w:val="18"/>
                <w:szCs w:val="18"/>
              </w:rPr>
              <w:t>=17</w:t>
            </w:r>
            <w:r w:rsidRPr="00CD413F">
              <w:rPr>
                <w:rFonts w:ascii="Sylfaen" w:hAnsi="Sylfaen" w:cs="Sylfaen"/>
                <w:sz w:val="18"/>
                <w:szCs w:val="18"/>
              </w:rPr>
              <w:t>մ</w:t>
            </w:r>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713678BA"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51C267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15.500</w:t>
            </w:r>
          </w:p>
        </w:tc>
        <w:tc>
          <w:tcPr>
            <w:tcW w:w="678" w:type="pct"/>
            <w:tcBorders>
              <w:top w:val="nil"/>
              <w:left w:val="nil"/>
              <w:bottom w:val="single" w:sz="4" w:space="0" w:color="auto"/>
              <w:right w:val="single" w:sz="4" w:space="0" w:color="auto"/>
            </w:tcBorders>
            <w:vAlign w:val="center"/>
            <w:hideMark/>
          </w:tcPr>
          <w:p w14:paraId="2A0434E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1079.00</w:t>
            </w:r>
          </w:p>
        </w:tc>
        <w:tc>
          <w:tcPr>
            <w:tcW w:w="802" w:type="pct"/>
            <w:tcBorders>
              <w:top w:val="nil"/>
              <w:left w:val="nil"/>
              <w:bottom w:val="single" w:sz="4" w:space="0" w:color="auto"/>
              <w:right w:val="single" w:sz="4" w:space="0" w:color="auto"/>
            </w:tcBorders>
            <w:vAlign w:val="center"/>
            <w:hideMark/>
          </w:tcPr>
          <w:p w14:paraId="7E6F2F4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16,724.50</w:t>
            </w:r>
          </w:p>
        </w:tc>
      </w:tr>
      <w:tr w:rsidR="0090345F" w:rsidRPr="00CD413F" w14:paraId="16D1D8B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E70839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55</w:t>
            </w:r>
          </w:p>
        </w:tc>
        <w:tc>
          <w:tcPr>
            <w:tcW w:w="2112" w:type="pct"/>
            <w:tcBorders>
              <w:top w:val="nil"/>
              <w:left w:val="nil"/>
              <w:bottom w:val="single" w:sz="4" w:space="0" w:color="auto"/>
              <w:right w:val="single" w:sz="4" w:space="0" w:color="auto"/>
            </w:tcBorders>
            <w:vAlign w:val="center"/>
            <w:hideMark/>
          </w:tcPr>
          <w:p w14:paraId="1D75E2AC"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անկար</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³</w:t>
            </w:r>
            <w:proofErr w:type="gramEnd"/>
            <w:r w:rsidRPr="00CD413F">
              <w:rPr>
                <w:rFonts w:ascii="Arial Armenian" w:hAnsi="Arial Armenian" w:cs="Arial"/>
                <w:sz w:val="18"/>
                <w:szCs w:val="18"/>
              </w:rPr>
              <w:t>å³ÙáÝï³ÅáõÙ ö57*3</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4E85A2A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w:t>
            </w:r>
            <w:r w:rsidRPr="00CD413F">
              <w:rPr>
                <w:rFonts w:ascii="Arial Armenian" w:hAnsi="Arial Armenian" w:cs="Arial"/>
                <w:sz w:val="18"/>
                <w:szCs w:val="18"/>
              </w:rPr>
              <w:t>Ù</w:t>
            </w:r>
            <w:proofErr w:type="spellEnd"/>
          </w:p>
        </w:tc>
        <w:tc>
          <w:tcPr>
            <w:tcW w:w="624" w:type="pct"/>
            <w:tcBorders>
              <w:top w:val="nil"/>
              <w:left w:val="nil"/>
              <w:bottom w:val="single" w:sz="4" w:space="0" w:color="auto"/>
              <w:right w:val="single" w:sz="4" w:space="0" w:color="auto"/>
            </w:tcBorders>
            <w:vAlign w:val="center"/>
            <w:hideMark/>
          </w:tcPr>
          <w:p w14:paraId="77BD7CB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14.000</w:t>
            </w:r>
          </w:p>
        </w:tc>
        <w:tc>
          <w:tcPr>
            <w:tcW w:w="678" w:type="pct"/>
            <w:tcBorders>
              <w:top w:val="nil"/>
              <w:left w:val="nil"/>
              <w:bottom w:val="single" w:sz="4" w:space="0" w:color="auto"/>
              <w:right w:val="single" w:sz="4" w:space="0" w:color="auto"/>
            </w:tcBorders>
            <w:vAlign w:val="center"/>
            <w:hideMark/>
          </w:tcPr>
          <w:p w14:paraId="3B65699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925.00</w:t>
            </w:r>
          </w:p>
        </w:tc>
        <w:tc>
          <w:tcPr>
            <w:tcW w:w="802" w:type="pct"/>
            <w:tcBorders>
              <w:top w:val="nil"/>
              <w:left w:val="nil"/>
              <w:bottom w:val="single" w:sz="4" w:space="0" w:color="auto"/>
              <w:right w:val="single" w:sz="4" w:space="0" w:color="auto"/>
            </w:tcBorders>
            <w:vAlign w:val="center"/>
            <w:hideMark/>
          </w:tcPr>
          <w:p w14:paraId="3C90B73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12,950.00</w:t>
            </w:r>
          </w:p>
        </w:tc>
      </w:tr>
      <w:tr w:rsidR="0090345F" w:rsidRPr="00CD413F" w14:paraId="00913FE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B743B4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lastRenderedPageBreak/>
              <w:t>56</w:t>
            </w:r>
          </w:p>
        </w:tc>
        <w:tc>
          <w:tcPr>
            <w:tcW w:w="2112" w:type="pct"/>
            <w:tcBorders>
              <w:top w:val="nil"/>
              <w:left w:val="nil"/>
              <w:bottom w:val="single" w:sz="4" w:space="0" w:color="auto"/>
              <w:right w:val="single" w:sz="4" w:space="0" w:color="auto"/>
            </w:tcBorders>
            <w:vAlign w:val="center"/>
            <w:hideMark/>
          </w:tcPr>
          <w:p w14:paraId="0513C9C0"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4-</w:t>
            </w:r>
            <w:r w:rsidRPr="00CD413F">
              <w:rPr>
                <w:rFonts w:ascii="Sylfaen" w:hAnsi="Sylfaen" w:cs="Sylfaen"/>
                <w:sz w:val="18"/>
                <w:szCs w:val="18"/>
              </w:rPr>
              <w:t>րդ</w:t>
            </w:r>
            <w:r w:rsidRPr="00CD413F">
              <w:rPr>
                <w:rFonts w:ascii="Arial Armenian" w:hAnsi="Arial Armenian" w:cs="Arial"/>
                <w:sz w:val="18"/>
                <w:szCs w:val="18"/>
              </w:rPr>
              <w:t xml:space="preserve"> Ï³ñ·</w:t>
            </w:r>
            <w:proofErr w:type="gramStart"/>
            <w:r w:rsidRPr="00CD413F">
              <w:rPr>
                <w:rFonts w:ascii="Arial Armenian" w:hAnsi="Arial Armenian" w:cs="Arial"/>
                <w:sz w:val="18"/>
                <w:szCs w:val="18"/>
              </w:rPr>
              <w:t>Ç  ·</w:t>
            </w:r>
            <w:proofErr w:type="spellStart"/>
            <w:proofErr w:type="gramEnd"/>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w:t>
            </w:r>
            <w:proofErr w:type="gramStart"/>
            <w:r w:rsidRPr="00CD413F">
              <w:rPr>
                <w:rFonts w:ascii="Arial Armenian" w:hAnsi="Arial Armenian" w:cs="Arial"/>
                <w:sz w:val="18"/>
                <w:szCs w:val="18"/>
              </w:rPr>
              <w:t>ÏáõÙ  0.5Ù3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632F76E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2EF0956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7.830</w:t>
            </w:r>
          </w:p>
        </w:tc>
        <w:tc>
          <w:tcPr>
            <w:tcW w:w="678" w:type="pct"/>
            <w:tcBorders>
              <w:top w:val="nil"/>
              <w:left w:val="nil"/>
              <w:bottom w:val="single" w:sz="4" w:space="0" w:color="auto"/>
              <w:right w:val="single" w:sz="4" w:space="0" w:color="auto"/>
            </w:tcBorders>
            <w:vAlign w:val="center"/>
            <w:hideMark/>
          </w:tcPr>
          <w:p w14:paraId="5EA0F12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1182.00</w:t>
            </w:r>
          </w:p>
        </w:tc>
        <w:tc>
          <w:tcPr>
            <w:tcW w:w="802" w:type="pct"/>
            <w:tcBorders>
              <w:top w:val="nil"/>
              <w:left w:val="nil"/>
              <w:bottom w:val="single" w:sz="4" w:space="0" w:color="auto"/>
              <w:right w:val="single" w:sz="4" w:space="0" w:color="auto"/>
            </w:tcBorders>
            <w:vAlign w:val="center"/>
            <w:hideMark/>
          </w:tcPr>
          <w:p w14:paraId="5F4F4ED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9,255.06</w:t>
            </w:r>
          </w:p>
        </w:tc>
      </w:tr>
      <w:tr w:rsidR="0090345F" w:rsidRPr="00CD413F" w14:paraId="2D78B60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F4CCBD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57</w:t>
            </w:r>
          </w:p>
        </w:tc>
        <w:tc>
          <w:tcPr>
            <w:tcW w:w="2112" w:type="pct"/>
            <w:tcBorders>
              <w:top w:val="nil"/>
              <w:left w:val="nil"/>
              <w:bottom w:val="single" w:sz="4" w:space="0" w:color="auto"/>
              <w:right w:val="single" w:sz="4" w:space="0" w:color="auto"/>
            </w:tcBorders>
            <w:vAlign w:val="center"/>
            <w:hideMark/>
          </w:tcPr>
          <w:p w14:paraId="2035ECC7"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5-</w:t>
            </w:r>
            <w:r w:rsidRPr="00CD413F">
              <w:rPr>
                <w:rFonts w:ascii="Sylfaen" w:hAnsi="Sylfaen" w:cs="Sylfaen"/>
                <w:sz w:val="18"/>
                <w:szCs w:val="18"/>
              </w:rPr>
              <w:t>րդ</w:t>
            </w:r>
            <w:r w:rsidRPr="00CD413F">
              <w:rPr>
                <w:rFonts w:ascii="Arial Armenian" w:hAnsi="Arial Armenian" w:cs="Arial"/>
                <w:sz w:val="18"/>
                <w:szCs w:val="18"/>
              </w:rPr>
              <w:t xml:space="preserve"> Ï³ñ·</w:t>
            </w:r>
            <w:proofErr w:type="gramStart"/>
            <w:r w:rsidRPr="00CD413F">
              <w:rPr>
                <w:rFonts w:ascii="Arial Armenian" w:hAnsi="Arial Armenian" w:cs="Arial"/>
                <w:sz w:val="18"/>
                <w:szCs w:val="18"/>
              </w:rPr>
              <w:t>Ç  ·</w:t>
            </w:r>
            <w:proofErr w:type="spellStart"/>
            <w:proofErr w:type="gramEnd"/>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w:t>
            </w:r>
            <w:proofErr w:type="gramStart"/>
            <w:r w:rsidRPr="00CD413F">
              <w:rPr>
                <w:rFonts w:ascii="Arial Armenian" w:hAnsi="Arial Armenian" w:cs="Arial"/>
                <w:sz w:val="18"/>
                <w:szCs w:val="18"/>
              </w:rPr>
              <w:t>ÏáõÙ  0.5Ù3</w:t>
            </w:r>
            <w:proofErr w:type="gramEnd"/>
            <w:r w:rsidRPr="00CD413F">
              <w:rPr>
                <w:rFonts w:ascii="Arial Armenian" w:hAnsi="Arial Armenian" w:cs="Arial"/>
                <w:sz w:val="18"/>
                <w:szCs w:val="18"/>
              </w:rPr>
              <w:t xml:space="preserve"> ï³ñáÕáõÃÛ³Ùµ ¿ùëÏ³í³ïáñáí, </w:t>
            </w:r>
            <w:proofErr w:type="spellStart"/>
            <w:r w:rsidRPr="00CD413F">
              <w:rPr>
                <w:rFonts w:ascii="Sylfaen" w:hAnsi="Sylfaen" w:cs="Sylfaen"/>
                <w:sz w:val="18"/>
                <w:szCs w:val="18"/>
              </w:rPr>
              <w:t>բարձելով</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p>
        </w:tc>
        <w:tc>
          <w:tcPr>
            <w:tcW w:w="461" w:type="pct"/>
            <w:tcBorders>
              <w:top w:val="nil"/>
              <w:left w:val="nil"/>
              <w:bottom w:val="single" w:sz="4" w:space="0" w:color="auto"/>
              <w:right w:val="single" w:sz="4" w:space="0" w:color="auto"/>
            </w:tcBorders>
            <w:vAlign w:val="bottom"/>
            <w:hideMark/>
          </w:tcPr>
          <w:p w14:paraId="4FC9472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77BBEAE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6.960</w:t>
            </w:r>
          </w:p>
        </w:tc>
        <w:tc>
          <w:tcPr>
            <w:tcW w:w="678" w:type="pct"/>
            <w:tcBorders>
              <w:top w:val="nil"/>
              <w:left w:val="nil"/>
              <w:bottom w:val="single" w:sz="4" w:space="0" w:color="auto"/>
              <w:right w:val="single" w:sz="4" w:space="0" w:color="auto"/>
            </w:tcBorders>
            <w:vAlign w:val="center"/>
            <w:hideMark/>
          </w:tcPr>
          <w:p w14:paraId="7F3069A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1182.00</w:t>
            </w:r>
          </w:p>
        </w:tc>
        <w:tc>
          <w:tcPr>
            <w:tcW w:w="802" w:type="pct"/>
            <w:tcBorders>
              <w:top w:val="nil"/>
              <w:left w:val="nil"/>
              <w:bottom w:val="single" w:sz="4" w:space="0" w:color="auto"/>
              <w:right w:val="single" w:sz="4" w:space="0" w:color="auto"/>
            </w:tcBorders>
            <w:vAlign w:val="center"/>
            <w:hideMark/>
          </w:tcPr>
          <w:p w14:paraId="7F52FB1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8,226.72</w:t>
            </w:r>
          </w:p>
        </w:tc>
      </w:tr>
      <w:tr w:rsidR="0090345F" w:rsidRPr="00CD413F" w14:paraId="1922D58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AEC9F7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58</w:t>
            </w:r>
          </w:p>
        </w:tc>
        <w:tc>
          <w:tcPr>
            <w:tcW w:w="2112" w:type="pct"/>
            <w:tcBorders>
              <w:top w:val="nil"/>
              <w:left w:val="nil"/>
              <w:bottom w:val="single" w:sz="4" w:space="0" w:color="auto"/>
              <w:right w:val="single" w:sz="4" w:space="0" w:color="auto"/>
            </w:tcBorders>
            <w:vAlign w:val="center"/>
            <w:hideMark/>
          </w:tcPr>
          <w:p w14:paraId="32AF2992"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6-</w:t>
            </w:r>
            <w:r w:rsidRPr="00CD413F">
              <w:rPr>
                <w:rFonts w:ascii="Sylfaen" w:hAnsi="Sylfaen" w:cs="Sylfaen"/>
                <w:sz w:val="18"/>
                <w:szCs w:val="18"/>
              </w:rPr>
              <w:t>րդ</w:t>
            </w:r>
            <w:r w:rsidRPr="00CD413F">
              <w:rPr>
                <w:rFonts w:ascii="Arial Armenian" w:hAnsi="Arial Armenian" w:cs="Arial"/>
                <w:sz w:val="18"/>
                <w:szCs w:val="18"/>
              </w:rPr>
              <w:t xml:space="preserve"> Ï³ñ·</w:t>
            </w:r>
            <w:proofErr w:type="gramStart"/>
            <w:r w:rsidRPr="00CD413F">
              <w:rPr>
                <w:rFonts w:ascii="Arial Armenian" w:hAnsi="Arial Armenian" w:cs="Arial"/>
                <w:sz w:val="18"/>
                <w:szCs w:val="18"/>
              </w:rPr>
              <w:t>Ç  ·</w:t>
            </w:r>
            <w:proofErr w:type="spellStart"/>
            <w:proofErr w:type="gramEnd"/>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քանդում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հարվածահատ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մուրճով</w:t>
            </w:r>
            <w:proofErr w:type="spellEnd"/>
          </w:p>
        </w:tc>
        <w:tc>
          <w:tcPr>
            <w:tcW w:w="461" w:type="pct"/>
            <w:tcBorders>
              <w:top w:val="nil"/>
              <w:left w:val="nil"/>
              <w:bottom w:val="single" w:sz="4" w:space="0" w:color="auto"/>
              <w:right w:val="single" w:sz="4" w:space="0" w:color="auto"/>
            </w:tcBorders>
            <w:vAlign w:val="bottom"/>
            <w:hideMark/>
          </w:tcPr>
          <w:p w14:paraId="04DA917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500C653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1.740</w:t>
            </w:r>
          </w:p>
        </w:tc>
        <w:tc>
          <w:tcPr>
            <w:tcW w:w="678" w:type="pct"/>
            <w:tcBorders>
              <w:top w:val="nil"/>
              <w:left w:val="nil"/>
              <w:bottom w:val="single" w:sz="4" w:space="0" w:color="auto"/>
              <w:right w:val="single" w:sz="4" w:space="0" w:color="auto"/>
            </w:tcBorders>
            <w:vAlign w:val="center"/>
            <w:hideMark/>
          </w:tcPr>
          <w:p w14:paraId="0694C68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32022.00</w:t>
            </w:r>
          </w:p>
        </w:tc>
        <w:tc>
          <w:tcPr>
            <w:tcW w:w="802" w:type="pct"/>
            <w:tcBorders>
              <w:top w:val="nil"/>
              <w:left w:val="nil"/>
              <w:bottom w:val="single" w:sz="4" w:space="0" w:color="auto"/>
              <w:right w:val="single" w:sz="4" w:space="0" w:color="auto"/>
            </w:tcBorders>
            <w:vAlign w:val="center"/>
            <w:hideMark/>
          </w:tcPr>
          <w:p w14:paraId="1490FC1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55,718.28</w:t>
            </w:r>
          </w:p>
        </w:tc>
      </w:tr>
      <w:tr w:rsidR="0090345F" w:rsidRPr="00CD413F" w14:paraId="6D38A06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8670644"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59</w:t>
            </w:r>
          </w:p>
        </w:tc>
        <w:tc>
          <w:tcPr>
            <w:tcW w:w="2112" w:type="pct"/>
            <w:tcBorders>
              <w:top w:val="nil"/>
              <w:left w:val="nil"/>
              <w:bottom w:val="single" w:sz="4" w:space="0" w:color="auto"/>
              <w:right w:val="single" w:sz="4" w:space="0" w:color="auto"/>
            </w:tcBorders>
            <w:vAlign w:val="center"/>
            <w:hideMark/>
          </w:tcPr>
          <w:p w14:paraId="53685790"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4-</w:t>
            </w:r>
            <w:proofErr w:type="gramStart"/>
            <w:r w:rsidRPr="00CD413F">
              <w:rPr>
                <w:rFonts w:ascii="Sylfaen" w:hAnsi="Sylfaen" w:cs="Sylfaen"/>
                <w:sz w:val="18"/>
                <w:szCs w:val="18"/>
              </w:rPr>
              <w:t>րդ</w:t>
            </w:r>
            <w:r w:rsidRPr="00CD413F">
              <w:rPr>
                <w:rFonts w:ascii="Arial Armenian" w:hAnsi="Arial Armenian" w:cs="Arial"/>
                <w:sz w:val="18"/>
                <w:szCs w:val="18"/>
              </w:rPr>
              <w:t xml:space="preserve">  Ï</w:t>
            </w:r>
            <w:proofErr w:type="gramEnd"/>
            <w:r w:rsidRPr="00CD413F">
              <w:rPr>
                <w:rFonts w:ascii="Arial Armenian" w:hAnsi="Arial Armenian" w:cs="Arial"/>
                <w:sz w:val="18"/>
                <w:szCs w:val="18"/>
              </w:rPr>
              <w:t>³ñ·Ç ·</w:t>
            </w:r>
            <w:proofErr w:type="spellStart"/>
            <w:r w:rsidRPr="00CD413F">
              <w:rPr>
                <w:rFonts w:ascii="Arial Armenian" w:hAnsi="Arial Armenian" w:cs="Arial"/>
                <w:sz w:val="18"/>
                <w:szCs w:val="18"/>
              </w:rPr>
              <w:t>ñáõÝïÇ</w:t>
            </w:r>
            <w:proofErr w:type="spellEnd"/>
            <w:r w:rsidRPr="00CD413F">
              <w:rPr>
                <w:rFonts w:ascii="Arial Armenian" w:hAnsi="Arial Armenian" w:cs="Arial"/>
                <w:sz w:val="18"/>
                <w:szCs w:val="18"/>
              </w:rPr>
              <w:t xml:space="preserve"> Ùß³</w:t>
            </w:r>
            <w:proofErr w:type="gramStart"/>
            <w:r w:rsidRPr="00CD413F">
              <w:rPr>
                <w:rFonts w:ascii="Arial Armenian" w:hAnsi="Arial Armenian" w:cs="Arial"/>
                <w:sz w:val="18"/>
                <w:szCs w:val="18"/>
              </w:rPr>
              <w:t xml:space="preserve">ÏáõÙ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64F408A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00FBCFC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0.870</w:t>
            </w:r>
          </w:p>
        </w:tc>
        <w:tc>
          <w:tcPr>
            <w:tcW w:w="678" w:type="pct"/>
            <w:tcBorders>
              <w:top w:val="nil"/>
              <w:left w:val="nil"/>
              <w:bottom w:val="single" w:sz="4" w:space="0" w:color="auto"/>
              <w:right w:val="single" w:sz="4" w:space="0" w:color="auto"/>
            </w:tcBorders>
            <w:vAlign w:val="center"/>
            <w:hideMark/>
          </w:tcPr>
          <w:p w14:paraId="575DA24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6168.00</w:t>
            </w:r>
          </w:p>
        </w:tc>
        <w:tc>
          <w:tcPr>
            <w:tcW w:w="802" w:type="pct"/>
            <w:tcBorders>
              <w:top w:val="nil"/>
              <w:left w:val="nil"/>
              <w:bottom w:val="single" w:sz="4" w:space="0" w:color="auto"/>
              <w:right w:val="single" w:sz="4" w:space="0" w:color="auto"/>
            </w:tcBorders>
            <w:vAlign w:val="center"/>
            <w:hideMark/>
          </w:tcPr>
          <w:p w14:paraId="3E26AFF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5,366.16</w:t>
            </w:r>
          </w:p>
        </w:tc>
      </w:tr>
      <w:tr w:rsidR="0090345F" w:rsidRPr="00CD413F" w14:paraId="2C48FB01"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06F09F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60</w:t>
            </w:r>
          </w:p>
        </w:tc>
        <w:tc>
          <w:tcPr>
            <w:tcW w:w="2112" w:type="pct"/>
            <w:tcBorders>
              <w:top w:val="nil"/>
              <w:left w:val="nil"/>
              <w:bottom w:val="single" w:sz="4" w:space="0" w:color="auto"/>
              <w:right w:val="single" w:sz="4" w:space="0" w:color="auto"/>
            </w:tcBorders>
            <w:vAlign w:val="center"/>
            <w:hideMark/>
          </w:tcPr>
          <w:p w14:paraId="2EDEA53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բարձում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Ó</w:t>
            </w:r>
            <w:proofErr w:type="gramEnd"/>
            <w:r w:rsidRPr="00CD413F">
              <w:rPr>
                <w:rFonts w:ascii="Arial Armenian" w:hAnsi="Arial Armenian" w:cs="Arial"/>
                <w:sz w:val="18"/>
                <w:szCs w:val="18"/>
              </w:rPr>
              <w:t>»éùáí</w:t>
            </w:r>
            <w:proofErr w:type="spellEnd"/>
            <w:r w:rsidRPr="00CD413F">
              <w:rPr>
                <w:rFonts w:ascii="Arial Armenian" w:hAnsi="Arial Armenian" w:cs="Arial"/>
                <w:sz w:val="18"/>
                <w:szCs w:val="18"/>
              </w:rPr>
              <w:t xml:space="preserve"> </w:t>
            </w:r>
            <w:r w:rsidRPr="00CD413F">
              <w:rPr>
                <w:rFonts w:ascii="Sylfaen" w:hAnsi="Sylfaen" w:cs="Sylfaen"/>
                <w:sz w:val="18"/>
                <w:szCs w:val="18"/>
              </w:rPr>
              <w:t>ի</w:t>
            </w:r>
            <w:r w:rsidRPr="00CD413F">
              <w:rPr>
                <w:rFonts w:ascii="Arial Armenian" w:hAnsi="Arial Armenian" w:cs="Arial"/>
                <w:sz w:val="18"/>
                <w:szCs w:val="18"/>
              </w:rPr>
              <w:t>/</w:t>
            </w:r>
            <w:r w:rsidRPr="00CD413F">
              <w:rPr>
                <w:rFonts w:ascii="Sylfaen" w:hAnsi="Sylfaen" w:cs="Sylfaen"/>
                <w:sz w:val="18"/>
                <w:szCs w:val="18"/>
              </w:rPr>
              <w:t>թ</w:t>
            </w:r>
            <w:r w:rsidRPr="00CD413F">
              <w:rPr>
                <w:rFonts w:ascii="Arial Armenian" w:hAnsi="Arial Armenian" w:cs="Arial"/>
                <w:sz w:val="18"/>
                <w:szCs w:val="18"/>
              </w:rPr>
              <w:t xml:space="preserve"> </w:t>
            </w:r>
            <w:proofErr w:type="spellStart"/>
            <w:r w:rsidRPr="00CD413F">
              <w:rPr>
                <w:rFonts w:ascii="Sylfaen" w:hAnsi="Sylfaen" w:cs="Sylfaen"/>
                <w:sz w:val="18"/>
                <w:szCs w:val="18"/>
              </w:rPr>
              <w:t>վրա</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2E762B2B"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0662DCD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1.740</w:t>
            </w:r>
          </w:p>
        </w:tc>
        <w:tc>
          <w:tcPr>
            <w:tcW w:w="678" w:type="pct"/>
            <w:tcBorders>
              <w:top w:val="nil"/>
              <w:left w:val="nil"/>
              <w:bottom w:val="single" w:sz="4" w:space="0" w:color="auto"/>
              <w:right w:val="single" w:sz="4" w:space="0" w:color="auto"/>
            </w:tcBorders>
            <w:vAlign w:val="center"/>
            <w:hideMark/>
          </w:tcPr>
          <w:p w14:paraId="19BE5A1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578.00</w:t>
            </w:r>
          </w:p>
        </w:tc>
        <w:tc>
          <w:tcPr>
            <w:tcW w:w="802" w:type="pct"/>
            <w:tcBorders>
              <w:top w:val="nil"/>
              <w:left w:val="nil"/>
              <w:bottom w:val="single" w:sz="4" w:space="0" w:color="auto"/>
              <w:right w:val="single" w:sz="4" w:space="0" w:color="auto"/>
            </w:tcBorders>
            <w:vAlign w:val="center"/>
            <w:hideMark/>
          </w:tcPr>
          <w:p w14:paraId="3692796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1,005.72</w:t>
            </w:r>
          </w:p>
        </w:tc>
      </w:tr>
      <w:tr w:rsidR="0090345F" w:rsidRPr="00CD413F" w14:paraId="130B6C3B"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6D215E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61</w:t>
            </w:r>
          </w:p>
        </w:tc>
        <w:tc>
          <w:tcPr>
            <w:tcW w:w="2112" w:type="pct"/>
            <w:tcBorders>
              <w:top w:val="nil"/>
              <w:left w:val="nil"/>
              <w:bottom w:val="single" w:sz="4" w:space="0" w:color="auto"/>
              <w:right w:val="single" w:sz="4" w:space="0" w:color="auto"/>
            </w:tcBorders>
            <w:vAlign w:val="center"/>
            <w:hideMark/>
          </w:tcPr>
          <w:p w14:paraId="449E1B46"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´³ñÓ³Í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ï»Õ³÷áËáõÙ ³/Ç Ù»ù»Ý³Ý»ñáí </w:t>
            </w:r>
            <w:proofErr w:type="spellStart"/>
            <w:r w:rsidRPr="00CD413F">
              <w:rPr>
                <w:rFonts w:ascii="Arial Armenian" w:hAnsi="Arial Armenian" w:cs="Arial"/>
                <w:sz w:val="18"/>
                <w:szCs w:val="18"/>
              </w:rPr>
              <w:t>ÙÇÝã</w:t>
            </w:r>
            <w:proofErr w:type="spellEnd"/>
            <w:r w:rsidRPr="00CD413F">
              <w:rPr>
                <w:rFonts w:ascii="Arial Armenian" w:hAnsi="Arial Armenian" w:cs="Arial"/>
                <w:sz w:val="18"/>
                <w:szCs w:val="18"/>
              </w:rPr>
              <w:t xml:space="preserve">¨ 7ÏÙ </w:t>
            </w:r>
            <w:proofErr w:type="spellStart"/>
            <w:r w:rsidRPr="00CD413F">
              <w:rPr>
                <w:rFonts w:ascii="Sylfaen" w:hAnsi="Sylfaen" w:cs="Sylfaen"/>
                <w:sz w:val="18"/>
                <w:szCs w:val="18"/>
              </w:rPr>
              <w:t>դեպի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լցակույթ</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008931A9"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տն</w:t>
            </w:r>
            <w:proofErr w:type="spellEnd"/>
          </w:p>
        </w:tc>
        <w:tc>
          <w:tcPr>
            <w:tcW w:w="624" w:type="pct"/>
            <w:tcBorders>
              <w:top w:val="nil"/>
              <w:left w:val="nil"/>
              <w:bottom w:val="single" w:sz="4" w:space="0" w:color="auto"/>
              <w:right w:val="single" w:sz="4" w:space="0" w:color="auto"/>
            </w:tcBorders>
            <w:vAlign w:val="center"/>
            <w:hideMark/>
          </w:tcPr>
          <w:p w14:paraId="2A42E31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30.300</w:t>
            </w:r>
          </w:p>
        </w:tc>
        <w:tc>
          <w:tcPr>
            <w:tcW w:w="678" w:type="pct"/>
            <w:tcBorders>
              <w:top w:val="nil"/>
              <w:left w:val="nil"/>
              <w:bottom w:val="single" w:sz="4" w:space="0" w:color="auto"/>
              <w:right w:val="single" w:sz="4" w:space="0" w:color="auto"/>
            </w:tcBorders>
            <w:vAlign w:val="center"/>
            <w:hideMark/>
          </w:tcPr>
          <w:p w14:paraId="630E696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2416.00</w:t>
            </w:r>
          </w:p>
        </w:tc>
        <w:tc>
          <w:tcPr>
            <w:tcW w:w="802" w:type="pct"/>
            <w:tcBorders>
              <w:top w:val="nil"/>
              <w:left w:val="nil"/>
              <w:bottom w:val="single" w:sz="4" w:space="0" w:color="auto"/>
              <w:right w:val="single" w:sz="4" w:space="0" w:color="auto"/>
            </w:tcBorders>
            <w:vAlign w:val="center"/>
            <w:hideMark/>
          </w:tcPr>
          <w:p w14:paraId="3AEF8D4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73,204.80</w:t>
            </w:r>
          </w:p>
        </w:tc>
      </w:tr>
      <w:tr w:rsidR="0090345F" w:rsidRPr="00CD413F" w14:paraId="22747D0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843D6F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62</w:t>
            </w:r>
          </w:p>
        </w:tc>
        <w:tc>
          <w:tcPr>
            <w:tcW w:w="2112" w:type="pct"/>
            <w:tcBorders>
              <w:top w:val="nil"/>
              <w:left w:val="nil"/>
              <w:bottom w:val="single" w:sz="4" w:space="0" w:color="auto"/>
              <w:right w:val="single" w:sz="4" w:space="0" w:color="auto"/>
            </w:tcBorders>
            <w:vAlign w:val="center"/>
            <w:hideMark/>
          </w:tcPr>
          <w:p w14:paraId="1D99CEA5"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Աշխատանքներ</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լցակույթում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գրունտի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տեղափոխումից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հետո</w:t>
            </w:r>
            <w:proofErr w:type="spellEnd"/>
          </w:p>
        </w:tc>
        <w:tc>
          <w:tcPr>
            <w:tcW w:w="461" w:type="pct"/>
            <w:tcBorders>
              <w:top w:val="nil"/>
              <w:left w:val="nil"/>
              <w:bottom w:val="single" w:sz="4" w:space="0" w:color="auto"/>
              <w:right w:val="single" w:sz="4" w:space="0" w:color="auto"/>
            </w:tcBorders>
            <w:vAlign w:val="bottom"/>
            <w:hideMark/>
          </w:tcPr>
          <w:p w14:paraId="3099436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02BC318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16.850</w:t>
            </w:r>
          </w:p>
        </w:tc>
        <w:tc>
          <w:tcPr>
            <w:tcW w:w="678" w:type="pct"/>
            <w:tcBorders>
              <w:top w:val="nil"/>
              <w:left w:val="nil"/>
              <w:bottom w:val="single" w:sz="4" w:space="0" w:color="auto"/>
              <w:right w:val="single" w:sz="4" w:space="0" w:color="auto"/>
            </w:tcBorders>
            <w:vAlign w:val="center"/>
            <w:hideMark/>
          </w:tcPr>
          <w:p w14:paraId="08C57AE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51.00</w:t>
            </w:r>
          </w:p>
        </w:tc>
        <w:tc>
          <w:tcPr>
            <w:tcW w:w="802" w:type="pct"/>
            <w:tcBorders>
              <w:top w:val="nil"/>
              <w:left w:val="nil"/>
              <w:bottom w:val="single" w:sz="4" w:space="0" w:color="auto"/>
              <w:right w:val="single" w:sz="4" w:space="0" w:color="auto"/>
            </w:tcBorders>
            <w:vAlign w:val="center"/>
            <w:hideMark/>
          </w:tcPr>
          <w:p w14:paraId="1B0824B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859.35</w:t>
            </w:r>
          </w:p>
        </w:tc>
      </w:tr>
      <w:tr w:rsidR="0090345F" w:rsidRPr="00CD413F" w14:paraId="30EF405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9EE0F6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63</w:t>
            </w:r>
          </w:p>
        </w:tc>
        <w:tc>
          <w:tcPr>
            <w:tcW w:w="2112" w:type="pct"/>
            <w:tcBorders>
              <w:top w:val="nil"/>
              <w:left w:val="nil"/>
              <w:bottom w:val="single" w:sz="4" w:space="0" w:color="auto"/>
              <w:right w:val="single" w:sz="4" w:space="0" w:color="auto"/>
            </w:tcBorders>
            <w:vAlign w:val="center"/>
            <w:hideMark/>
          </w:tcPr>
          <w:p w14:paraId="6CD118E0"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Ավազի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նախապատրաստական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շերտի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
        </w:tc>
        <w:tc>
          <w:tcPr>
            <w:tcW w:w="461" w:type="pct"/>
            <w:tcBorders>
              <w:top w:val="nil"/>
              <w:left w:val="nil"/>
              <w:bottom w:val="single" w:sz="4" w:space="0" w:color="auto"/>
              <w:right w:val="single" w:sz="4" w:space="0" w:color="auto"/>
            </w:tcBorders>
            <w:vAlign w:val="bottom"/>
            <w:hideMark/>
          </w:tcPr>
          <w:p w14:paraId="2CB42BA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Ù3</w:t>
            </w:r>
          </w:p>
        </w:tc>
        <w:tc>
          <w:tcPr>
            <w:tcW w:w="624" w:type="pct"/>
            <w:tcBorders>
              <w:top w:val="nil"/>
              <w:left w:val="nil"/>
              <w:bottom w:val="single" w:sz="4" w:space="0" w:color="auto"/>
              <w:right w:val="single" w:sz="4" w:space="0" w:color="auto"/>
            </w:tcBorders>
            <w:vAlign w:val="center"/>
            <w:hideMark/>
          </w:tcPr>
          <w:p w14:paraId="16FC980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15.300</w:t>
            </w:r>
          </w:p>
        </w:tc>
        <w:tc>
          <w:tcPr>
            <w:tcW w:w="678" w:type="pct"/>
            <w:tcBorders>
              <w:top w:val="nil"/>
              <w:left w:val="nil"/>
              <w:bottom w:val="single" w:sz="4" w:space="0" w:color="auto"/>
              <w:right w:val="single" w:sz="4" w:space="0" w:color="auto"/>
            </w:tcBorders>
            <w:vAlign w:val="center"/>
            <w:hideMark/>
          </w:tcPr>
          <w:p w14:paraId="73618BB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12182.00</w:t>
            </w:r>
          </w:p>
        </w:tc>
        <w:tc>
          <w:tcPr>
            <w:tcW w:w="802" w:type="pct"/>
            <w:tcBorders>
              <w:top w:val="nil"/>
              <w:left w:val="nil"/>
              <w:bottom w:val="single" w:sz="4" w:space="0" w:color="auto"/>
              <w:right w:val="single" w:sz="4" w:space="0" w:color="auto"/>
            </w:tcBorders>
            <w:vAlign w:val="center"/>
            <w:hideMark/>
          </w:tcPr>
          <w:p w14:paraId="00394A9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186,384.60</w:t>
            </w:r>
          </w:p>
        </w:tc>
      </w:tr>
      <w:tr w:rsidR="0090345F" w:rsidRPr="00CD413F" w14:paraId="0DBA8F1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5855B3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64</w:t>
            </w:r>
          </w:p>
        </w:tc>
        <w:tc>
          <w:tcPr>
            <w:tcW w:w="2112" w:type="pct"/>
            <w:tcBorders>
              <w:top w:val="nil"/>
              <w:left w:val="nil"/>
              <w:bottom w:val="single" w:sz="4" w:space="0" w:color="auto"/>
              <w:right w:val="single" w:sz="4" w:space="0" w:color="auto"/>
            </w:tcBorders>
            <w:vAlign w:val="center"/>
            <w:hideMark/>
          </w:tcPr>
          <w:p w14:paraId="48097259"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133*4.5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2D74959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6C9C038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15.800</w:t>
            </w:r>
          </w:p>
        </w:tc>
        <w:tc>
          <w:tcPr>
            <w:tcW w:w="678" w:type="pct"/>
            <w:tcBorders>
              <w:top w:val="nil"/>
              <w:left w:val="nil"/>
              <w:bottom w:val="single" w:sz="4" w:space="0" w:color="auto"/>
              <w:right w:val="single" w:sz="4" w:space="0" w:color="auto"/>
            </w:tcBorders>
            <w:vAlign w:val="center"/>
            <w:hideMark/>
          </w:tcPr>
          <w:p w14:paraId="3840DA17"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8185.00</w:t>
            </w:r>
          </w:p>
        </w:tc>
        <w:tc>
          <w:tcPr>
            <w:tcW w:w="802" w:type="pct"/>
            <w:tcBorders>
              <w:top w:val="nil"/>
              <w:left w:val="nil"/>
              <w:bottom w:val="single" w:sz="4" w:space="0" w:color="auto"/>
              <w:right w:val="single" w:sz="4" w:space="0" w:color="auto"/>
            </w:tcBorders>
            <w:vAlign w:val="center"/>
            <w:hideMark/>
          </w:tcPr>
          <w:p w14:paraId="2AFB821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129,323.00</w:t>
            </w:r>
          </w:p>
        </w:tc>
      </w:tr>
      <w:tr w:rsidR="0090345F" w:rsidRPr="00CD413F" w14:paraId="08EFFF5C"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9110E7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65</w:t>
            </w:r>
          </w:p>
        </w:tc>
        <w:tc>
          <w:tcPr>
            <w:tcW w:w="2112" w:type="pct"/>
            <w:tcBorders>
              <w:top w:val="nil"/>
              <w:left w:val="nil"/>
              <w:bottom w:val="single" w:sz="4" w:space="0" w:color="auto"/>
              <w:right w:val="single" w:sz="4" w:space="0" w:color="auto"/>
            </w:tcBorders>
            <w:vAlign w:val="center"/>
            <w:hideMark/>
          </w:tcPr>
          <w:p w14:paraId="2E640D1F"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հակակոռոզիոն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ПИК</w:t>
            </w:r>
            <w:r w:rsidRPr="00CD413F">
              <w:rPr>
                <w:rFonts w:ascii="Arial Armenian" w:hAnsi="Arial Armenian" w:cs="Arial"/>
                <w:sz w:val="18"/>
                <w:szCs w:val="18"/>
              </w:rPr>
              <w:t xml:space="preserve">"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133x4.5</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4F5832B5"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059E186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15.800</w:t>
            </w:r>
          </w:p>
        </w:tc>
        <w:tc>
          <w:tcPr>
            <w:tcW w:w="678" w:type="pct"/>
            <w:tcBorders>
              <w:top w:val="nil"/>
              <w:left w:val="nil"/>
              <w:bottom w:val="single" w:sz="4" w:space="0" w:color="auto"/>
              <w:right w:val="single" w:sz="4" w:space="0" w:color="auto"/>
            </w:tcBorders>
            <w:vAlign w:val="center"/>
            <w:hideMark/>
          </w:tcPr>
          <w:p w14:paraId="1D1C032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10987.00</w:t>
            </w:r>
          </w:p>
        </w:tc>
        <w:tc>
          <w:tcPr>
            <w:tcW w:w="802" w:type="pct"/>
            <w:tcBorders>
              <w:top w:val="nil"/>
              <w:left w:val="nil"/>
              <w:bottom w:val="single" w:sz="4" w:space="0" w:color="auto"/>
              <w:right w:val="single" w:sz="4" w:space="0" w:color="auto"/>
            </w:tcBorders>
            <w:vAlign w:val="center"/>
            <w:hideMark/>
          </w:tcPr>
          <w:p w14:paraId="56B2158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173,594.60</w:t>
            </w:r>
          </w:p>
        </w:tc>
      </w:tr>
      <w:tr w:rsidR="0090345F" w:rsidRPr="00CD413F" w14:paraId="464735C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A242BC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66</w:t>
            </w:r>
          </w:p>
        </w:tc>
        <w:tc>
          <w:tcPr>
            <w:tcW w:w="2112" w:type="pct"/>
            <w:tcBorders>
              <w:top w:val="nil"/>
              <w:left w:val="nil"/>
              <w:bottom w:val="single" w:sz="4" w:space="0" w:color="auto"/>
              <w:right w:val="single" w:sz="4" w:space="0" w:color="auto"/>
            </w:tcBorders>
            <w:vAlign w:val="center"/>
            <w:hideMark/>
          </w:tcPr>
          <w:p w14:paraId="58B197A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ուղղահայաց</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133*4.5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30142B2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10C83B3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3.800</w:t>
            </w:r>
          </w:p>
        </w:tc>
        <w:tc>
          <w:tcPr>
            <w:tcW w:w="678" w:type="pct"/>
            <w:tcBorders>
              <w:top w:val="nil"/>
              <w:left w:val="nil"/>
              <w:bottom w:val="single" w:sz="4" w:space="0" w:color="auto"/>
              <w:right w:val="single" w:sz="4" w:space="0" w:color="auto"/>
            </w:tcBorders>
            <w:vAlign w:val="center"/>
            <w:hideMark/>
          </w:tcPr>
          <w:p w14:paraId="6C94110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8185.00</w:t>
            </w:r>
          </w:p>
        </w:tc>
        <w:tc>
          <w:tcPr>
            <w:tcW w:w="802" w:type="pct"/>
            <w:tcBorders>
              <w:top w:val="nil"/>
              <w:left w:val="nil"/>
              <w:bottom w:val="single" w:sz="4" w:space="0" w:color="auto"/>
              <w:right w:val="single" w:sz="4" w:space="0" w:color="auto"/>
            </w:tcBorders>
            <w:vAlign w:val="center"/>
            <w:hideMark/>
          </w:tcPr>
          <w:p w14:paraId="075E434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31,103.00</w:t>
            </w:r>
          </w:p>
        </w:tc>
      </w:tr>
      <w:tr w:rsidR="0090345F" w:rsidRPr="00CD413F" w14:paraId="71A297B7"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4E72EB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67</w:t>
            </w:r>
          </w:p>
        </w:tc>
        <w:tc>
          <w:tcPr>
            <w:tcW w:w="2112" w:type="pct"/>
            <w:tcBorders>
              <w:top w:val="nil"/>
              <w:left w:val="nil"/>
              <w:bottom w:val="single" w:sz="4" w:space="0" w:color="auto"/>
              <w:right w:val="single" w:sz="4" w:space="0" w:color="auto"/>
            </w:tcBorders>
            <w:vAlign w:val="center"/>
            <w:hideMark/>
          </w:tcPr>
          <w:p w14:paraId="23F731DE"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հակակոռոզիոն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ПИК</w:t>
            </w:r>
            <w:r w:rsidRPr="00CD413F">
              <w:rPr>
                <w:rFonts w:ascii="Arial Armenian" w:hAnsi="Arial Armenian" w:cs="Arial"/>
                <w:sz w:val="18"/>
                <w:szCs w:val="18"/>
              </w:rPr>
              <w:t xml:space="preserve">"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133x4.5</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5D40C4E6"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18CE8EB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3.800</w:t>
            </w:r>
          </w:p>
        </w:tc>
        <w:tc>
          <w:tcPr>
            <w:tcW w:w="678" w:type="pct"/>
            <w:tcBorders>
              <w:top w:val="nil"/>
              <w:left w:val="nil"/>
              <w:bottom w:val="single" w:sz="4" w:space="0" w:color="auto"/>
              <w:right w:val="single" w:sz="4" w:space="0" w:color="auto"/>
            </w:tcBorders>
            <w:vAlign w:val="center"/>
            <w:hideMark/>
          </w:tcPr>
          <w:p w14:paraId="4744B55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10987.00</w:t>
            </w:r>
          </w:p>
        </w:tc>
        <w:tc>
          <w:tcPr>
            <w:tcW w:w="802" w:type="pct"/>
            <w:tcBorders>
              <w:top w:val="nil"/>
              <w:left w:val="nil"/>
              <w:bottom w:val="single" w:sz="4" w:space="0" w:color="auto"/>
              <w:right w:val="single" w:sz="4" w:space="0" w:color="auto"/>
            </w:tcBorders>
            <w:vAlign w:val="center"/>
            <w:hideMark/>
          </w:tcPr>
          <w:p w14:paraId="31ED249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41,750.60</w:t>
            </w:r>
          </w:p>
        </w:tc>
      </w:tr>
      <w:tr w:rsidR="0090345F" w:rsidRPr="00CD413F" w14:paraId="3E343FEE"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5A32AE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68</w:t>
            </w:r>
          </w:p>
        </w:tc>
        <w:tc>
          <w:tcPr>
            <w:tcW w:w="2112" w:type="pct"/>
            <w:tcBorders>
              <w:top w:val="nil"/>
              <w:left w:val="nil"/>
              <w:bottom w:val="single" w:sz="4" w:space="0" w:color="auto"/>
              <w:right w:val="single" w:sz="4" w:space="0" w:color="auto"/>
            </w:tcBorders>
            <w:vAlign w:val="center"/>
            <w:hideMark/>
          </w:tcPr>
          <w:p w14:paraId="5FB207F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ստորգետնյա</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փորձարկումներով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խրամուղիներում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57*3.5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4BE9122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4769760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5.500</w:t>
            </w:r>
          </w:p>
        </w:tc>
        <w:tc>
          <w:tcPr>
            <w:tcW w:w="678" w:type="pct"/>
            <w:tcBorders>
              <w:top w:val="nil"/>
              <w:left w:val="nil"/>
              <w:bottom w:val="single" w:sz="4" w:space="0" w:color="auto"/>
              <w:right w:val="single" w:sz="4" w:space="0" w:color="auto"/>
            </w:tcBorders>
            <w:vAlign w:val="center"/>
            <w:hideMark/>
          </w:tcPr>
          <w:p w14:paraId="33E2801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3816.00</w:t>
            </w:r>
          </w:p>
        </w:tc>
        <w:tc>
          <w:tcPr>
            <w:tcW w:w="802" w:type="pct"/>
            <w:tcBorders>
              <w:top w:val="nil"/>
              <w:left w:val="nil"/>
              <w:bottom w:val="single" w:sz="4" w:space="0" w:color="auto"/>
              <w:right w:val="single" w:sz="4" w:space="0" w:color="auto"/>
            </w:tcBorders>
            <w:vAlign w:val="center"/>
            <w:hideMark/>
          </w:tcPr>
          <w:p w14:paraId="13585151"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20,988.00</w:t>
            </w:r>
          </w:p>
        </w:tc>
      </w:tr>
      <w:tr w:rsidR="0090345F" w:rsidRPr="00CD413F" w14:paraId="59FC0F3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75856D7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69</w:t>
            </w:r>
          </w:p>
        </w:tc>
        <w:tc>
          <w:tcPr>
            <w:tcW w:w="2112" w:type="pct"/>
            <w:tcBorders>
              <w:top w:val="nil"/>
              <w:left w:val="nil"/>
              <w:bottom w:val="single" w:sz="4" w:space="0" w:color="auto"/>
              <w:right w:val="single" w:sz="4" w:space="0" w:color="auto"/>
            </w:tcBorders>
            <w:vAlign w:val="center"/>
            <w:hideMark/>
          </w:tcPr>
          <w:p w14:paraId="1AC47C0B"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պատյանի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հակակոռոզիոն</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w:t>
            </w:r>
            <w:proofErr w:type="spellEnd"/>
            <w:r w:rsidRPr="00CD413F">
              <w:rPr>
                <w:rFonts w:ascii="Arial Armenian" w:hAnsi="Arial Armenian" w:cs="Arial"/>
                <w:sz w:val="18"/>
                <w:szCs w:val="18"/>
              </w:rPr>
              <w:t xml:space="preserve"> "</w:t>
            </w:r>
            <w:r w:rsidRPr="00CD413F">
              <w:rPr>
                <w:rFonts w:ascii="Calibri" w:hAnsi="Calibri" w:cs="Calibri"/>
                <w:sz w:val="18"/>
                <w:szCs w:val="18"/>
              </w:rPr>
              <w:t>ПИК</w:t>
            </w:r>
            <w:r w:rsidRPr="00CD413F">
              <w:rPr>
                <w:rFonts w:ascii="Arial Armenian" w:hAnsi="Arial Armenian" w:cs="Arial"/>
                <w:sz w:val="18"/>
                <w:szCs w:val="18"/>
              </w:rPr>
              <w:t xml:space="preserve">" </w:t>
            </w:r>
            <w:proofErr w:type="spellStart"/>
            <w:r w:rsidRPr="00CD413F">
              <w:rPr>
                <w:rFonts w:ascii="Sylfaen" w:hAnsi="Sylfaen" w:cs="Sylfaen"/>
                <w:sz w:val="18"/>
                <w:szCs w:val="18"/>
              </w:rPr>
              <w:t>տիպի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ամրանավորված</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ժապավենային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57x3.5</w:t>
            </w:r>
            <w:r w:rsidRPr="00CD413F">
              <w:rPr>
                <w:rFonts w:ascii="Arial Armenian" w:hAnsi="Arial Armenian" w:cs="Arial Armenian"/>
                <w:sz w:val="18"/>
                <w:szCs w:val="18"/>
              </w:rPr>
              <w:t>Ù</w:t>
            </w:r>
            <w:r w:rsidRPr="00CD413F">
              <w:rPr>
                <w:rFonts w:ascii="Arial Armenian" w:hAnsi="Arial Armenian" w:cs="Arial"/>
                <w:sz w:val="18"/>
                <w:szCs w:val="18"/>
              </w:rPr>
              <w:t>Ù</w:t>
            </w:r>
          </w:p>
        </w:tc>
        <w:tc>
          <w:tcPr>
            <w:tcW w:w="461" w:type="pct"/>
            <w:tcBorders>
              <w:top w:val="nil"/>
              <w:left w:val="nil"/>
              <w:bottom w:val="single" w:sz="4" w:space="0" w:color="auto"/>
              <w:right w:val="single" w:sz="4" w:space="0" w:color="auto"/>
            </w:tcBorders>
            <w:vAlign w:val="bottom"/>
            <w:hideMark/>
          </w:tcPr>
          <w:p w14:paraId="7ED76C5D"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գծմ</w:t>
            </w:r>
            <w:proofErr w:type="spellEnd"/>
          </w:p>
        </w:tc>
        <w:tc>
          <w:tcPr>
            <w:tcW w:w="624" w:type="pct"/>
            <w:tcBorders>
              <w:top w:val="nil"/>
              <w:left w:val="nil"/>
              <w:bottom w:val="single" w:sz="4" w:space="0" w:color="auto"/>
              <w:right w:val="single" w:sz="4" w:space="0" w:color="auto"/>
            </w:tcBorders>
            <w:vAlign w:val="center"/>
            <w:hideMark/>
          </w:tcPr>
          <w:p w14:paraId="296518BC"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5.500</w:t>
            </w:r>
          </w:p>
        </w:tc>
        <w:tc>
          <w:tcPr>
            <w:tcW w:w="678" w:type="pct"/>
            <w:tcBorders>
              <w:top w:val="nil"/>
              <w:left w:val="nil"/>
              <w:bottom w:val="single" w:sz="4" w:space="0" w:color="auto"/>
              <w:right w:val="single" w:sz="4" w:space="0" w:color="auto"/>
            </w:tcBorders>
            <w:vAlign w:val="center"/>
            <w:hideMark/>
          </w:tcPr>
          <w:p w14:paraId="26729BF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10601.00</w:t>
            </w:r>
          </w:p>
        </w:tc>
        <w:tc>
          <w:tcPr>
            <w:tcW w:w="802" w:type="pct"/>
            <w:tcBorders>
              <w:top w:val="nil"/>
              <w:left w:val="nil"/>
              <w:bottom w:val="single" w:sz="4" w:space="0" w:color="auto"/>
              <w:right w:val="single" w:sz="4" w:space="0" w:color="auto"/>
            </w:tcBorders>
            <w:vAlign w:val="center"/>
            <w:hideMark/>
          </w:tcPr>
          <w:p w14:paraId="15D6515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58,305.50</w:t>
            </w:r>
          </w:p>
        </w:tc>
      </w:tr>
      <w:tr w:rsidR="0090345F" w:rsidRPr="00CD413F" w14:paraId="4CDF5B6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35E06DD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70</w:t>
            </w:r>
          </w:p>
        </w:tc>
        <w:tc>
          <w:tcPr>
            <w:tcW w:w="2112" w:type="pct"/>
            <w:tcBorders>
              <w:top w:val="nil"/>
              <w:left w:val="nil"/>
              <w:bottom w:val="single" w:sz="4" w:space="0" w:color="auto"/>
              <w:right w:val="single" w:sz="4" w:space="0" w:color="auto"/>
            </w:tcBorders>
            <w:vAlign w:val="center"/>
            <w:hideMark/>
          </w:tcPr>
          <w:p w14:paraId="7DE1FE02"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վերգետնյա</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փորձարկումներով</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proofErr w:type="gramEnd"/>
            <w:r w:rsidRPr="00CD413F">
              <w:rPr>
                <w:rFonts w:ascii="Arial Armenian" w:hAnsi="Arial Armenian" w:cs="Arial"/>
                <w:sz w:val="18"/>
                <w:szCs w:val="18"/>
              </w:rPr>
              <w:t>57*3.5</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61DA821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16BCC362"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8.200</w:t>
            </w:r>
          </w:p>
        </w:tc>
        <w:tc>
          <w:tcPr>
            <w:tcW w:w="678" w:type="pct"/>
            <w:tcBorders>
              <w:top w:val="nil"/>
              <w:left w:val="nil"/>
              <w:bottom w:val="single" w:sz="4" w:space="0" w:color="auto"/>
              <w:right w:val="single" w:sz="4" w:space="0" w:color="auto"/>
            </w:tcBorders>
            <w:vAlign w:val="center"/>
            <w:hideMark/>
          </w:tcPr>
          <w:p w14:paraId="62A04E1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3816.00</w:t>
            </w:r>
          </w:p>
        </w:tc>
        <w:tc>
          <w:tcPr>
            <w:tcW w:w="802" w:type="pct"/>
            <w:tcBorders>
              <w:top w:val="nil"/>
              <w:left w:val="nil"/>
              <w:bottom w:val="single" w:sz="4" w:space="0" w:color="auto"/>
              <w:right w:val="single" w:sz="4" w:space="0" w:color="auto"/>
            </w:tcBorders>
            <w:vAlign w:val="center"/>
            <w:hideMark/>
          </w:tcPr>
          <w:p w14:paraId="3AE0606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31,291.20</w:t>
            </w:r>
          </w:p>
        </w:tc>
      </w:tr>
      <w:tr w:rsidR="0090345F" w:rsidRPr="00CD413F" w14:paraId="60F3B33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FC1A421"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71</w:t>
            </w:r>
          </w:p>
        </w:tc>
        <w:tc>
          <w:tcPr>
            <w:tcW w:w="2112" w:type="pct"/>
            <w:tcBorders>
              <w:top w:val="nil"/>
              <w:left w:val="nil"/>
              <w:bottom w:val="single" w:sz="4" w:space="0" w:color="auto"/>
              <w:right w:val="single" w:sz="4" w:space="0" w:color="auto"/>
            </w:tcBorders>
            <w:vAlign w:val="center"/>
            <w:hideMark/>
          </w:tcPr>
          <w:p w14:paraId="32C2648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Պոլիէթիլենային</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փորձարկումներով</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խրամուղիներում</w:t>
            </w:r>
            <w:proofErr w:type="spellEnd"/>
            <w:r w:rsidRPr="00CD413F">
              <w:rPr>
                <w:rFonts w:ascii="Arial Armenian" w:hAnsi="Arial Armenian" w:cs="Arial"/>
                <w:sz w:val="18"/>
                <w:szCs w:val="18"/>
              </w:rPr>
              <w:t xml:space="preserve"> </w:t>
            </w:r>
            <w:r w:rsidRPr="00CD413F">
              <w:rPr>
                <w:rFonts w:ascii="Calibri" w:hAnsi="Calibri" w:cs="Calibri"/>
                <w:sz w:val="18"/>
                <w:szCs w:val="18"/>
              </w:rPr>
              <w:t>Ф</w:t>
            </w:r>
            <w:r w:rsidRPr="00CD413F">
              <w:rPr>
                <w:rFonts w:ascii="Arial Armenian" w:hAnsi="Arial Armenian" w:cs="Arial"/>
                <w:sz w:val="18"/>
                <w:szCs w:val="18"/>
              </w:rPr>
              <w:t>63*5.8</w:t>
            </w:r>
            <w:r w:rsidRPr="00CD413F">
              <w:rPr>
                <w:rFonts w:ascii="Sylfaen" w:hAnsi="Sylfaen" w:cs="Sylfaen"/>
                <w:sz w:val="18"/>
                <w:szCs w:val="18"/>
              </w:rPr>
              <w:t>մմ</w:t>
            </w:r>
          </w:p>
        </w:tc>
        <w:tc>
          <w:tcPr>
            <w:tcW w:w="461" w:type="pct"/>
            <w:tcBorders>
              <w:top w:val="nil"/>
              <w:left w:val="nil"/>
              <w:bottom w:val="single" w:sz="4" w:space="0" w:color="auto"/>
              <w:right w:val="single" w:sz="4" w:space="0" w:color="auto"/>
            </w:tcBorders>
            <w:vAlign w:val="bottom"/>
            <w:hideMark/>
          </w:tcPr>
          <w:p w14:paraId="6698318A"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77B15D7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15.200</w:t>
            </w:r>
          </w:p>
        </w:tc>
        <w:tc>
          <w:tcPr>
            <w:tcW w:w="678" w:type="pct"/>
            <w:tcBorders>
              <w:top w:val="nil"/>
              <w:left w:val="nil"/>
              <w:bottom w:val="single" w:sz="4" w:space="0" w:color="auto"/>
              <w:right w:val="single" w:sz="4" w:space="0" w:color="auto"/>
            </w:tcBorders>
            <w:vAlign w:val="center"/>
            <w:hideMark/>
          </w:tcPr>
          <w:p w14:paraId="6A5A778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1542.00</w:t>
            </w:r>
          </w:p>
        </w:tc>
        <w:tc>
          <w:tcPr>
            <w:tcW w:w="802" w:type="pct"/>
            <w:tcBorders>
              <w:top w:val="nil"/>
              <w:left w:val="nil"/>
              <w:bottom w:val="single" w:sz="4" w:space="0" w:color="auto"/>
              <w:right w:val="single" w:sz="4" w:space="0" w:color="auto"/>
            </w:tcBorders>
            <w:vAlign w:val="center"/>
            <w:hideMark/>
          </w:tcPr>
          <w:p w14:paraId="2BA7D71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23,438.40</w:t>
            </w:r>
          </w:p>
        </w:tc>
      </w:tr>
      <w:tr w:rsidR="0090345F" w:rsidRPr="00CD413F" w14:paraId="1A22D664"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0030579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72</w:t>
            </w:r>
          </w:p>
        </w:tc>
        <w:tc>
          <w:tcPr>
            <w:tcW w:w="2112" w:type="pct"/>
            <w:tcBorders>
              <w:top w:val="nil"/>
              <w:left w:val="nil"/>
              <w:bottom w:val="single" w:sz="4" w:space="0" w:color="auto"/>
              <w:right w:val="single" w:sz="4" w:space="0" w:color="auto"/>
            </w:tcBorders>
            <w:vAlign w:val="center"/>
            <w:hideMark/>
          </w:tcPr>
          <w:p w14:paraId="599C5427" w14:textId="77777777" w:rsidR="00FD7A51" w:rsidRPr="00CD413F" w:rsidRDefault="00FD7A51" w:rsidP="002F1890">
            <w:pPr>
              <w:rPr>
                <w:rFonts w:ascii="Arial Armenian" w:hAnsi="Arial Armenian" w:cs="Arial"/>
                <w:sz w:val="18"/>
                <w:szCs w:val="18"/>
              </w:rPr>
            </w:pPr>
            <w:proofErr w:type="spellStart"/>
            <w:proofErr w:type="gram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գազախողովակի</w:t>
            </w:r>
            <w:proofErr w:type="spellEnd"/>
            <w:proofErr w:type="gramEnd"/>
            <w:r w:rsidRPr="00CD413F">
              <w:rPr>
                <w:rFonts w:ascii="Arial Armenian" w:hAnsi="Arial Armenian" w:cs="Arial"/>
                <w:sz w:val="18"/>
                <w:szCs w:val="18"/>
              </w:rPr>
              <w:t xml:space="preserve"> </w:t>
            </w:r>
            <w:proofErr w:type="spellStart"/>
            <w:r w:rsidRPr="00CD413F">
              <w:rPr>
                <w:rFonts w:ascii="Sylfaen" w:hAnsi="Sylfaen" w:cs="Sylfaen"/>
                <w:sz w:val="18"/>
                <w:szCs w:val="18"/>
              </w:rPr>
              <w:t>յուղա</w:t>
            </w:r>
            <w:r w:rsidRPr="00CD413F">
              <w:rPr>
                <w:rFonts w:ascii="Arial Armenian" w:hAnsi="Arial Armenian" w:cs="Arial Armenian"/>
                <w:sz w:val="18"/>
                <w:szCs w:val="18"/>
              </w:rPr>
              <w:t>Ý»ñÏáõÙ</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D554D62"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Ù2</w:t>
            </w:r>
          </w:p>
        </w:tc>
        <w:tc>
          <w:tcPr>
            <w:tcW w:w="624" w:type="pct"/>
            <w:tcBorders>
              <w:top w:val="nil"/>
              <w:left w:val="nil"/>
              <w:bottom w:val="single" w:sz="4" w:space="0" w:color="auto"/>
              <w:right w:val="single" w:sz="4" w:space="0" w:color="auto"/>
            </w:tcBorders>
            <w:vAlign w:val="center"/>
            <w:hideMark/>
          </w:tcPr>
          <w:p w14:paraId="2C86A27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1.520</w:t>
            </w:r>
          </w:p>
        </w:tc>
        <w:tc>
          <w:tcPr>
            <w:tcW w:w="678" w:type="pct"/>
            <w:tcBorders>
              <w:top w:val="nil"/>
              <w:left w:val="nil"/>
              <w:bottom w:val="single" w:sz="4" w:space="0" w:color="auto"/>
              <w:right w:val="single" w:sz="4" w:space="0" w:color="auto"/>
            </w:tcBorders>
            <w:vAlign w:val="center"/>
            <w:hideMark/>
          </w:tcPr>
          <w:p w14:paraId="4412638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1478.00</w:t>
            </w:r>
          </w:p>
        </w:tc>
        <w:tc>
          <w:tcPr>
            <w:tcW w:w="802" w:type="pct"/>
            <w:tcBorders>
              <w:top w:val="nil"/>
              <w:left w:val="nil"/>
              <w:bottom w:val="single" w:sz="4" w:space="0" w:color="auto"/>
              <w:right w:val="single" w:sz="4" w:space="0" w:color="auto"/>
            </w:tcBorders>
            <w:vAlign w:val="center"/>
            <w:hideMark/>
          </w:tcPr>
          <w:p w14:paraId="108003EA"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2,246.56</w:t>
            </w:r>
          </w:p>
        </w:tc>
      </w:tr>
      <w:tr w:rsidR="0090345F" w:rsidRPr="00CD413F" w14:paraId="58A3EDB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45877E8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73</w:t>
            </w:r>
          </w:p>
        </w:tc>
        <w:tc>
          <w:tcPr>
            <w:tcW w:w="2112" w:type="pct"/>
            <w:tcBorders>
              <w:top w:val="nil"/>
              <w:left w:val="nil"/>
              <w:bottom w:val="single" w:sz="4" w:space="0" w:color="auto"/>
              <w:right w:val="single" w:sz="4" w:space="0" w:color="auto"/>
            </w:tcBorders>
            <w:vAlign w:val="center"/>
            <w:hideMark/>
          </w:tcPr>
          <w:p w14:paraId="7A0D4CAA"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proofErr w:type="spellStart"/>
            <w:proofErr w:type="gramStart"/>
            <w:r w:rsidRPr="00CD413F">
              <w:rPr>
                <w:rFonts w:ascii="Sylfaen" w:hAnsi="Sylfaen" w:cs="Sylfaen"/>
                <w:sz w:val="18"/>
                <w:szCs w:val="18"/>
              </w:rPr>
              <w:t>գազատարի</w:t>
            </w:r>
            <w:proofErr w:type="spellEnd"/>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ã³Ù³ùñáõÙ </w:t>
            </w:r>
          </w:p>
        </w:tc>
        <w:tc>
          <w:tcPr>
            <w:tcW w:w="461" w:type="pct"/>
            <w:tcBorders>
              <w:top w:val="nil"/>
              <w:left w:val="nil"/>
              <w:bottom w:val="single" w:sz="4" w:space="0" w:color="auto"/>
              <w:right w:val="single" w:sz="4" w:space="0" w:color="auto"/>
            </w:tcBorders>
            <w:vAlign w:val="bottom"/>
            <w:hideMark/>
          </w:tcPr>
          <w:p w14:paraId="6B43173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07DF2DD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28.900</w:t>
            </w:r>
          </w:p>
        </w:tc>
        <w:tc>
          <w:tcPr>
            <w:tcW w:w="678" w:type="pct"/>
            <w:tcBorders>
              <w:top w:val="nil"/>
              <w:left w:val="nil"/>
              <w:bottom w:val="single" w:sz="4" w:space="0" w:color="auto"/>
              <w:right w:val="single" w:sz="4" w:space="0" w:color="auto"/>
            </w:tcBorders>
            <w:vAlign w:val="center"/>
            <w:hideMark/>
          </w:tcPr>
          <w:p w14:paraId="17EE713E"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141.00</w:t>
            </w:r>
          </w:p>
        </w:tc>
        <w:tc>
          <w:tcPr>
            <w:tcW w:w="802" w:type="pct"/>
            <w:tcBorders>
              <w:top w:val="nil"/>
              <w:left w:val="nil"/>
              <w:bottom w:val="single" w:sz="4" w:space="0" w:color="auto"/>
              <w:right w:val="single" w:sz="4" w:space="0" w:color="auto"/>
            </w:tcBorders>
            <w:vAlign w:val="center"/>
            <w:hideMark/>
          </w:tcPr>
          <w:p w14:paraId="317B0CB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4,074.90</w:t>
            </w:r>
          </w:p>
        </w:tc>
      </w:tr>
      <w:tr w:rsidR="0090345F" w:rsidRPr="00CD413F" w14:paraId="4F53BEA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3E2B35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74</w:t>
            </w:r>
          </w:p>
        </w:tc>
        <w:tc>
          <w:tcPr>
            <w:tcW w:w="2112" w:type="pct"/>
            <w:tcBorders>
              <w:top w:val="nil"/>
              <w:left w:val="nil"/>
              <w:bottom w:val="single" w:sz="4" w:space="0" w:color="auto"/>
              <w:right w:val="single" w:sz="4" w:space="0" w:color="auto"/>
            </w:tcBorders>
            <w:vAlign w:val="center"/>
            <w:hideMark/>
          </w:tcPr>
          <w:p w14:paraId="4B07A743"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Պողպատե</w:t>
            </w:r>
            <w:proofErr w:type="spellEnd"/>
            <w:r w:rsidRPr="00CD413F">
              <w:rPr>
                <w:rFonts w:ascii="Arial Armenian" w:hAnsi="Arial Armenian" w:cs="Arial"/>
                <w:sz w:val="18"/>
                <w:szCs w:val="18"/>
              </w:rPr>
              <w:t xml:space="preserve"> </w:t>
            </w:r>
            <w:r w:rsidRPr="00CD413F">
              <w:rPr>
                <w:rFonts w:ascii="Sylfaen" w:hAnsi="Sylfaen" w:cs="Sylfaen"/>
                <w:sz w:val="18"/>
                <w:szCs w:val="18"/>
              </w:rPr>
              <w:t>գ</w:t>
            </w:r>
            <w:r w:rsidRPr="00CD413F">
              <w:rPr>
                <w:rFonts w:ascii="Arial Armenian" w:hAnsi="Arial Armenian" w:cs="Arial Armenian"/>
                <w:sz w:val="18"/>
                <w:szCs w:val="18"/>
              </w:rPr>
              <w:t>³½³ï³</w:t>
            </w:r>
            <w:proofErr w:type="gramStart"/>
            <w:r w:rsidRPr="00CD413F">
              <w:rPr>
                <w:rFonts w:ascii="Arial Armenian" w:hAnsi="Arial Armenian" w:cs="Arial Armenian"/>
                <w:sz w:val="18"/>
                <w:szCs w:val="18"/>
              </w:rPr>
              <w:t>ñÇ</w:t>
            </w:r>
            <w:r w:rsidRPr="00CD413F">
              <w:rPr>
                <w:rFonts w:ascii="Arial Armenian" w:hAnsi="Arial Armenian" w:cs="Arial"/>
                <w:sz w:val="18"/>
                <w:szCs w:val="18"/>
              </w:rPr>
              <w:t xml:space="preserve">  ÷</w:t>
            </w:r>
            <w:proofErr w:type="gramEnd"/>
            <w:r w:rsidRPr="00CD413F">
              <w:rPr>
                <w:rFonts w:ascii="Arial Armenian" w:hAnsi="Arial Armenian" w:cs="Arial"/>
                <w:sz w:val="18"/>
                <w:szCs w:val="18"/>
              </w:rPr>
              <w:t xml:space="preserve">áñÓ³ñÏáõÙ </w:t>
            </w:r>
          </w:p>
        </w:tc>
        <w:tc>
          <w:tcPr>
            <w:tcW w:w="461" w:type="pct"/>
            <w:tcBorders>
              <w:top w:val="nil"/>
              <w:left w:val="nil"/>
              <w:bottom w:val="single" w:sz="4" w:space="0" w:color="auto"/>
              <w:right w:val="single" w:sz="4" w:space="0" w:color="auto"/>
            </w:tcBorders>
            <w:vAlign w:val="bottom"/>
            <w:hideMark/>
          </w:tcPr>
          <w:p w14:paraId="7FA8A32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Ù</w:t>
            </w:r>
          </w:p>
        </w:tc>
        <w:tc>
          <w:tcPr>
            <w:tcW w:w="624" w:type="pct"/>
            <w:tcBorders>
              <w:top w:val="nil"/>
              <w:left w:val="nil"/>
              <w:bottom w:val="single" w:sz="4" w:space="0" w:color="auto"/>
              <w:right w:val="single" w:sz="4" w:space="0" w:color="auto"/>
            </w:tcBorders>
            <w:vAlign w:val="center"/>
            <w:hideMark/>
          </w:tcPr>
          <w:p w14:paraId="038926D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28.900</w:t>
            </w:r>
          </w:p>
        </w:tc>
        <w:tc>
          <w:tcPr>
            <w:tcW w:w="678" w:type="pct"/>
            <w:tcBorders>
              <w:top w:val="nil"/>
              <w:left w:val="nil"/>
              <w:bottom w:val="single" w:sz="4" w:space="0" w:color="auto"/>
              <w:right w:val="single" w:sz="4" w:space="0" w:color="auto"/>
            </w:tcBorders>
            <w:vAlign w:val="center"/>
            <w:hideMark/>
          </w:tcPr>
          <w:p w14:paraId="3FA45EE0"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797.00</w:t>
            </w:r>
          </w:p>
        </w:tc>
        <w:tc>
          <w:tcPr>
            <w:tcW w:w="802" w:type="pct"/>
            <w:tcBorders>
              <w:top w:val="nil"/>
              <w:left w:val="nil"/>
              <w:bottom w:val="single" w:sz="4" w:space="0" w:color="auto"/>
              <w:right w:val="single" w:sz="4" w:space="0" w:color="auto"/>
            </w:tcBorders>
            <w:vAlign w:val="center"/>
            <w:hideMark/>
          </w:tcPr>
          <w:p w14:paraId="1FD87D83"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23,033.30</w:t>
            </w:r>
          </w:p>
        </w:tc>
      </w:tr>
      <w:tr w:rsidR="0090345F" w:rsidRPr="00CD413F" w14:paraId="4D736B2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AC662D0"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75</w:t>
            </w:r>
          </w:p>
        </w:tc>
        <w:tc>
          <w:tcPr>
            <w:tcW w:w="2112" w:type="pct"/>
            <w:tcBorders>
              <w:top w:val="nil"/>
              <w:left w:val="nil"/>
              <w:bottom w:val="single" w:sz="4" w:space="0" w:color="auto"/>
              <w:right w:val="single" w:sz="4" w:space="0" w:color="auto"/>
            </w:tcBorders>
            <w:vAlign w:val="center"/>
            <w:hideMark/>
          </w:tcPr>
          <w:p w14:paraId="07C9A45A" w14:textId="77777777" w:rsidR="00FD7A51" w:rsidRPr="00CD413F" w:rsidRDefault="00FD7A51" w:rsidP="002F1890">
            <w:pPr>
              <w:rPr>
                <w:rFonts w:ascii="Arial Armenian" w:hAnsi="Arial Armenian" w:cs="Arial"/>
                <w:sz w:val="18"/>
                <w:szCs w:val="18"/>
              </w:rPr>
            </w:pPr>
            <w:r w:rsidRPr="00CD413F">
              <w:rPr>
                <w:rFonts w:ascii="Sylfaen" w:hAnsi="Sylfaen" w:cs="Sylfaen"/>
                <w:sz w:val="18"/>
                <w:szCs w:val="18"/>
              </w:rPr>
              <w:t>Ստուգիչ</w:t>
            </w:r>
            <w:r w:rsidRPr="00CD413F">
              <w:rPr>
                <w:rFonts w:ascii="Arial Armenian" w:hAnsi="Arial Armenian" w:cs="Arial"/>
                <w:sz w:val="18"/>
                <w:szCs w:val="18"/>
              </w:rPr>
              <w:t xml:space="preserve"> </w:t>
            </w:r>
            <w:proofErr w:type="spellStart"/>
            <w:r w:rsidRPr="00CD413F">
              <w:rPr>
                <w:rFonts w:ascii="Sylfaen" w:hAnsi="Sylfaen" w:cs="Sylfaen"/>
                <w:sz w:val="18"/>
                <w:szCs w:val="18"/>
              </w:rPr>
              <w:t>խողովակի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տեղադրում</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ö</w:t>
            </w:r>
            <w:r w:rsidRPr="00CD413F">
              <w:rPr>
                <w:rFonts w:ascii="Arial Armenian" w:hAnsi="Arial Armenian" w:cs="Arial"/>
                <w:sz w:val="18"/>
                <w:szCs w:val="18"/>
              </w:rPr>
              <w:t>20x2.5</w:t>
            </w:r>
            <w:r w:rsidRPr="00CD413F">
              <w:rPr>
                <w:rFonts w:ascii="Arial Armenian" w:hAnsi="Arial Armenian" w:cs="Arial Armenian"/>
                <w:sz w:val="18"/>
                <w:szCs w:val="18"/>
              </w:rPr>
              <w:t>ÙÙ</w:t>
            </w:r>
            <w:r w:rsidRPr="00CD413F">
              <w:rPr>
                <w:rFonts w:ascii="Arial Armenian" w:hAnsi="Arial Armenian" w:cs="Arial"/>
                <w:sz w:val="18"/>
                <w:szCs w:val="18"/>
              </w:rPr>
              <w:t xml:space="preserve"> </w:t>
            </w:r>
            <w:proofErr w:type="spellStart"/>
            <w:r w:rsidRPr="00CD413F">
              <w:rPr>
                <w:rFonts w:ascii="Sylfaen" w:hAnsi="Sylfaen" w:cs="Sylfaen"/>
                <w:sz w:val="18"/>
                <w:szCs w:val="18"/>
              </w:rPr>
              <w:t>երկշերտ</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հակակորոզիոն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մեկուսացումով</w:t>
            </w:r>
            <w:proofErr w:type="spellEnd"/>
            <w:r w:rsidRPr="00CD413F">
              <w:rPr>
                <w:rFonts w:ascii="Arial Armenian" w:hAnsi="Arial Armenian" w:cs="Arial"/>
                <w:sz w:val="18"/>
                <w:szCs w:val="18"/>
              </w:rPr>
              <w:t xml:space="preserve">  </w:t>
            </w:r>
          </w:p>
        </w:tc>
        <w:tc>
          <w:tcPr>
            <w:tcW w:w="461" w:type="pct"/>
            <w:tcBorders>
              <w:top w:val="nil"/>
              <w:left w:val="nil"/>
              <w:bottom w:val="single" w:sz="4" w:space="0" w:color="auto"/>
              <w:right w:val="single" w:sz="4" w:space="0" w:color="auto"/>
            </w:tcBorders>
            <w:vAlign w:val="bottom"/>
            <w:hideMark/>
          </w:tcPr>
          <w:p w14:paraId="5DB2BB8E"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հատ</w:t>
            </w:r>
            <w:proofErr w:type="spellEnd"/>
          </w:p>
        </w:tc>
        <w:tc>
          <w:tcPr>
            <w:tcW w:w="624" w:type="pct"/>
            <w:tcBorders>
              <w:top w:val="nil"/>
              <w:left w:val="nil"/>
              <w:bottom w:val="single" w:sz="4" w:space="0" w:color="auto"/>
              <w:right w:val="single" w:sz="4" w:space="0" w:color="auto"/>
            </w:tcBorders>
            <w:vAlign w:val="center"/>
            <w:hideMark/>
          </w:tcPr>
          <w:p w14:paraId="2CD20C88"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w:t>
            </w:r>
          </w:p>
        </w:tc>
        <w:tc>
          <w:tcPr>
            <w:tcW w:w="678" w:type="pct"/>
            <w:tcBorders>
              <w:top w:val="nil"/>
              <w:left w:val="nil"/>
              <w:bottom w:val="single" w:sz="4" w:space="0" w:color="auto"/>
              <w:right w:val="single" w:sz="4" w:space="0" w:color="auto"/>
            </w:tcBorders>
            <w:vAlign w:val="center"/>
            <w:hideMark/>
          </w:tcPr>
          <w:p w14:paraId="11377DFF"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12323.00</w:t>
            </w:r>
          </w:p>
        </w:tc>
        <w:tc>
          <w:tcPr>
            <w:tcW w:w="802" w:type="pct"/>
            <w:tcBorders>
              <w:top w:val="nil"/>
              <w:left w:val="nil"/>
              <w:bottom w:val="single" w:sz="4" w:space="0" w:color="auto"/>
              <w:right w:val="single" w:sz="4" w:space="0" w:color="auto"/>
            </w:tcBorders>
            <w:vAlign w:val="center"/>
            <w:hideMark/>
          </w:tcPr>
          <w:p w14:paraId="18E9692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24,646.00</w:t>
            </w:r>
          </w:p>
        </w:tc>
      </w:tr>
      <w:tr w:rsidR="0090345F" w:rsidRPr="00CD413F" w14:paraId="59AD6A39"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5FE3D37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76</w:t>
            </w:r>
          </w:p>
        </w:tc>
        <w:tc>
          <w:tcPr>
            <w:tcW w:w="2112" w:type="pct"/>
            <w:tcBorders>
              <w:top w:val="nil"/>
              <w:left w:val="nil"/>
              <w:bottom w:val="single" w:sz="4" w:space="0" w:color="auto"/>
              <w:right w:val="single" w:sz="4" w:space="0" w:color="auto"/>
            </w:tcBorders>
            <w:vAlign w:val="center"/>
            <w:hideMark/>
          </w:tcPr>
          <w:p w14:paraId="42359EC8"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äáÕå³ï» </w:t>
            </w:r>
            <w:proofErr w:type="spellStart"/>
            <w:r w:rsidRPr="00CD413F">
              <w:rPr>
                <w:rFonts w:ascii="Sylfaen" w:hAnsi="Sylfaen" w:cs="Sylfaen"/>
                <w:sz w:val="18"/>
                <w:szCs w:val="18"/>
              </w:rPr>
              <w:t>խողովակների</w:t>
            </w:r>
            <w:proofErr w:type="spellEnd"/>
            <w:r w:rsidRPr="00CD413F">
              <w:rPr>
                <w:rFonts w:ascii="Arial Armenian" w:hAnsi="Arial Armenian" w:cs="Arial"/>
                <w:sz w:val="18"/>
                <w:szCs w:val="18"/>
              </w:rPr>
              <w:t xml:space="preserve"> </w:t>
            </w:r>
            <w:r w:rsidRPr="00CD413F">
              <w:rPr>
                <w:rFonts w:ascii="Arial Armenian" w:hAnsi="Arial Armenian" w:cs="Arial Armenian"/>
                <w:sz w:val="18"/>
                <w:szCs w:val="18"/>
              </w:rPr>
              <w:t>Ó¨³íáñ</w:t>
            </w:r>
            <w:r w:rsidRPr="00CD413F">
              <w:rPr>
                <w:rFonts w:ascii="Arial Armenian" w:hAnsi="Arial Armenian" w:cs="Arial"/>
                <w:sz w:val="18"/>
                <w:szCs w:val="18"/>
              </w:rPr>
              <w:t xml:space="preserve"> </w:t>
            </w:r>
            <w:r w:rsidRPr="00CD413F">
              <w:rPr>
                <w:rFonts w:ascii="Arial Armenian" w:hAnsi="Arial Armenian" w:cs="Arial Armenian"/>
                <w:sz w:val="18"/>
                <w:szCs w:val="18"/>
              </w:rPr>
              <w:t>Ù³ë»ñ</w:t>
            </w:r>
            <w:r w:rsidRPr="00CD413F">
              <w:rPr>
                <w:rFonts w:ascii="Arial Armenian" w:hAnsi="Arial Armenian" w:cs="Arial"/>
                <w:sz w:val="18"/>
                <w:szCs w:val="18"/>
              </w:rPr>
              <w:t xml:space="preserve"> /</w:t>
            </w:r>
            <w:proofErr w:type="spellStart"/>
            <w:r w:rsidRPr="00CD413F">
              <w:rPr>
                <w:rFonts w:ascii="Sylfaen" w:hAnsi="Sylfaen" w:cs="Sylfaen"/>
                <w:sz w:val="18"/>
                <w:szCs w:val="18"/>
              </w:rPr>
              <w:t>արմունկ</w:t>
            </w:r>
            <w:proofErr w:type="spellEnd"/>
            <w:r w:rsidRPr="00CD413F">
              <w:rPr>
                <w:rFonts w:ascii="Arial Armenian" w:hAnsi="Arial Armenian" w:cs="Arial"/>
                <w:sz w:val="18"/>
                <w:szCs w:val="18"/>
              </w:rPr>
              <w:t>/</w:t>
            </w:r>
          </w:p>
        </w:tc>
        <w:tc>
          <w:tcPr>
            <w:tcW w:w="461" w:type="pct"/>
            <w:tcBorders>
              <w:top w:val="nil"/>
              <w:left w:val="nil"/>
              <w:bottom w:val="single" w:sz="4" w:space="0" w:color="auto"/>
              <w:right w:val="single" w:sz="4" w:space="0" w:color="auto"/>
            </w:tcBorders>
            <w:vAlign w:val="bottom"/>
            <w:hideMark/>
          </w:tcPr>
          <w:p w14:paraId="1E192AD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Ï·</w:t>
            </w:r>
          </w:p>
        </w:tc>
        <w:tc>
          <w:tcPr>
            <w:tcW w:w="624" w:type="pct"/>
            <w:tcBorders>
              <w:top w:val="nil"/>
              <w:left w:val="nil"/>
              <w:bottom w:val="single" w:sz="4" w:space="0" w:color="auto"/>
              <w:right w:val="single" w:sz="4" w:space="0" w:color="auto"/>
            </w:tcBorders>
            <w:vAlign w:val="center"/>
            <w:hideMark/>
          </w:tcPr>
          <w:p w14:paraId="468E0959"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3.800</w:t>
            </w:r>
          </w:p>
        </w:tc>
        <w:tc>
          <w:tcPr>
            <w:tcW w:w="678" w:type="pct"/>
            <w:tcBorders>
              <w:top w:val="nil"/>
              <w:left w:val="nil"/>
              <w:bottom w:val="single" w:sz="4" w:space="0" w:color="auto"/>
              <w:right w:val="single" w:sz="4" w:space="0" w:color="auto"/>
            </w:tcBorders>
            <w:vAlign w:val="center"/>
            <w:hideMark/>
          </w:tcPr>
          <w:p w14:paraId="5209637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1915.00</w:t>
            </w:r>
          </w:p>
        </w:tc>
        <w:tc>
          <w:tcPr>
            <w:tcW w:w="802" w:type="pct"/>
            <w:tcBorders>
              <w:top w:val="nil"/>
              <w:left w:val="nil"/>
              <w:bottom w:val="single" w:sz="4" w:space="0" w:color="auto"/>
              <w:right w:val="single" w:sz="4" w:space="0" w:color="auto"/>
            </w:tcBorders>
            <w:vAlign w:val="center"/>
            <w:hideMark/>
          </w:tcPr>
          <w:p w14:paraId="4D3A892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7,277.00</w:t>
            </w:r>
          </w:p>
        </w:tc>
      </w:tr>
      <w:tr w:rsidR="0090345F" w:rsidRPr="00CD413F" w14:paraId="0833025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6CD0F59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77</w:t>
            </w:r>
          </w:p>
        </w:tc>
        <w:tc>
          <w:tcPr>
            <w:tcW w:w="2112" w:type="pct"/>
            <w:tcBorders>
              <w:top w:val="nil"/>
              <w:left w:val="nil"/>
              <w:bottom w:val="single" w:sz="4" w:space="0" w:color="auto"/>
              <w:right w:val="single" w:sz="4" w:space="0" w:color="auto"/>
            </w:tcBorders>
            <w:vAlign w:val="center"/>
            <w:hideMark/>
          </w:tcPr>
          <w:p w14:paraId="276B208A" w14:textId="77777777" w:rsidR="00FD7A51" w:rsidRPr="00CD413F" w:rsidRDefault="00FD7A51" w:rsidP="002F1890">
            <w:pPr>
              <w:rPr>
                <w:rFonts w:ascii="Arial Armenian" w:hAnsi="Arial Armenian" w:cs="Arial"/>
                <w:sz w:val="18"/>
                <w:szCs w:val="18"/>
              </w:rPr>
            </w:pPr>
            <w:r w:rsidRPr="00CD413F">
              <w:rPr>
                <w:rFonts w:ascii="Arial Armenian" w:hAnsi="Arial Armenian" w:cs="Arial"/>
                <w:sz w:val="18"/>
                <w:szCs w:val="18"/>
              </w:rPr>
              <w:t xml:space="preserve">Ø»ï³Õ³Ï³Ý </w:t>
            </w:r>
            <w:proofErr w:type="spellStart"/>
            <w:r w:rsidRPr="00CD413F">
              <w:rPr>
                <w:rFonts w:ascii="Sylfaen" w:hAnsi="Sylfaen" w:cs="Sylfaen"/>
                <w:sz w:val="18"/>
                <w:szCs w:val="18"/>
              </w:rPr>
              <w:t>ամրացման</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դետալներ</w:t>
            </w:r>
            <w:proofErr w:type="spellEnd"/>
          </w:p>
        </w:tc>
        <w:tc>
          <w:tcPr>
            <w:tcW w:w="461" w:type="pct"/>
            <w:tcBorders>
              <w:top w:val="nil"/>
              <w:left w:val="nil"/>
              <w:bottom w:val="single" w:sz="4" w:space="0" w:color="auto"/>
              <w:right w:val="single" w:sz="4" w:space="0" w:color="auto"/>
            </w:tcBorders>
            <w:vAlign w:val="bottom"/>
            <w:hideMark/>
          </w:tcPr>
          <w:p w14:paraId="53CC10E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Ï·</w:t>
            </w:r>
          </w:p>
        </w:tc>
        <w:tc>
          <w:tcPr>
            <w:tcW w:w="624" w:type="pct"/>
            <w:tcBorders>
              <w:top w:val="nil"/>
              <w:left w:val="nil"/>
              <w:bottom w:val="single" w:sz="4" w:space="0" w:color="auto"/>
              <w:right w:val="single" w:sz="4" w:space="0" w:color="auto"/>
            </w:tcBorders>
            <w:vAlign w:val="center"/>
            <w:hideMark/>
          </w:tcPr>
          <w:p w14:paraId="56B0F4F6"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5.000</w:t>
            </w:r>
          </w:p>
        </w:tc>
        <w:tc>
          <w:tcPr>
            <w:tcW w:w="678" w:type="pct"/>
            <w:tcBorders>
              <w:top w:val="nil"/>
              <w:left w:val="nil"/>
              <w:bottom w:val="single" w:sz="4" w:space="0" w:color="auto"/>
              <w:right w:val="single" w:sz="4" w:space="0" w:color="auto"/>
            </w:tcBorders>
            <w:vAlign w:val="center"/>
            <w:hideMark/>
          </w:tcPr>
          <w:p w14:paraId="5DB25E0D"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822.00</w:t>
            </w:r>
          </w:p>
        </w:tc>
        <w:tc>
          <w:tcPr>
            <w:tcW w:w="802" w:type="pct"/>
            <w:tcBorders>
              <w:top w:val="nil"/>
              <w:left w:val="nil"/>
              <w:bottom w:val="single" w:sz="4" w:space="0" w:color="auto"/>
              <w:right w:val="single" w:sz="4" w:space="0" w:color="auto"/>
            </w:tcBorders>
            <w:vAlign w:val="center"/>
            <w:hideMark/>
          </w:tcPr>
          <w:p w14:paraId="1ECF0D0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4,110.00</w:t>
            </w:r>
          </w:p>
        </w:tc>
      </w:tr>
      <w:tr w:rsidR="0090345F" w:rsidRPr="00CD413F" w14:paraId="4703AF9F"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vAlign w:val="center"/>
            <w:hideMark/>
          </w:tcPr>
          <w:p w14:paraId="27ED5358"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78</w:t>
            </w:r>
          </w:p>
        </w:tc>
        <w:tc>
          <w:tcPr>
            <w:tcW w:w="2112" w:type="pct"/>
            <w:tcBorders>
              <w:top w:val="nil"/>
              <w:left w:val="nil"/>
              <w:bottom w:val="single" w:sz="4" w:space="0" w:color="auto"/>
              <w:right w:val="single" w:sz="4" w:space="0" w:color="auto"/>
            </w:tcBorders>
            <w:vAlign w:val="center"/>
            <w:hideMark/>
          </w:tcPr>
          <w:p w14:paraId="56A30FFD" w14:textId="77777777" w:rsidR="00FD7A51" w:rsidRPr="00CD413F" w:rsidRDefault="00FD7A51" w:rsidP="002F1890">
            <w:pPr>
              <w:rPr>
                <w:rFonts w:ascii="Arial Armenian" w:hAnsi="Arial Armenian" w:cs="Arial"/>
                <w:sz w:val="18"/>
                <w:szCs w:val="18"/>
              </w:rPr>
            </w:pPr>
            <w:proofErr w:type="spellStart"/>
            <w:r w:rsidRPr="00CD413F">
              <w:rPr>
                <w:rFonts w:ascii="Sylfaen" w:hAnsi="Sylfaen" w:cs="Sylfaen"/>
                <w:sz w:val="18"/>
                <w:szCs w:val="18"/>
              </w:rPr>
              <w:t>Գազատարի</w:t>
            </w:r>
            <w:proofErr w:type="spellEnd"/>
            <w:r w:rsidRPr="00CD413F">
              <w:rPr>
                <w:rFonts w:ascii="Arial Armenian" w:hAnsi="Arial Armenian" w:cs="Arial"/>
                <w:sz w:val="18"/>
                <w:szCs w:val="18"/>
              </w:rPr>
              <w:t xml:space="preserve"> </w:t>
            </w:r>
            <w:proofErr w:type="spellStart"/>
            <w:r w:rsidRPr="00CD413F">
              <w:rPr>
                <w:rFonts w:ascii="Sylfaen" w:hAnsi="Sylfaen" w:cs="Sylfaen"/>
                <w:sz w:val="18"/>
                <w:szCs w:val="18"/>
              </w:rPr>
              <w:t>ներմիացում</w:t>
            </w:r>
            <w:proofErr w:type="spellEnd"/>
            <w:r w:rsidRPr="00CD413F">
              <w:rPr>
                <w:rFonts w:ascii="Arial Armenian" w:hAnsi="Arial Armenian" w:cs="Arial"/>
                <w:sz w:val="18"/>
                <w:szCs w:val="18"/>
              </w:rPr>
              <w:t xml:space="preserve"> </w:t>
            </w:r>
            <w:proofErr w:type="spellStart"/>
            <w:r w:rsidRPr="00CD413F">
              <w:rPr>
                <w:rFonts w:ascii="Arial Armenian" w:hAnsi="Arial Armenian" w:cs="Arial"/>
                <w:sz w:val="18"/>
                <w:szCs w:val="18"/>
              </w:rPr>
              <w:t>d</w:t>
            </w:r>
            <w:r w:rsidRPr="00CD413F">
              <w:rPr>
                <w:rFonts w:ascii="Calibri" w:hAnsi="Calibri" w:cs="Calibri"/>
                <w:sz w:val="18"/>
                <w:szCs w:val="18"/>
              </w:rPr>
              <w:t>у</w:t>
            </w:r>
            <w:proofErr w:type="spellEnd"/>
            <w:r w:rsidRPr="00CD413F">
              <w:rPr>
                <w:rFonts w:ascii="Arial Armenian" w:hAnsi="Arial Armenian" w:cs="Arial"/>
                <w:sz w:val="18"/>
                <w:szCs w:val="18"/>
              </w:rPr>
              <w:t>=50</w:t>
            </w:r>
          </w:p>
        </w:tc>
        <w:tc>
          <w:tcPr>
            <w:tcW w:w="461" w:type="pct"/>
            <w:tcBorders>
              <w:top w:val="nil"/>
              <w:left w:val="nil"/>
              <w:bottom w:val="single" w:sz="4" w:space="0" w:color="auto"/>
              <w:right w:val="single" w:sz="4" w:space="0" w:color="auto"/>
            </w:tcBorders>
            <w:vAlign w:val="bottom"/>
            <w:hideMark/>
          </w:tcPr>
          <w:p w14:paraId="48A93F84" w14:textId="77777777" w:rsidR="00FD7A51" w:rsidRPr="00CD413F" w:rsidRDefault="00FD7A51" w:rsidP="002F1890">
            <w:pPr>
              <w:jc w:val="center"/>
              <w:rPr>
                <w:rFonts w:ascii="Arial Armenian" w:hAnsi="Arial Armenian" w:cs="Arial"/>
                <w:sz w:val="18"/>
                <w:szCs w:val="18"/>
              </w:rPr>
            </w:pPr>
            <w:proofErr w:type="spellStart"/>
            <w:r w:rsidRPr="00CD413F">
              <w:rPr>
                <w:rFonts w:ascii="Sylfaen" w:hAnsi="Sylfaen" w:cs="Sylfaen"/>
                <w:sz w:val="18"/>
                <w:szCs w:val="18"/>
              </w:rPr>
              <w:t>տեղ</w:t>
            </w:r>
            <w:proofErr w:type="spellEnd"/>
          </w:p>
        </w:tc>
        <w:tc>
          <w:tcPr>
            <w:tcW w:w="624" w:type="pct"/>
            <w:tcBorders>
              <w:top w:val="nil"/>
              <w:left w:val="nil"/>
              <w:bottom w:val="single" w:sz="4" w:space="0" w:color="auto"/>
              <w:right w:val="single" w:sz="4" w:space="0" w:color="auto"/>
            </w:tcBorders>
            <w:vAlign w:val="center"/>
            <w:hideMark/>
          </w:tcPr>
          <w:p w14:paraId="1FF6864B"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2.000</w:t>
            </w:r>
          </w:p>
        </w:tc>
        <w:tc>
          <w:tcPr>
            <w:tcW w:w="678" w:type="pct"/>
            <w:tcBorders>
              <w:top w:val="nil"/>
              <w:left w:val="nil"/>
              <w:bottom w:val="single" w:sz="4" w:space="0" w:color="auto"/>
              <w:right w:val="single" w:sz="4" w:space="0" w:color="auto"/>
            </w:tcBorders>
            <w:vAlign w:val="center"/>
            <w:hideMark/>
          </w:tcPr>
          <w:p w14:paraId="4F8AAED5"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31521.00</w:t>
            </w:r>
          </w:p>
        </w:tc>
        <w:tc>
          <w:tcPr>
            <w:tcW w:w="802" w:type="pct"/>
            <w:tcBorders>
              <w:top w:val="nil"/>
              <w:left w:val="nil"/>
              <w:bottom w:val="single" w:sz="4" w:space="0" w:color="auto"/>
              <w:right w:val="single" w:sz="4" w:space="0" w:color="auto"/>
            </w:tcBorders>
            <w:vAlign w:val="center"/>
            <w:hideMark/>
          </w:tcPr>
          <w:p w14:paraId="1661F514" w14:textId="77777777" w:rsidR="00FD7A51" w:rsidRPr="00CD413F" w:rsidRDefault="00FD7A51" w:rsidP="00566E23">
            <w:pPr>
              <w:jc w:val="center"/>
              <w:rPr>
                <w:rFonts w:ascii="Arial Armenian" w:hAnsi="Arial Armenian" w:cs="Arial"/>
                <w:sz w:val="18"/>
                <w:szCs w:val="18"/>
              </w:rPr>
            </w:pPr>
            <w:r w:rsidRPr="00CD413F">
              <w:rPr>
                <w:rFonts w:ascii="Arial Armenian" w:hAnsi="Arial Armenian" w:cs="Arial"/>
                <w:sz w:val="18"/>
                <w:szCs w:val="18"/>
              </w:rPr>
              <w:t>63,042.00</w:t>
            </w:r>
          </w:p>
        </w:tc>
      </w:tr>
      <w:tr w:rsidR="0090345F" w:rsidRPr="00CD413F" w14:paraId="7D2BD00D"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737538C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73113310"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ÀÝ¹³Ù»ÝÁ`10.3</w:t>
            </w:r>
            <w:r w:rsidRPr="00CD413F">
              <w:rPr>
                <w:rFonts w:ascii="Sylfaen" w:hAnsi="Sylfaen" w:cs="Sylfaen"/>
                <w:b/>
                <w:bCs/>
                <w:sz w:val="18"/>
                <w:szCs w:val="18"/>
              </w:rPr>
              <w:t>բաժնով</w:t>
            </w:r>
          </w:p>
        </w:tc>
        <w:tc>
          <w:tcPr>
            <w:tcW w:w="461" w:type="pct"/>
            <w:tcBorders>
              <w:top w:val="nil"/>
              <w:left w:val="nil"/>
              <w:bottom w:val="single" w:sz="4" w:space="0" w:color="auto"/>
              <w:right w:val="single" w:sz="4" w:space="0" w:color="auto"/>
            </w:tcBorders>
            <w:vAlign w:val="bottom"/>
            <w:hideMark/>
          </w:tcPr>
          <w:p w14:paraId="75E0F34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51E2F956" w14:textId="301A1C78"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0B8437C7" w14:textId="74C306C0"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6A5C9778"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1,019,016.05</w:t>
            </w:r>
          </w:p>
        </w:tc>
      </w:tr>
      <w:tr w:rsidR="0090345F" w:rsidRPr="00CD413F" w14:paraId="4930DF3A"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14D96D6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vAlign w:val="bottom"/>
            <w:hideMark/>
          </w:tcPr>
          <w:p w14:paraId="744794E2"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`10 </w:t>
            </w:r>
            <w:proofErr w:type="spellStart"/>
            <w:r w:rsidRPr="00CD413F">
              <w:rPr>
                <w:rFonts w:ascii="Sylfaen" w:hAnsi="Sylfaen" w:cs="Sylfaen"/>
                <w:b/>
                <w:bCs/>
                <w:sz w:val="18"/>
                <w:szCs w:val="18"/>
              </w:rPr>
              <w:t>մասով</w:t>
            </w:r>
            <w:proofErr w:type="spellEnd"/>
          </w:p>
        </w:tc>
        <w:tc>
          <w:tcPr>
            <w:tcW w:w="461" w:type="pct"/>
            <w:tcBorders>
              <w:top w:val="nil"/>
              <w:left w:val="nil"/>
              <w:bottom w:val="single" w:sz="4" w:space="0" w:color="auto"/>
              <w:right w:val="single" w:sz="4" w:space="0" w:color="auto"/>
            </w:tcBorders>
            <w:vAlign w:val="bottom"/>
            <w:hideMark/>
          </w:tcPr>
          <w:p w14:paraId="79279B55"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7F7F082E" w14:textId="78E6E7D0"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4769DA1A" w14:textId="4D57FE56"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42E0E7FE"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3,158,881.53</w:t>
            </w:r>
          </w:p>
        </w:tc>
      </w:tr>
      <w:tr w:rsidR="0090345F" w:rsidRPr="00CD413F" w14:paraId="357CAC46"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72F099B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hideMark/>
          </w:tcPr>
          <w:p w14:paraId="134720E3"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 1-10 </w:t>
            </w:r>
            <w:proofErr w:type="spellStart"/>
            <w:r w:rsidRPr="00CD413F">
              <w:rPr>
                <w:rFonts w:ascii="Sylfaen" w:hAnsi="Sylfaen" w:cs="Sylfaen"/>
                <w:b/>
                <w:bCs/>
                <w:sz w:val="18"/>
                <w:szCs w:val="18"/>
              </w:rPr>
              <w:t>մասերով</w:t>
            </w:r>
            <w:proofErr w:type="spellEnd"/>
          </w:p>
        </w:tc>
        <w:tc>
          <w:tcPr>
            <w:tcW w:w="461" w:type="pct"/>
            <w:tcBorders>
              <w:top w:val="nil"/>
              <w:left w:val="nil"/>
              <w:bottom w:val="single" w:sz="4" w:space="0" w:color="auto"/>
              <w:right w:val="single" w:sz="4" w:space="0" w:color="auto"/>
            </w:tcBorders>
            <w:vAlign w:val="bottom"/>
            <w:hideMark/>
          </w:tcPr>
          <w:p w14:paraId="2AC5588B"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6FE2892F" w14:textId="43C5191C"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60B5D538" w14:textId="7B612847"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3AC1BD01"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964,367,146.29</w:t>
            </w:r>
          </w:p>
        </w:tc>
      </w:tr>
      <w:tr w:rsidR="0090345F" w:rsidRPr="00CD413F" w14:paraId="28E3CC85"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0AE9DC43"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vAlign w:val="bottom"/>
            <w:hideMark/>
          </w:tcPr>
          <w:p w14:paraId="48B3C038"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xml:space="preserve">ÀÝ¹³Ù»ÝÁ`²²Ð (20%) </w:t>
            </w:r>
          </w:p>
        </w:tc>
        <w:tc>
          <w:tcPr>
            <w:tcW w:w="461" w:type="pct"/>
            <w:tcBorders>
              <w:top w:val="nil"/>
              <w:left w:val="nil"/>
              <w:bottom w:val="single" w:sz="4" w:space="0" w:color="auto"/>
              <w:right w:val="single" w:sz="4" w:space="0" w:color="auto"/>
            </w:tcBorders>
            <w:vAlign w:val="bottom"/>
            <w:hideMark/>
          </w:tcPr>
          <w:p w14:paraId="32E201EE"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2370DC48" w14:textId="59531537"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3BBF814F" w14:textId="6361CEB2"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noWrap/>
            <w:vAlign w:val="center"/>
            <w:hideMark/>
          </w:tcPr>
          <w:p w14:paraId="3CD094A8"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192,873,429.26</w:t>
            </w:r>
          </w:p>
        </w:tc>
      </w:tr>
      <w:tr w:rsidR="0090345F" w:rsidRPr="00CD413F" w14:paraId="1A137F02"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4629DBD7"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vAlign w:val="bottom"/>
            <w:hideMark/>
          </w:tcPr>
          <w:p w14:paraId="4EE3928F"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ÀÝ¹³Ù»ÝÁ` ²²Ð (20%) -</w:t>
            </w:r>
            <w:proofErr w:type="spellStart"/>
            <w:r w:rsidRPr="00CD413F">
              <w:rPr>
                <w:rFonts w:ascii="Sylfaen" w:hAnsi="Sylfaen" w:cs="Sylfaen"/>
                <w:b/>
                <w:bCs/>
                <w:sz w:val="18"/>
                <w:szCs w:val="18"/>
              </w:rPr>
              <w:t>ով</w:t>
            </w:r>
            <w:proofErr w:type="spellEnd"/>
          </w:p>
        </w:tc>
        <w:tc>
          <w:tcPr>
            <w:tcW w:w="461" w:type="pct"/>
            <w:tcBorders>
              <w:top w:val="nil"/>
              <w:left w:val="nil"/>
              <w:bottom w:val="single" w:sz="4" w:space="0" w:color="auto"/>
              <w:right w:val="single" w:sz="4" w:space="0" w:color="auto"/>
            </w:tcBorders>
            <w:vAlign w:val="bottom"/>
            <w:hideMark/>
          </w:tcPr>
          <w:p w14:paraId="0B7A4E6C"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center"/>
            <w:hideMark/>
          </w:tcPr>
          <w:p w14:paraId="6E1F29DF" w14:textId="3A437C33" w:rsidR="00FD7A51" w:rsidRPr="00CD413F" w:rsidRDefault="00FD7A51" w:rsidP="00566E23">
            <w:pPr>
              <w:jc w:val="center"/>
              <w:rPr>
                <w:rFonts w:ascii="Arial Armenian" w:hAnsi="Arial Armenian" w:cs="Arial"/>
                <w:sz w:val="18"/>
                <w:szCs w:val="18"/>
              </w:rPr>
            </w:pPr>
          </w:p>
        </w:tc>
        <w:tc>
          <w:tcPr>
            <w:tcW w:w="678" w:type="pct"/>
            <w:tcBorders>
              <w:top w:val="nil"/>
              <w:left w:val="nil"/>
              <w:bottom w:val="single" w:sz="4" w:space="0" w:color="auto"/>
              <w:right w:val="single" w:sz="4" w:space="0" w:color="auto"/>
            </w:tcBorders>
            <w:vAlign w:val="center"/>
            <w:hideMark/>
          </w:tcPr>
          <w:p w14:paraId="3C964965" w14:textId="4A007BD4" w:rsidR="00FD7A51" w:rsidRPr="00CD413F" w:rsidRDefault="00FD7A51" w:rsidP="00566E23">
            <w:pPr>
              <w:jc w:val="center"/>
              <w:rPr>
                <w:rFonts w:ascii="Arial Armenian" w:hAnsi="Arial Armenian" w:cs="Arial"/>
                <w:sz w:val="18"/>
                <w:szCs w:val="18"/>
              </w:rPr>
            </w:pPr>
          </w:p>
        </w:tc>
        <w:tc>
          <w:tcPr>
            <w:tcW w:w="802" w:type="pct"/>
            <w:tcBorders>
              <w:top w:val="nil"/>
              <w:left w:val="nil"/>
              <w:bottom w:val="single" w:sz="4" w:space="0" w:color="auto"/>
              <w:right w:val="single" w:sz="4" w:space="0" w:color="auto"/>
            </w:tcBorders>
            <w:vAlign w:val="center"/>
            <w:hideMark/>
          </w:tcPr>
          <w:p w14:paraId="6C8A8B6B" w14:textId="77777777" w:rsidR="00FD7A51" w:rsidRPr="00CD413F" w:rsidRDefault="00FD7A51" w:rsidP="00566E23">
            <w:pPr>
              <w:jc w:val="center"/>
              <w:rPr>
                <w:rFonts w:ascii="Arial Armenian" w:hAnsi="Arial Armenian" w:cs="Arial"/>
                <w:b/>
                <w:bCs/>
                <w:sz w:val="18"/>
                <w:szCs w:val="18"/>
              </w:rPr>
            </w:pPr>
            <w:r w:rsidRPr="00CD413F">
              <w:rPr>
                <w:rFonts w:ascii="Arial Armenian" w:hAnsi="Arial Armenian" w:cs="Arial"/>
                <w:b/>
                <w:bCs/>
                <w:sz w:val="18"/>
                <w:szCs w:val="18"/>
              </w:rPr>
              <w:t>1,157,240,575.55</w:t>
            </w:r>
          </w:p>
        </w:tc>
      </w:tr>
      <w:tr w:rsidR="0090345F" w:rsidRPr="00CD413F" w14:paraId="78693A58" w14:textId="77777777" w:rsidTr="00186A1D">
        <w:trPr>
          <w:gridAfter w:val="1"/>
          <w:wAfter w:w="2" w:type="pct"/>
          <w:trHeight w:val="20"/>
        </w:trPr>
        <w:tc>
          <w:tcPr>
            <w:tcW w:w="321" w:type="pct"/>
            <w:tcBorders>
              <w:top w:val="nil"/>
              <w:left w:val="single" w:sz="4" w:space="0" w:color="auto"/>
              <w:bottom w:val="single" w:sz="4" w:space="0" w:color="auto"/>
              <w:right w:val="single" w:sz="4" w:space="0" w:color="auto"/>
            </w:tcBorders>
            <w:hideMark/>
          </w:tcPr>
          <w:p w14:paraId="78FC425F"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2112" w:type="pct"/>
            <w:tcBorders>
              <w:top w:val="nil"/>
              <w:left w:val="nil"/>
              <w:bottom w:val="single" w:sz="4" w:space="0" w:color="auto"/>
              <w:right w:val="single" w:sz="4" w:space="0" w:color="auto"/>
            </w:tcBorders>
            <w:vAlign w:val="bottom"/>
            <w:hideMark/>
          </w:tcPr>
          <w:p w14:paraId="008B1DC4" w14:textId="77777777" w:rsidR="00FD7A51" w:rsidRPr="00CD413F" w:rsidRDefault="00FD7A51" w:rsidP="002F1890">
            <w:pPr>
              <w:rPr>
                <w:rFonts w:ascii="Arial Armenian" w:hAnsi="Arial Armenian" w:cs="Arial"/>
                <w:b/>
                <w:bCs/>
                <w:sz w:val="18"/>
                <w:szCs w:val="18"/>
              </w:rPr>
            </w:pPr>
            <w:r w:rsidRPr="00CD413F">
              <w:rPr>
                <w:rFonts w:ascii="Arial Armenian" w:hAnsi="Arial Armenian" w:cs="Arial"/>
                <w:b/>
                <w:bCs/>
                <w:sz w:val="18"/>
                <w:szCs w:val="18"/>
              </w:rPr>
              <w:t> </w:t>
            </w:r>
          </w:p>
        </w:tc>
        <w:tc>
          <w:tcPr>
            <w:tcW w:w="461" w:type="pct"/>
            <w:tcBorders>
              <w:top w:val="nil"/>
              <w:left w:val="nil"/>
              <w:bottom w:val="single" w:sz="4" w:space="0" w:color="auto"/>
              <w:right w:val="single" w:sz="4" w:space="0" w:color="auto"/>
            </w:tcBorders>
            <w:vAlign w:val="bottom"/>
            <w:hideMark/>
          </w:tcPr>
          <w:p w14:paraId="7401A75D" w14:textId="77777777" w:rsidR="00FD7A51" w:rsidRPr="00CD413F" w:rsidRDefault="00FD7A51" w:rsidP="002F1890">
            <w:pPr>
              <w:jc w:val="center"/>
              <w:rPr>
                <w:rFonts w:ascii="Arial Armenian" w:hAnsi="Arial Armenian" w:cs="Arial"/>
                <w:sz w:val="18"/>
                <w:szCs w:val="18"/>
              </w:rPr>
            </w:pPr>
            <w:r w:rsidRPr="00CD413F">
              <w:rPr>
                <w:rFonts w:ascii="Arial Armenian" w:hAnsi="Arial Armenian" w:cs="Arial"/>
                <w:sz w:val="18"/>
                <w:szCs w:val="18"/>
              </w:rPr>
              <w:t> </w:t>
            </w:r>
          </w:p>
        </w:tc>
        <w:tc>
          <w:tcPr>
            <w:tcW w:w="624" w:type="pct"/>
            <w:tcBorders>
              <w:top w:val="nil"/>
              <w:left w:val="nil"/>
              <w:bottom w:val="single" w:sz="4" w:space="0" w:color="auto"/>
              <w:right w:val="single" w:sz="4" w:space="0" w:color="auto"/>
            </w:tcBorders>
            <w:vAlign w:val="bottom"/>
            <w:hideMark/>
          </w:tcPr>
          <w:p w14:paraId="7E7E9FB5" w14:textId="77777777" w:rsidR="00FD7A51" w:rsidRPr="00CD413F" w:rsidRDefault="00FD7A51" w:rsidP="002F1890">
            <w:pPr>
              <w:jc w:val="right"/>
              <w:rPr>
                <w:rFonts w:ascii="Arial Armenian" w:hAnsi="Arial Armenian" w:cs="Arial"/>
                <w:sz w:val="18"/>
                <w:szCs w:val="18"/>
              </w:rPr>
            </w:pPr>
            <w:r w:rsidRPr="00CD413F">
              <w:rPr>
                <w:rFonts w:ascii="Arial Armenian" w:hAnsi="Arial Armenian" w:cs="Arial"/>
                <w:sz w:val="18"/>
                <w:szCs w:val="18"/>
              </w:rPr>
              <w:t> </w:t>
            </w:r>
          </w:p>
        </w:tc>
        <w:tc>
          <w:tcPr>
            <w:tcW w:w="678" w:type="pct"/>
            <w:tcBorders>
              <w:top w:val="nil"/>
              <w:left w:val="nil"/>
              <w:bottom w:val="single" w:sz="4" w:space="0" w:color="auto"/>
              <w:right w:val="single" w:sz="4" w:space="0" w:color="auto"/>
            </w:tcBorders>
            <w:vAlign w:val="bottom"/>
            <w:hideMark/>
          </w:tcPr>
          <w:p w14:paraId="5AC1D0F9" w14:textId="77777777" w:rsidR="00FD7A51" w:rsidRPr="00CD413F" w:rsidRDefault="00FD7A51" w:rsidP="002F1890">
            <w:pPr>
              <w:jc w:val="right"/>
              <w:rPr>
                <w:rFonts w:ascii="Arial Armenian" w:hAnsi="Arial Armenian" w:cs="Arial"/>
                <w:sz w:val="18"/>
                <w:szCs w:val="18"/>
              </w:rPr>
            </w:pPr>
            <w:r w:rsidRPr="00CD413F">
              <w:rPr>
                <w:rFonts w:ascii="Arial Armenian" w:hAnsi="Arial Armenian" w:cs="Arial"/>
                <w:sz w:val="18"/>
                <w:szCs w:val="18"/>
              </w:rPr>
              <w:t> </w:t>
            </w:r>
          </w:p>
        </w:tc>
        <w:tc>
          <w:tcPr>
            <w:tcW w:w="802" w:type="pct"/>
            <w:tcBorders>
              <w:top w:val="nil"/>
              <w:left w:val="nil"/>
              <w:bottom w:val="single" w:sz="4" w:space="0" w:color="auto"/>
              <w:right w:val="single" w:sz="4" w:space="0" w:color="auto"/>
            </w:tcBorders>
            <w:vAlign w:val="bottom"/>
            <w:hideMark/>
          </w:tcPr>
          <w:p w14:paraId="587AC1CA" w14:textId="77777777" w:rsidR="00FD7A51" w:rsidRPr="00CD413F" w:rsidRDefault="00FD7A51" w:rsidP="002F1890">
            <w:pPr>
              <w:jc w:val="right"/>
              <w:rPr>
                <w:rFonts w:ascii="Arial Armenian" w:hAnsi="Arial Armenian" w:cs="Arial"/>
                <w:sz w:val="18"/>
                <w:szCs w:val="18"/>
              </w:rPr>
            </w:pPr>
            <w:r w:rsidRPr="00CD413F">
              <w:rPr>
                <w:rFonts w:ascii="Arial Armenian" w:hAnsi="Arial Armenian" w:cs="Arial"/>
                <w:sz w:val="18"/>
                <w:szCs w:val="18"/>
              </w:rPr>
              <w:t> </w:t>
            </w:r>
          </w:p>
        </w:tc>
      </w:tr>
    </w:tbl>
    <w:p w14:paraId="578BD923" w14:textId="77777777" w:rsidR="001968A2" w:rsidRDefault="001968A2" w:rsidP="00C52ED5">
      <w:pPr>
        <w:ind w:firstLine="567"/>
        <w:jc w:val="center"/>
        <w:rPr>
          <w:rFonts w:ascii="GHEA Grapalat" w:hAnsi="GHEA Grapalat"/>
          <w:b/>
          <w:iCs/>
          <w:sz w:val="20"/>
          <w:szCs w:val="20"/>
          <w:lang w:val="es-ES"/>
        </w:rPr>
      </w:pPr>
    </w:p>
    <w:p w14:paraId="057D78C9" w14:textId="77777777" w:rsidR="001968A2" w:rsidRDefault="001968A2" w:rsidP="00C52ED5">
      <w:pPr>
        <w:ind w:firstLine="567"/>
        <w:jc w:val="center"/>
        <w:rPr>
          <w:rFonts w:ascii="GHEA Grapalat" w:hAnsi="GHEA Grapalat"/>
          <w:b/>
          <w:iCs/>
          <w:sz w:val="20"/>
          <w:szCs w:val="20"/>
          <w:lang w:val="es-ES"/>
        </w:rPr>
      </w:pPr>
    </w:p>
    <w:p w14:paraId="4E92D356" w14:textId="77777777" w:rsidR="00186A1D" w:rsidRDefault="00186A1D" w:rsidP="00C52ED5">
      <w:pPr>
        <w:ind w:firstLine="567"/>
        <w:jc w:val="center"/>
        <w:rPr>
          <w:rFonts w:ascii="GHEA Grapalat" w:hAnsi="GHEA Grapalat"/>
          <w:b/>
          <w:iCs/>
          <w:sz w:val="20"/>
          <w:szCs w:val="20"/>
          <w:lang w:val="es-ES"/>
        </w:rPr>
      </w:pPr>
    </w:p>
    <w:p w14:paraId="4C12CDF2" w14:textId="77777777" w:rsidR="00186A1D" w:rsidRDefault="00186A1D" w:rsidP="00C52ED5">
      <w:pPr>
        <w:ind w:firstLine="567"/>
        <w:jc w:val="center"/>
        <w:rPr>
          <w:rFonts w:ascii="GHEA Grapalat" w:hAnsi="GHEA Grapalat"/>
          <w:b/>
          <w:iCs/>
          <w:sz w:val="20"/>
          <w:szCs w:val="20"/>
          <w:lang w:val="es-ES"/>
        </w:rPr>
      </w:pPr>
    </w:p>
    <w:p w14:paraId="76CBD93E" w14:textId="71C27516" w:rsidR="00C52ED5" w:rsidRPr="00C52ED5" w:rsidRDefault="00C52ED5" w:rsidP="00C52ED5">
      <w:pPr>
        <w:ind w:firstLine="567"/>
        <w:jc w:val="center"/>
        <w:rPr>
          <w:rFonts w:ascii="GHEA Grapalat" w:hAnsi="GHEA Grapalat"/>
          <w:b/>
          <w:iCs/>
          <w:sz w:val="20"/>
          <w:szCs w:val="20"/>
          <w:lang w:val="es-ES"/>
        </w:rPr>
      </w:pPr>
      <w:r w:rsidRPr="00C52ED5">
        <w:rPr>
          <w:rFonts w:ascii="GHEA Grapalat" w:hAnsi="GHEA Grapalat"/>
          <w:b/>
          <w:iCs/>
          <w:sz w:val="20"/>
          <w:szCs w:val="20"/>
          <w:lang w:val="es-ES"/>
        </w:rPr>
        <w:t>ՍԱՀՄԱՆՎԱԾ ԱՅԼ ՊԱՅՄԱՆՆԵՐԸ</w:t>
      </w:r>
    </w:p>
    <w:p w14:paraId="055A04FB" w14:textId="77777777" w:rsidR="00C52ED5" w:rsidRPr="00C52ED5" w:rsidRDefault="00C52ED5" w:rsidP="00C52ED5">
      <w:pPr>
        <w:ind w:firstLine="567"/>
        <w:jc w:val="center"/>
        <w:rPr>
          <w:rFonts w:ascii="GHEA Grapalat" w:hAnsi="GHEA Grapalat"/>
          <w:b/>
          <w:iCs/>
          <w:sz w:val="20"/>
          <w:szCs w:val="20"/>
          <w:lang w:val="es-ES"/>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5"/>
      </w:tblGrid>
      <w:tr w:rsidR="00FD7A51" w:rsidRPr="00C960A8" w14:paraId="71740D30" w14:textId="77777777" w:rsidTr="00186A1D">
        <w:trPr>
          <w:trHeight w:val="971"/>
          <w:jc w:val="center"/>
        </w:trPr>
        <w:tc>
          <w:tcPr>
            <w:tcW w:w="10450" w:type="dxa"/>
            <w:tcBorders>
              <w:top w:val="single" w:sz="4" w:space="0" w:color="auto"/>
              <w:left w:val="single" w:sz="4" w:space="0" w:color="auto"/>
              <w:bottom w:val="single" w:sz="4" w:space="0" w:color="auto"/>
              <w:right w:val="single" w:sz="4" w:space="0" w:color="auto"/>
            </w:tcBorders>
            <w:vAlign w:val="center"/>
            <w:hideMark/>
          </w:tcPr>
          <w:p w14:paraId="061F14F7" w14:textId="77777777" w:rsidR="00FD7A51" w:rsidRPr="00013015" w:rsidRDefault="00FD7A51" w:rsidP="002F1890">
            <w:pPr>
              <w:tabs>
                <w:tab w:val="left" w:pos="3030"/>
              </w:tabs>
              <w:rPr>
                <w:rFonts w:ascii="GHEA Grapalat" w:hAnsi="GHEA Grapalat" w:cs="Sylfaen"/>
                <w:bCs/>
                <w:sz w:val="20"/>
                <w:szCs w:val="20"/>
                <w:lang w:val="pt-BR"/>
              </w:rPr>
            </w:pPr>
            <w:r w:rsidRPr="007D241A">
              <w:rPr>
                <w:rFonts w:ascii="GHEA Grapalat" w:hAnsi="GHEA Grapalat" w:cs="Sylfaen"/>
                <w:bCs/>
                <w:sz w:val="20"/>
                <w:szCs w:val="20"/>
                <w:lang w:val="pt-BR"/>
              </w:rPr>
              <w:t>Աշխատանքների</w:t>
            </w:r>
            <w:r w:rsidRPr="00013015">
              <w:rPr>
                <w:rFonts w:ascii="Calibri" w:hAnsi="Calibri" w:cs="Calibri"/>
                <w:bCs/>
                <w:sz w:val="20"/>
                <w:szCs w:val="20"/>
                <w:lang w:val="pt-BR"/>
              </w:rPr>
              <w:t> </w:t>
            </w:r>
            <w:r w:rsidRPr="007D241A">
              <w:rPr>
                <w:rFonts w:ascii="GHEA Grapalat" w:hAnsi="GHEA Grapalat" w:cs="Sylfaen"/>
                <w:bCs/>
                <w:sz w:val="20"/>
                <w:szCs w:val="20"/>
                <w:lang w:val="pt-BR"/>
              </w:rPr>
              <w:t>առնվազն</w:t>
            </w:r>
            <w:r w:rsidRPr="00013015">
              <w:rPr>
                <w:rFonts w:ascii="Calibri" w:hAnsi="Calibri" w:cs="Calibri"/>
                <w:bCs/>
                <w:sz w:val="20"/>
                <w:szCs w:val="20"/>
                <w:lang w:val="pt-BR"/>
              </w:rPr>
              <w:t> </w:t>
            </w:r>
            <w:r w:rsidRPr="00013015">
              <w:rPr>
                <w:rFonts w:ascii="GHEA Grapalat" w:hAnsi="GHEA Grapalat" w:cs="Sylfaen"/>
                <w:bCs/>
                <w:sz w:val="20"/>
                <w:szCs w:val="20"/>
                <w:lang w:val="pt-BR"/>
              </w:rPr>
              <w:t>70</w:t>
            </w:r>
            <w:r w:rsidRPr="00013015">
              <w:rPr>
                <w:rFonts w:ascii="Calibri" w:hAnsi="Calibri" w:cs="Calibri"/>
                <w:bCs/>
                <w:sz w:val="20"/>
                <w:szCs w:val="20"/>
                <w:lang w:val="pt-BR"/>
              </w:rPr>
              <w:t> </w:t>
            </w:r>
            <w:r w:rsidRPr="007D241A">
              <w:rPr>
                <w:rFonts w:ascii="GHEA Grapalat" w:hAnsi="GHEA Grapalat" w:cs="Sylfaen"/>
                <w:bCs/>
                <w:sz w:val="20"/>
                <w:szCs w:val="20"/>
                <w:lang w:val="pt-BR"/>
              </w:rPr>
              <w:t>տոկոսը</w:t>
            </w:r>
            <w:r w:rsidRPr="00013015">
              <w:rPr>
                <w:rFonts w:ascii="Calibri" w:hAnsi="Calibri" w:cs="Calibri"/>
                <w:bCs/>
                <w:sz w:val="20"/>
                <w:szCs w:val="20"/>
                <w:lang w:val="pt-BR"/>
              </w:rPr>
              <w:t> </w:t>
            </w:r>
            <w:r w:rsidRPr="007D241A">
              <w:rPr>
                <w:rFonts w:ascii="GHEA Grapalat" w:hAnsi="GHEA Grapalat" w:cs="Sylfaen"/>
                <w:bCs/>
                <w:sz w:val="20"/>
                <w:szCs w:val="20"/>
                <w:lang w:val="pt-BR"/>
              </w:rPr>
              <w:t>կատարել</w:t>
            </w:r>
            <w:r w:rsidRPr="00013015">
              <w:rPr>
                <w:rFonts w:ascii="Calibri" w:hAnsi="Calibri" w:cs="Calibri"/>
                <w:bCs/>
                <w:sz w:val="20"/>
                <w:szCs w:val="20"/>
                <w:lang w:val="pt-BR"/>
              </w:rPr>
              <w:t> </w:t>
            </w:r>
            <w:r w:rsidRPr="007D241A">
              <w:rPr>
                <w:rFonts w:ascii="GHEA Grapalat" w:hAnsi="GHEA Grapalat" w:cs="Sylfaen"/>
                <w:bCs/>
                <w:sz w:val="20"/>
                <w:szCs w:val="20"/>
                <w:lang w:val="pt-BR"/>
              </w:rPr>
              <w:t>անձամբ,</w:t>
            </w:r>
            <w:r w:rsidRPr="00013015">
              <w:rPr>
                <w:rFonts w:ascii="Calibri" w:hAnsi="Calibri" w:cs="Calibri"/>
                <w:bCs/>
                <w:sz w:val="20"/>
                <w:szCs w:val="20"/>
                <w:lang w:val="pt-BR"/>
              </w:rPr>
              <w:t> </w:t>
            </w:r>
            <w:r w:rsidRPr="007D241A">
              <w:rPr>
                <w:rFonts w:ascii="GHEA Grapalat" w:hAnsi="GHEA Grapalat" w:cs="Sylfaen"/>
                <w:bCs/>
                <w:sz w:val="20"/>
                <w:szCs w:val="20"/>
                <w:lang w:val="pt-BR"/>
              </w:rPr>
              <w:t>պայմանագրով</w:t>
            </w:r>
            <w:r w:rsidRPr="00013015">
              <w:rPr>
                <w:rFonts w:ascii="Calibri" w:hAnsi="Calibri" w:cs="Calibri"/>
                <w:bCs/>
                <w:sz w:val="20"/>
                <w:szCs w:val="20"/>
                <w:lang w:val="pt-BR"/>
              </w:rPr>
              <w:t> </w:t>
            </w:r>
            <w:r w:rsidRPr="007D241A">
              <w:rPr>
                <w:rFonts w:ascii="GHEA Grapalat" w:hAnsi="GHEA Grapalat" w:cs="Sylfaen"/>
                <w:bCs/>
                <w:sz w:val="20"/>
                <w:szCs w:val="20"/>
                <w:lang w:val="pt-BR"/>
              </w:rPr>
              <w:t>նախատեսված</w:t>
            </w:r>
            <w:r w:rsidRPr="00013015">
              <w:rPr>
                <w:rFonts w:ascii="Calibri" w:hAnsi="Calibri" w:cs="Calibri"/>
                <w:bCs/>
                <w:sz w:val="20"/>
                <w:szCs w:val="20"/>
                <w:lang w:val="pt-BR"/>
              </w:rPr>
              <w:t> </w:t>
            </w:r>
            <w:r w:rsidRPr="007D241A">
              <w:rPr>
                <w:rFonts w:ascii="GHEA Grapalat" w:hAnsi="GHEA Grapalat" w:cs="Sylfaen"/>
                <w:bCs/>
                <w:sz w:val="20"/>
                <w:szCs w:val="20"/>
                <w:lang w:val="pt-BR"/>
              </w:rPr>
              <w:t>կարգով</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ժամկետներում,</w:t>
            </w:r>
            <w:r w:rsidRPr="00013015">
              <w:rPr>
                <w:rFonts w:ascii="Calibri" w:hAnsi="Calibri" w:cs="Calibri"/>
                <w:bCs/>
                <w:sz w:val="20"/>
                <w:szCs w:val="20"/>
                <w:lang w:val="pt-BR"/>
              </w:rPr>
              <w:t> </w:t>
            </w:r>
            <w:r w:rsidRPr="007D241A">
              <w:rPr>
                <w:rFonts w:ascii="GHEA Grapalat" w:hAnsi="GHEA Grapalat" w:cs="Sylfaen"/>
                <w:bCs/>
                <w:sz w:val="20"/>
                <w:szCs w:val="20"/>
                <w:lang w:val="pt-BR"/>
              </w:rPr>
              <w:t>իր</w:t>
            </w:r>
            <w:r w:rsidRPr="00013015">
              <w:rPr>
                <w:rFonts w:ascii="Calibri" w:hAnsi="Calibri" w:cs="Calibri"/>
                <w:bCs/>
                <w:sz w:val="20"/>
                <w:szCs w:val="20"/>
                <w:lang w:val="pt-BR"/>
              </w:rPr>
              <w:t> </w:t>
            </w:r>
            <w:r w:rsidRPr="007D241A">
              <w:rPr>
                <w:rFonts w:ascii="GHEA Grapalat" w:hAnsi="GHEA Grapalat" w:cs="Sylfaen"/>
                <w:bCs/>
                <w:sz w:val="20"/>
                <w:szCs w:val="20"/>
                <w:lang w:val="pt-BR"/>
              </w:rPr>
              <w:t>ուժերով,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գործիքներով,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մեխանիզմներով,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ինչպես</w:t>
            </w:r>
            <w:r w:rsidRPr="00013015">
              <w:rPr>
                <w:rFonts w:ascii="Calibri" w:hAnsi="Calibri" w:cs="Calibri"/>
                <w:bCs/>
                <w:sz w:val="20"/>
                <w:szCs w:val="20"/>
                <w:lang w:val="pt-BR"/>
              </w:rPr>
              <w:t> </w:t>
            </w:r>
            <w:r w:rsidRPr="007D241A">
              <w:rPr>
                <w:rFonts w:ascii="GHEA Grapalat" w:hAnsi="GHEA Grapalat" w:cs="Sylfaen"/>
                <w:bCs/>
                <w:sz w:val="20"/>
                <w:szCs w:val="20"/>
                <w:lang w:val="pt-BR"/>
              </w:rPr>
              <w:t>նաև</w:t>
            </w:r>
            <w:r w:rsidRPr="00013015">
              <w:rPr>
                <w:rFonts w:ascii="Calibri" w:hAnsi="Calibri" w:cs="Calibri"/>
                <w:bCs/>
                <w:sz w:val="20"/>
                <w:szCs w:val="20"/>
                <w:lang w:val="pt-BR"/>
              </w:rPr>
              <w:t> </w:t>
            </w:r>
            <w:r w:rsidRPr="007D241A">
              <w:rPr>
                <w:rFonts w:ascii="GHEA Grapalat" w:hAnsi="GHEA Grapalat" w:cs="Sylfaen"/>
                <w:bCs/>
                <w:sz w:val="20"/>
                <w:szCs w:val="20"/>
                <w:lang w:val="pt-BR"/>
              </w:rPr>
              <w:t>անհրաժեշտ</w:t>
            </w:r>
            <w:r w:rsidRPr="00013015">
              <w:rPr>
                <w:rFonts w:ascii="Calibri" w:hAnsi="Calibri" w:cs="Calibri"/>
                <w:bCs/>
                <w:sz w:val="20"/>
                <w:szCs w:val="20"/>
                <w:lang w:val="pt-BR"/>
              </w:rPr>
              <w:t> </w:t>
            </w:r>
            <w:r w:rsidRPr="007D241A">
              <w:rPr>
                <w:rFonts w:ascii="GHEA Grapalat" w:hAnsi="GHEA Grapalat" w:cs="Sylfaen"/>
                <w:bCs/>
                <w:sz w:val="20"/>
                <w:szCs w:val="20"/>
                <w:lang w:val="pt-BR"/>
              </w:rPr>
              <w:t>նյութերով</w:t>
            </w:r>
            <w:r w:rsidRPr="00013015">
              <w:rPr>
                <w:rFonts w:ascii="Calibri" w:hAnsi="Calibri" w:cs="Calibri"/>
                <w:bCs/>
                <w:sz w:val="20"/>
                <w:szCs w:val="20"/>
                <w:lang w:val="pt-BR"/>
              </w:rPr>
              <w:t> </w:t>
            </w:r>
            <w:r w:rsidRPr="007D241A">
              <w:rPr>
                <w:rFonts w:ascii="GHEA Grapalat" w:hAnsi="GHEA Grapalat" w:cs="Sylfaen"/>
                <w:bCs/>
                <w:sz w:val="20"/>
                <w:szCs w:val="20"/>
                <w:lang w:val="pt-BR"/>
              </w:rPr>
              <w:t>ու</w:t>
            </w:r>
            <w:r w:rsidRPr="00013015">
              <w:rPr>
                <w:rFonts w:ascii="Calibri" w:hAnsi="Calibri" w:cs="Calibri"/>
                <w:bCs/>
                <w:sz w:val="20"/>
                <w:szCs w:val="20"/>
                <w:lang w:val="pt-BR"/>
              </w:rPr>
              <w:t> </w:t>
            </w:r>
            <w:r w:rsidRPr="007D241A">
              <w:rPr>
                <w:rFonts w:ascii="GHEA Grapalat" w:hAnsi="GHEA Grapalat" w:cs="Sylfaen"/>
                <w:bCs/>
                <w:sz w:val="20"/>
                <w:szCs w:val="20"/>
                <w:lang w:val="pt-BR"/>
              </w:rPr>
              <w:t>պատշաճ</w:t>
            </w:r>
            <w:r w:rsidRPr="00013015">
              <w:rPr>
                <w:rFonts w:ascii="Calibri" w:hAnsi="Calibri" w:cs="Calibri"/>
                <w:bCs/>
                <w:sz w:val="20"/>
                <w:szCs w:val="20"/>
                <w:lang w:val="pt-BR"/>
              </w:rPr>
              <w:t> </w:t>
            </w:r>
            <w:r w:rsidRPr="007D241A">
              <w:rPr>
                <w:rFonts w:ascii="GHEA Grapalat" w:hAnsi="GHEA Grapalat" w:cs="Sylfaen"/>
                <w:bCs/>
                <w:sz w:val="20"/>
                <w:szCs w:val="20"/>
                <w:lang w:val="pt-BR"/>
              </w:rPr>
              <w:t>որակով`</w:t>
            </w:r>
            <w:r w:rsidRPr="00013015">
              <w:rPr>
                <w:rFonts w:ascii="Calibri" w:hAnsi="Calibri" w:cs="Calibri"/>
                <w:bCs/>
                <w:sz w:val="20"/>
                <w:szCs w:val="20"/>
                <w:lang w:val="pt-BR"/>
              </w:rPr>
              <w:t> </w:t>
            </w:r>
            <w:r w:rsidRPr="007D241A">
              <w:rPr>
                <w:rFonts w:ascii="GHEA Grapalat" w:hAnsi="GHEA Grapalat" w:cs="Sylfaen"/>
                <w:bCs/>
                <w:sz w:val="20"/>
                <w:szCs w:val="20"/>
                <w:lang w:val="pt-BR"/>
              </w:rPr>
              <w:t>ննախագծին</w:t>
            </w:r>
            <w:r w:rsidRPr="00013015">
              <w:rPr>
                <w:rFonts w:ascii="Calibri" w:hAnsi="Calibri" w:cs="Calibri"/>
                <w:bCs/>
                <w:sz w:val="20"/>
                <w:szCs w:val="20"/>
                <w:lang w:val="pt-BR"/>
              </w:rPr>
              <w:t> </w:t>
            </w:r>
            <w:r w:rsidRPr="007D241A">
              <w:rPr>
                <w:rFonts w:ascii="GHEA Grapalat" w:hAnsi="GHEA Grapalat" w:cs="Sylfaen"/>
                <w:bCs/>
                <w:sz w:val="20"/>
                <w:szCs w:val="20"/>
                <w:lang w:val="pt-BR"/>
              </w:rPr>
              <w:t>և</w:t>
            </w:r>
            <w:r w:rsidRPr="00013015">
              <w:rPr>
                <w:rFonts w:ascii="Calibri" w:hAnsi="Calibri" w:cs="Calibri"/>
                <w:bCs/>
                <w:sz w:val="20"/>
                <w:szCs w:val="20"/>
                <w:lang w:val="pt-BR"/>
              </w:rPr>
              <w:t> </w:t>
            </w:r>
            <w:r w:rsidRPr="007D241A">
              <w:rPr>
                <w:rFonts w:ascii="GHEA Grapalat" w:hAnsi="GHEA Grapalat" w:cs="Sylfaen"/>
                <w:bCs/>
                <w:sz w:val="20"/>
                <w:szCs w:val="20"/>
                <w:lang w:val="pt-BR"/>
              </w:rPr>
              <w:t>ծավալաթերթին</w:t>
            </w:r>
            <w:r w:rsidRPr="00013015">
              <w:rPr>
                <w:rFonts w:ascii="Calibri" w:hAnsi="Calibri" w:cs="Calibri"/>
                <w:bCs/>
                <w:sz w:val="20"/>
                <w:szCs w:val="20"/>
                <w:lang w:val="pt-BR"/>
              </w:rPr>
              <w:t> </w:t>
            </w:r>
            <w:r w:rsidRPr="007D241A">
              <w:rPr>
                <w:rFonts w:ascii="GHEA Grapalat" w:hAnsi="GHEA Grapalat" w:cs="Sylfaen"/>
                <w:bCs/>
                <w:sz w:val="20"/>
                <w:szCs w:val="20"/>
                <w:lang w:val="pt-BR"/>
              </w:rPr>
              <w:t>համապատասխան։</w:t>
            </w:r>
          </w:p>
        </w:tc>
      </w:tr>
      <w:tr w:rsidR="00FD7A51" w:rsidRPr="00C960A8" w14:paraId="251D8194" w14:textId="77777777" w:rsidTr="00186A1D">
        <w:trPr>
          <w:trHeight w:val="971"/>
          <w:jc w:val="center"/>
        </w:trPr>
        <w:tc>
          <w:tcPr>
            <w:tcW w:w="10450" w:type="dxa"/>
            <w:tcBorders>
              <w:top w:val="single" w:sz="4" w:space="0" w:color="auto"/>
              <w:left w:val="single" w:sz="4" w:space="0" w:color="auto"/>
              <w:bottom w:val="single" w:sz="4" w:space="0" w:color="auto"/>
              <w:right w:val="single" w:sz="4" w:space="0" w:color="auto"/>
            </w:tcBorders>
            <w:vAlign w:val="center"/>
            <w:hideMark/>
          </w:tcPr>
          <w:p w14:paraId="0C2AD2E4" w14:textId="77777777" w:rsidR="00FD7A51" w:rsidRPr="00CA125D" w:rsidRDefault="00FD7A51" w:rsidP="00233B70">
            <w:pPr>
              <w:tabs>
                <w:tab w:val="left" w:pos="3030"/>
              </w:tabs>
              <w:ind w:left="2"/>
              <w:jc w:val="both"/>
              <w:rPr>
                <w:rFonts w:ascii="GHEA Grapalat" w:hAnsi="GHEA Grapalat" w:cs="Sylfaen"/>
                <w:b/>
                <w:sz w:val="20"/>
                <w:szCs w:val="20"/>
                <w:lang w:val="pt-BR"/>
              </w:rPr>
            </w:pPr>
            <w:r w:rsidRPr="00CA125D">
              <w:rPr>
                <w:rFonts w:ascii="GHEA Grapalat" w:hAnsi="GHEA Grapalat" w:cs="Sylfaen"/>
                <w:b/>
                <w:sz w:val="20"/>
                <w:szCs w:val="20"/>
                <w:lang w:val="pt-BR"/>
              </w:rPr>
              <w:t xml:space="preserve">*Մասնակիցը պետք է ունենա շինարարության իրականացման գործունեության առնվազն 2-րդ դասի </w:t>
            </w:r>
            <w:r w:rsidRPr="000422C7">
              <w:rPr>
                <w:rFonts w:ascii="GHEA Grapalat" w:hAnsi="GHEA Grapalat" w:cs="Sylfaen"/>
                <w:b/>
                <w:sz w:val="20"/>
                <w:szCs w:val="20"/>
                <w:lang w:val="pt-BR"/>
              </w:rPr>
              <w:t>լիցենզիա՝</w:t>
            </w:r>
            <w:r w:rsidRPr="000422C7">
              <w:rPr>
                <w:rFonts w:ascii="GHEA Grapalat" w:hAnsi="GHEA Grapalat" w:cs="Sylfaen"/>
                <w:bCs/>
                <w:sz w:val="20"/>
                <w:szCs w:val="20"/>
                <w:lang w:val="pt-BR"/>
              </w:rPr>
              <w:t xml:space="preserve"> ըստ քաղաքաշինության հետևյալ ոլորտների`</w:t>
            </w:r>
          </w:p>
          <w:p w14:paraId="61E93065" w14:textId="77777777" w:rsidR="00FD7A51" w:rsidRDefault="00FD7A51" w:rsidP="00233B70">
            <w:pPr>
              <w:tabs>
                <w:tab w:val="left" w:pos="3030"/>
              </w:tabs>
              <w:ind w:left="2"/>
              <w:jc w:val="both"/>
              <w:rPr>
                <w:rFonts w:ascii="GHEA Grapalat" w:hAnsi="GHEA Grapalat" w:cs="Calibri"/>
                <w:color w:val="000000"/>
                <w:sz w:val="20"/>
                <w:szCs w:val="20"/>
                <w:lang w:val="hy-AM"/>
              </w:rPr>
            </w:pPr>
            <w:r w:rsidRPr="00CA125D">
              <w:rPr>
                <w:rFonts w:ascii="GHEA Grapalat" w:hAnsi="GHEA Grapalat" w:cs="Sylfaen"/>
                <w:b/>
                <w:sz w:val="20"/>
                <w:szCs w:val="20"/>
                <w:lang w:val="hy-AM"/>
              </w:rPr>
              <w:t>1</w:t>
            </w:r>
            <w:r w:rsidRPr="00CA125D">
              <w:rPr>
                <w:rFonts w:ascii="GHEA Grapalat" w:hAnsi="GHEA Grapalat" w:cs="Sylfaen"/>
                <w:b/>
                <w:sz w:val="20"/>
                <w:szCs w:val="20"/>
                <w:lang w:val="pt-BR"/>
              </w:rPr>
              <w:t xml:space="preserve">) </w:t>
            </w:r>
            <w:proofErr w:type="spellStart"/>
            <w:r w:rsidRPr="00CA125D">
              <w:rPr>
                <w:rFonts w:ascii="GHEA Grapalat" w:hAnsi="GHEA Grapalat" w:cs="Calibri"/>
                <w:b/>
                <w:color w:val="000000"/>
                <w:sz w:val="20"/>
                <w:szCs w:val="20"/>
              </w:rPr>
              <w:t>տրանսպորտային</w:t>
            </w:r>
            <w:proofErr w:type="spellEnd"/>
            <w:r w:rsidRPr="00FD7A51">
              <w:rPr>
                <w:rFonts w:ascii="GHEA Grapalat" w:hAnsi="GHEA Grapalat" w:cs="Calibri"/>
                <w:b/>
                <w:color w:val="000000"/>
                <w:sz w:val="20"/>
                <w:szCs w:val="20"/>
                <w:lang w:val="pt-BR"/>
              </w:rPr>
              <w:t xml:space="preserve"> </w:t>
            </w:r>
            <w:proofErr w:type="spellStart"/>
            <w:r w:rsidRPr="00CA125D">
              <w:rPr>
                <w:rFonts w:ascii="GHEA Grapalat" w:hAnsi="GHEA Grapalat" w:cs="Calibri"/>
                <w:b/>
                <w:color w:val="000000"/>
                <w:sz w:val="20"/>
                <w:szCs w:val="20"/>
              </w:rPr>
              <w:t>ուղիներ</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ավտոմոբիլային</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ճանապարհներ</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երթուղային</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գծեր</w:t>
            </w:r>
            <w:proofErr w:type="spellEnd"/>
            <w:r w:rsidRPr="00FD7A51">
              <w:rPr>
                <w:rFonts w:ascii="GHEA Grapalat" w:hAnsi="GHEA Grapalat" w:cs="Calibri"/>
                <w:color w:val="000000"/>
                <w:sz w:val="20"/>
                <w:szCs w:val="20"/>
                <w:lang w:val="pt-BR"/>
              </w:rPr>
              <w:t xml:space="preserve"> </w:t>
            </w:r>
            <w:r>
              <w:rPr>
                <w:rFonts w:ascii="GHEA Grapalat" w:hAnsi="GHEA Grapalat" w:cs="Calibri"/>
                <w:color w:val="000000"/>
                <w:sz w:val="20"/>
                <w:szCs w:val="20"/>
              </w:rPr>
              <w:t>և</w:t>
            </w:r>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օդանավակայաններ</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արհեստական</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կառուցվածքներ</w:t>
            </w:r>
            <w:proofErr w:type="spellEnd"/>
            <w:r>
              <w:rPr>
                <w:rFonts w:ascii="GHEA Grapalat" w:hAnsi="GHEA Grapalat" w:cs="Calibri"/>
                <w:color w:val="000000"/>
                <w:sz w:val="20"/>
                <w:szCs w:val="20"/>
              </w:rPr>
              <w:t>՝</w:t>
            </w:r>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կամուրջներ</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թունելներ</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ուղեանցներ</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էստակադաներ</w:t>
            </w:r>
            <w:proofErr w:type="spellEnd"/>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հենապատեր</w:t>
            </w:r>
            <w:proofErr w:type="spellEnd"/>
            <w:r w:rsidRPr="00FD7A51">
              <w:rPr>
                <w:rFonts w:ascii="GHEA Grapalat" w:hAnsi="GHEA Grapalat" w:cs="Calibri"/>
                <w:color w:val="000000"/>
                <w:sz w:val="20"/>
                <w:szCs w:val="20"/>
                <w:lang w:val="pt-BR"/>
              </w:rPr>
              <w:t xml:space="preserve"> </w:t>
            </w:r>
            <w:r>
              <w:rPr>
                <w:rFonts w:ascii="GHEA Grapalat" w:hAnsi="GHEA Grapalat" w:cs="Calibri"/>
                <w:color w:val="000000"/>
                <w:sz w:val="20"/>
                <w:szCs w:val="20"/>
              </w:rPr>
              <w:t>և</w:t>
            </w:r>
            <w:r w:rsidRPr="00FD7A51">
              <w:rPr>
                <w:rFonts w:ascii="GHEA Grapalat" w:hAnsi="GHEA Grapalat" w:cs="Calibri"/>
                <w:color w:val="000000"/>
                <w:sz w:val="20"/>
                <w:szCs w:val="20"/>
                <w:lang w:val="pt-BR"/>
              </w:rPr>
              <w:t xml:space="preserve"> </w:t>
            </w:r>
            <w:proofErr w:type="spellStart"/>
            <w:r>
              <w:rPr>
                <w:rFonts w:ascii="GHEA Grapalat" w:hAnsi="GHEA Grapalat" w:cs="Calibri"/>
                <w:color w:val="000000"/>
                <w:sz w:val="20"/>
                <w:szCs w:val="20"/>
              </w:rPr>
              <w:t>այլն</w:t>
            </w:r>
            <w:proofErr w:type="spellEnd"/>
            <w:r w:rsidRPr="00FD7A51">
              <w:rPr>
                <w:rFonts w:ascii="GHEA Grapalat" w:hAnsi="GHEA Grapalat" w:cs="Calibri"/>
                <w:color w:val="000000"/>
                <w:sz w:val="20"/>
                <w:szCs w:val="20"/>
                <w:lang w:val="pt-BR"/>
              </w:rPr>
              <w:t>)</w:t>
            </w:r>
          </w:p>
          <w:p w14:paraId="49F27C0A" w14:textId="77777777" w:rsidR="00FD7A51" w:rsidRDefault="00FD7A51" w:rsidP="00233B70">
            <w:pPr>
              <w:tabs>
                <w:tab w:val="left" w:pos="3030"/>
              </w:tabs>
              <w:ind w:left="2"/>
              <w:jc w:val="both"/>
              <w:rPr>
                <w:rFonts w:ascii="GHEA Grapalat" w:hAnsi="GHEA Grapalat" w:cs="Calibri"/>
                <w:color w:val="000000"/>
                <w:sz w:val="20"/>
                <w:szCs w:val="20"/>
                <w:lang w:val="hy-AM"/>
              </w:rPr>
            </w:pPr>
            <w:r>
              <w:rPr>
                <w:rFonts w:ascii="GHEA Grapalat" w:hAnsi="GHEA Grapalat" w:cs="Calibri"/>
                <w:color w:val="000000"/>
                <w:sz w:val="20"/>
                <w:szCs w:val="20"/>
                <w:lang w:val="hy-AM"/>
              </w:rPr>
              <w:t>2</w:t>
            </w:r>
            <w:r w:rsidRPr="00F556DB">
              <w:rPr>
                <w:rFonts w:ascii="GHEA Grapalat" w:hAnsi="GHEA Grapalat" w:cs="Calibri"/>
                <w:color w:val="000000"/>
                <w:sz w:val="20"/>
                <w:szCs w:val="20"/>
                <w:lang w:val="hy-AM"/>
              </w:rPr>
              <w:t>)</w:t>
            </w:r>
            <w:r w:rsidRPr="00FD7A51">
              <w:rPr>
                <w:lang w:val="hy-AM"/>
              </w:rPr>
              <w:t xml:space="preserve"> </w:t>
            </w:r>
            <w:r w:rsidRPr="00F556DB">
              <w:rPr>
                <w:rFonts w:ascii="GHEA Grapalat" w:hAnsi="GHEA Grapalat" w:cs="Calibri"/>
                <w:b/>
                <w:bCs/>
                <w:color w:val="000000"/>
                <w:sz w:val="20"/>
                <w:szCs w:val="20"/>
                <w:lang w:val="hy-AM"/>
              </w:rPr>
              <w:t>էլեկտրամատակարարում</w:t>
            </w:r>
            <w:r w:rsidRPr="00F556DB">
              <w:rPr>
                <w:rFonts w:ascii="GHEA Grapalat" w:hAnsi="GHEA Grapalat" w:cs="Calibri"/>
                <w:color w:val="000000"/>
                <w:sz w:val="20"/>
                <w:szCs w:val="20"/>
                <w:lang w:val="hy-AM"/>
              </w:rPr>
              <w:t xml:space="preserve"> (էլեկտրամատակարարման, էլեկտրալուսավորման ներքին և արտաքին ցանցեր, էլեկտրամատակարարման համակարգեր, ֆոտովոլտային և հողմաէներգետիկ կայաններ)</w:t>
            </w:r>
          </w:p>
          <w:p w14:paraId="768D744E" w14:textId="77777777" w:rsidR="00FD7A51" w:rsidRDefault="00FD7A51" w:rsidP="00233B70">
            <w:pPr>
              <w:tabs>
                <w:tab w:val="left" w:pos="3030"/>
              </w:tabs>
              <w:ind w:left="2"/>
              <w:jc w:val="both"/>
              <w:rPr>
                <w:rFonts w:ascii="GHEA Grapalat" w:hAnsi="GHEA Grapalat" w:cs="Calibri"/>
                <w:color w:val="000000"/>
                <w:sz w:val="20"/>
                <w:szCs w:val="20"/>
                <w:lang w:val="hy-AM"/>
              </w:rPr>
            </w:pPr>
            <w:r>
              <w:rPr>
                <w:rFonts w:ascii="GHEA Grapalat" w:hAnsi="GHEA Grapalat" w:cs="Calibri"/>
                <w:color w:val="000000"/>
                <w:sz w:val="20"/>
                <w:szCs w:val="20"/>
                <w:lang w:val="hy-AM"/>
              </w:rPr>
              <w:t>3)</w:t>
            </w:r>
            <w:r w:rsidRPr="00FD7A51">
              <w:rPr>
                <w:lang w:val="hy-AM"/>
              </w:rPr>
              <w:t xml:space="preserve"> </w:t>
            </w:r>
            <w:r w:rsidRPr="00F556DB">
              <w:rPr>
                <w:rFonts w:ascii="GHEA Grapalat" w:hAnsi="GHEA Grapalat" w:cs="Calibri"/>
                <w:b/>
                <w:bCs/>
                <w:color w:val="000000"/>
                <w:sz w:val="20"/>
                <w:szCs w:val="20"/>
                <w:lang w:val="hy-AM"/>
              </w:rPr>
              <w:t>ջրամատակարարում և ջրահեռացում</w:t>
            </w:r>
            <w:r w:rsidRPr="00F556DB">
              <w:rPr>
                <w:rFonts w:ascii="GHEA Grapalat" w:hAnsi="GHEA Grapalat" w:cs="Calibri"/>
                <w:color w:val="000000"/>
                <w:sz w:val="20"/>
                <w:szCs w:val="20"/>
                <w:lang w:val="hy-AM"/>
              </w:rPr>
              <w:t xml:space="preserve"> (ջրամատակարարման և ջրահեռացման ներքին և արտաքին ցանցեր, հիդրոմելորացիա)</w:t>
            </w:r>
          </w:p>
          <w:p w14:paraId="2BB3CB06" w14:textId="77777777" w:rsidR="00FD7A51" w:rsidRDefault="00FD7A51" w:rsidP="00233B70">
            <w:pPr>
              <w:tabs>
                <w:tab w:val="left" w:pos="3030"/>
              </w:tabs>
              <w:ind w:left="2"/>
              <w:jc w:val="both"/>
              <w:rPr>
                <w:rFonts w:ascii="GHEA Grapalat" w:hAnsi="GHEA Grapalat" w:cs="Calibri"/>
                <w:color w:val="000000"/>
                <w:sz w:val="20"/>
                <w:szCs w:val="20"/>
                <w:lang w:val="hy-AM"/>
              </w:rPr>
            </w:pPr>
            <w:r>
              <w:rPr>
                <w:rFonts w:ascii="GHEA Grapalat" w:hAnsi="GHEA Grapalat" w:cs="Calibri"/>
                <w:color w:val="000000"/>
                <w:sz w:val="20"/>
                <w:szCs w:val="20"/>
                <w:lang w:val="hy-AM"/>
              </w:rPr>
              <w:t>4)</w:t>
            </w:r>
            <w:r w:rsidRPr="00FD7A51">
              <w:rPr>
                <w:lang w:val="hy-AM"/>
              </w:rPr>
              <w:t xml:space="preserve"> </w:t>
            </w:r>
            <w:r w:rsidRPr="00F556DB">
              <w:rPr>
                <w:rFonts w:ascii="GHEA Grapalat" w:hAnsi="GHEA Grapalat" w:cs="Calibri"/>
                <w:b/>
                <w:bCs/>
                <w:color w:val="000000"/>
                <w:sz w:val="20"/>
                <w:szCs w:val="20"/>
                <w:lang w:val="hy-AM"/>
              </w:rPr>
              <w:t>ջերմագազամատակարարում և օդափոխություն</w:t>
            </w:r>
            <w:r w:rsidRPr="00F556DB">
              <w:rPr>
                <w:rFonts w:ascii="GHEA Grapalat" w:hAnsi="GHEA Grapalat" w:cs="Calibri"/>
                <w:color w:val="000000"/>
                <w:sz w:val="20"/>
                <w:szCs w:val="20"/>
                <w:lang w:val="hy-AM"/>
              </w:rPr>
              <w:t xml:space="preserve"> (օդափոխության, ջեռուցման և օդի լավորակման համակարգեր, ջերմամատակարարման և գազամատակարարման համակարգեր)</w:t>
            </w:r>
          </w:p>
          <w:p w14:paraId="2B80743B" w14:textId="77777777" w:rsidR="00FD7A51" w:rsidRPr="00F556DB" w:rsidRDefault="00FD7A51" w:rsidP="00233B70">
            <w:pPr>
              <w:tabs>
                <w:tab w:val="left" w:pos="3030"/>
              </w:tabs>
              <w:ind w:left="2"/>
              <w:jc w:val="both"/>
              <w:rPr>
                <w:rFonts w:ascii="GHEA Grapalat" w:hAnsi="GHEA Grapalat" w:cs="Calibri"/>
                <w:color w:val="000000"/>
                <w:sz w:val="20"/>
                <w:szCs w:val="20"/>
                <w:lang w:val="hy-AM"/>
              </w:rPr>
            </w:pPr>
            <w:r>
              <w:rPr>
                <w:rFonts w:ascii="GHEA Grapalat" w:hAnsi="GHEA Grapalat" w:cs="Calibri"/>
                <w:color w:val="000000"/>
                <w:sz w:val="20"/>
                <w:szCs w:val="20"/>
                <w:lang w:val="hy-AM"/>
              </w:rPr>
              <w:t>5)</w:t>
            </w:r>
            <w:r w:rsidRPr="00FD7A51">
              <w:rPr>
                <w:lang w:val="hy-AM"/>
              </w:rPr>
              <w:t xml:space="preserve"> </w:t>
            </w:r>
            <w:r w:rsidRPr="00F556DB">
              <w:rPr>
                <w:rFonts w:ascii="GHEA Grapalat" w:hAnsi="GHEA Grapalat" w:cs="Calibri"/>
                <w:b/>
                <w:bCs/>
                <w:color w:val="000000"/>
                <w:sz w:val="20"/>
                <w:szCs w:val="20"/>
                <w:lang w:val="hy-AM"/>
              </w:rPr>
              <w:t>կապի համակարգեր</w:t>
            </w:r>
            <w:r w:rsidRPr="00F556DB">
              <w:rPr>
                <w:rFonts w:ascii="GHEA Grapalat" w:hAnsi="GHEA Grapalat" w:cs="Calibri"/>
                <w:color w:val="000000"/>
                <w:sz w:val="20"/>
                <w:szCs w:val="20"/>
                <w:lang w:val="hy-AM"/>
              </w:rPr>
              <w:t xml:space="preserve"> (հեռահաղորդակցության և ազդանշանային համակարգեր, հաղորդակներ, ընդունիչներ, անտենաներ, ուժեղարարներ)</w:t>
            </w:r>
          </w:p>
          <w:p w14:paraId="79F7C71C" w14:textId="77777777" w:rsidR="00FD7A51" w:rsidRPr="00CA125D" w:rsidRDefault="00FD7A51" w:rsidP="00233B70">
            <w:pPr>
              <w:tabs>
                <w:tab w:val="left" w:pos="3030"/>
              </w:tabs>
              <w:jc w:val="both"/>
              <w:rPr>
                <w:rFonts w:ascii="GHEA Grapalat" w:hAnsi="GHEA Grapalat" w:cs="Sylfaen"/>
                <w:bCs/>
                <w:sz w:val="20"/>
                <w:szCs w:val="20"/>
                <w:lang w:val="hy-AM"/>
              </w:rPr>
            </w:pPr>
          </w:p>
          <w:p w14:paraId="319E688C" w14:textId="77777777" w:rsidR="00FD7A51" w:rsidRPr="00AE69C0" w:rsidRDefault="00FD7A51" w:rsidP="00233B70">
            <w:pPr>
              <w:tabs>
                <w:tab w:val="left" w:pos="3030"/>
              </w:tabs>
              <w:jc w:val="both"/>
              <w:rPr>
                <w:rFonts w:ascii="GHEA Grapalat" w:hAnsi="GHEA Grapalat" w:cs="Sylfaen"/>
                <w:bCs/>
                <w:sz w:val="20"/>
                <w:szCs w:val="20"/>
                <w:lang w:val="pt-BR"/>
              </w:rPr>
            </w:pPr>
            <w:r w:rsidRPr="00AE69C0">
              <w:rPr>
                <w:rFonts w:ascii="GHEA Grapalat" w:hAnsi="GHEA Grapalat" w:cs="Sylfaen"/>
                <w:bCs/>
                <w:sz w:val="20"/>
                <w:szCs w:val="20"/>
                <w:lang w:val="pt-BR"/>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FD7A51" w:rsidRPr="00C960A8" w14:paraId="4FBFFFFF" w14:textId="77777777" w:rsidTr="00186A1D">
        <w:trPr>
          <w:trHeight w:val="971"/>
          <w:jc w:val="center"/>
        </w:trPr>
        <w:tc>
          <w:tcPr>
            <w:tcW w:w="10450" w:type="dxa"/>
            <w:tcBorders>
              <w:top w:val="single" w:sz="4" w:space="0" w:color="auto"/>
              <w:left w:val="single" w:sz="4" w:space="0" w:color="auto"/>
              <w:bottom w:val="single" w:sz="4" w:space="0" w:color="auto"/>
              <w:right w:val="single" w:sz="4" w:space="0" w:color="auto"/>
            </w:tcBorders>
            <w:vAlign w:val="center"/>
          </w:tcPr>
          <w:p w14:paraId="7800BF83" w14:textId="77777777" w:rsidR="00FD7A51" w:rsidRDefault="00FD7A51" w:rsidP="002F1890">
            <w:pPr>
              <w:tabs>
                <w:tab w:val="left" w:pos="3030"/>
              </w:tabs>
              <w:rPr>
                <w:rFonts w:ascii="GHEA Grapalat" w:hAnsi="GHEA Grapalat" w:cs="Sylfaen"/>
                <w:bCs/>
                <w:sz w:val="20"/>
                <w:szCs w:val="20"/>
                <w:lang w:val="hy-AM"/>
              </w:rPr>
            </w:pPr>
            <w:r w:rsidRPr="00DA4D43">
              <w:rPr>
                <w:rFonts w:ascii="GHEA Grapalat" w:hAnsi="GHEA Grapalat" w:cs="Sylfaen"/>
                <w:bCs/>
                <w:sz w:val="20"/>
                <w:szCs w:val="20"/>
                <w:lang w:val="hy-AM"/>
              </w:rPr>
              <w:t>Շինարարների համազգեստի վրա՝ շինարարություն իրականացնող կազմակերպության տարբերանշանի</w:t>
            </w:r>
            <w:r>
              <w:rPr>
                <w:rFonts w:ascii="GHEA Grapalat" w:hAnsi="GHEA Grapalat" w:cs="Sylfaen"/>
                <w:bCs/>
                <w:sz w:val="20"/>
                <w:szCs w:val="20"/>
                <w:lang w:val="hy-AM"/>
              </w:rPr>
              <w:t xml:space="preserve"> առկայություն</w:t>
            </w:r>
          </w:p>
        </w:tc>
      </w:tr>
    </w:tbl>
    <w:tbl>
      <w:tblPr>
        <w:tblpPr w:leftFromText="180" w:rightFromText="180" w:vertAnchor="text" w:horzAnchor="margin" w:tblpXSpec="center" w:tblpY="582"/>
        <w:tblW w:w="9639" w:type="dxa"/>
        <w:tblLayout w:type="fixed"/>
        <w:tblLook w:val="0000" w:firstRow="0" w:lastRow="0" w:firstColumn="0" w:lastColumn="0" w:noHBand="0" w:noVBand="0"/>
      </w:tblPr>
      <w:tblGrid>
        <w:gridCol w:w="4536"/>
        <w:gridCol w:w="760"/>
        <w:gridCol w:w="4343"/>
      </w:tblGrid>
      <w:tr w:rsidR="00186A1D" w:rsidRPr="00FB1EC7" w14:paraId="5AC0E950" w14:textId="77777777" w:rsidTr="00186A1D">
        <w:tc>
          <w:tcPr>
            <w:tcW w:w="4536" w:type="dxa"/>
          </w:tcPr>
          <w:p w14:paraId="6C34E9E6" w14:textId="77777777" w:rsidR="00186A1D" w:rsidRPr="00FB1EC7" w:rsidRDefault="00186A1D" w:rsidP="00186A1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4FE04D1" w14:textId="77777777" w:rsidR="00186A1D" w:rsidRPr="00FB1EC7" w:rsidRDefault="00186A1D" w:rsidP="00186A1D">
            <w:pPr>
              <w:rPr>
                <w:rFonts w:ascii="GHEA Grapalat" w:hAnsi="GHEA Grapalat"/>
                <w:sz w:val="22"/>
                <w:szCs w:val="22"/>
                <w:lang w:val="ru-RU"/>
              </w:rPr>
            </w:pPr>
          </w:p>
          <w:p w14:paraId="600BA981" w14:textId="77777777" w:rsidR="00186A1D" w:rsidRPr="00FB1EC7" w:rsidRDefault="00186A1D" w:rsidP="00186A1D">
            <w:pPr>
              <w:jc w:val="center"/>
              <w:rPr>
                <w:rFonts w:ascii="GHEA Grapalat" w:hAnsi="GHEA Grapalat"/>
                <w:lang w:val="ru-RU"/>
              </w:rPr>
            </w:pPr>
            <w:r w:rsidRPr="00FB1EC7">
              <w:rPr>
                <w:rFonts w:ascii="GHEA Grapalat" w:hAnsi="GHEA Grapalat"/>
                <w:lang w:val="ru-RU"/>
              </w:rPr>
              <w:t>---------------------------------</w:t>
            </w:r>
          </w:p>
          <w:p w14:paraId="3A72A310" w14:textId="77777777" w:rsidR="00186A1D" w:rsidRPr="00FB1EC7" w:rsidRDefault="00186A1D" w:rsidP="00186A1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AE6778D" w14:textId="77777777" w:rsidR="00186A1D" w:rsidRPr="00FB1EC7" w:rsidRDefault="00186A1D" w:rsidP="00186A1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68534C9" w14:textId="77777777" w:rsidR="00186A1D" w:rsidRPr="00FB1EC7" w:rsidRDefault="00186A1D" w:rsidP="00186A1D">
            <w:pPr>
              <w:spacing w:line="360" w:lineRule="auto"/>
              <w:jc w:val="center"/>
              <w:rPr>
                <w:rFonts w:ascii="GHEA Grapalat" w:hAnsi="GHEA Grapalat"/>
                <w:lang w:val="ru-RU"/>
              </w:rPr>
            </w:pPr>
          </w:p>
        </w:tc>
        <w:tc>
          <w:tcPr>
            <w:tcW w:w="4343" w:type="dxa"/>
          </w:tcPr>
          <w:p w14:paraId="4F46F7AF" w14:textId="77777777" w:rsidR="00186A1D" w:rsidRPr="00FB1EC7" w:rsidRDefault="00186A1D" w:rsidP="00186A1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7098C74B" w14:textId="77777777" w:rsidR="00186A1D" w:rsidRPr="00FB1EC7" w:rsidRDefault="00186A1D" w:rsidP="00186A1D">
            <w:pPr>
              <w:jc w:val="center"/>
              <w:rPr>
                <w:rFonts w:ascii="GHEA Grapalat" w:hAnsi="GHEA Grapalat"/>
                <w:lang w:val="ru-RU"/>
              </w:rPr>
            </w:pPr>
          </w:p>
          <w:p w14:paraId="30227678" w14:textId="77777777" w:rsidR="00186A1D" w:rsidRPr="00FB1EC7" w:rsidRDefault="00186A1D" w:rsidP="00186A1D">
            <w:pPr>
              <w:jc w:val="center"/>
              <w:rPr>
                <w:rFonts w:ascii="GHEA Grapalat" w:hAnsi="GHEA Grapalat"/>
                <w:lang w:val="ru-RU"/>
              </w:rPr>
            </w:pPr>
            <w:r w:rsidRPr="00FB1EC7">
              <w:rPr>
                <w:rFonts w:ascii="GHEA Grapalat" w:hAnsi="GHEA Grapalat"/>
                <w:lang w:val="ru-RU"/>
              </w:rPr>
              <w:t>---------------------------------</w:t>
            </w:r>
          </w:p>
          <w:p w14:paraId="35279490" w14:textId="77777777" w:rsidR="00186A1D" w:rsidRPr="00FB1EC7" w:rsidRDefault="00186A1D" w:rsidP="00186A1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A7B3047" w14:textId="77777777" w:rsidR="00186A1D" w:rsidRDefault="00186A1D" w:rsidP="00186A1D">
            <w:pPr>
              <w:jc w:val="center"/>
              <w:rPr>
                <w:rFonts w:ascii="GHEA Grapalat" w:hAnsi="GHEA Grapalat" w:cs="Sylfaen"/>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72F7F712" w14:textId="77777777" w:rsidR="00186A1D" w:rsidRDefault="00186A1D" w:rsidP="00186A1D">
            <w:pPr>
              <w:jc w:val="center"/>
              <w:rPr>
                <w:rFonts w:ascii="GHEA Grapalat" w:hAnsi="GHEA Grapalat" w:cs="Sylfaen"/>
                <w:sz w:val="18"/>
                <w:szCs w:val="18"/>
                <w:lang w:val="ru-RU"/>
              </w:rPr>
            </w:pPr>
          </w:p>
          <w:p w14:paraId="2DCE613B" w14:textId="77777777" w:rsidR="00186A1D" w:rsidRDefault="00186A1D" w:rsidP="00186A1D">
            <w:pPr>
              <w:jc w:val="center"/>
              <w:rPr>
                <w:rFonts w:ascii="GHEA Grapalat" w:hAnsi="GHEA Grapalat" w:cs="Sylfaen"/>
                <w:sz w:val="18"/>
                <w:szCs w:val="18"/>
                <w:lang w:val="ru-RU"/>
              </w:rPr>
            </w:pPr>
          </w:p>
          <w:p w14:paraId="6174D94A" w14:textId="77777777" w:rsidR="00186A1D" w:rsidRPr="00FB1EC7" w:rsidRDefault="00186A1D" w:rsidP="00186A1D">
            <w:pPr>
              <w:jc w:val="center"/>
              <w:rPr>
                <w:rFonts w:ascii="GHEA Grapalat" w:hAnsi="GHEA Grapalat"/>
                <w:sz w:val="22"/>
                <w:szCs w:val="22"/>
                <w:lang w:val="ru-RU"/>
              </w:rPr>
            </w:pPr>
          </w:p>
        </w:tc>
      </w:tr>
    </w:tbl>
    <w:p w14:paraId="087B12E6" w14:textId="77777777" w:rsidR="00C52ED5" w:rsidRPr="00C52ED5" w:rsidRDefault="00C52ED5" w:rsidP="00224CE7">
      <w:pPr>
        <w:ind w:firstLine="567"/>
        <w:jc w:val="center"/>
        <w:rPr>
          <w:rFonts w:ascii="GHEA Grapalat" w:hAnsi="GHEA Grapalat"/>
          <w:iCs/>
          <w:sz w:val="20"/>
          <w:szCs w:val="20"/>
          <w:lang w:val="hy-AM"/>
        </w:rPr>
      </w:pPr>
    </w:p>
    <w:p w14:paraId="73F1CD96" w14:textId="77777777" w:rsidR="00EF4B74" w:rsidRDefault="00EF4B74" w:rsidP="00F57B7D">
      <w:pPr>
        <w:ind w:firstLine="567"/>
        <w:jc w:val="right"/>
        <w:rPr>
          <w:rFonts w:ascii="GHEA Grapalat" w:hAnsi="GHEA Grapalat"/>
          <w:i/>
          <w:lang w:val="hy-AM"/>
        </w:rPr>
        <w:sectPr w:rsidR="00EF4B74" w:rsidSect="00EF4B74">
          <w:footnotePr>
            <w:pos w:val="beneathText"/>
          </w:footnotePr>
          <w:pgSz w:w="16838" w:h="11906" w:orient="landscape" w:code="9"/>
          <w:pgMar w:top="662" w:right="533" w:bottom="706" w:left="720" w:header="562" w:footer="562" w:gutter="0"/>
          <w:cols w:space="720"/>
        </w:sectPr>
      </w:pPr>
    </w:p>
    <w:p w14:paraId="68636DA1" w14:textId="77777777" w:rsidR="00595CE3" w:rsidRDefault="00595CE3" w:rsidP="001E0CEE">
      <w:pPr>
        <w:ind w:firstLine="567"/>
        <w:jc w:val="right"/>
        <w:rPr>
          <w:rFonts w:ascii="GHEA Grapalat" w:hAnsi="GHEA Grapalat" w:cs="Sylfaen"/>
          <w:i/>
          <w:sz w:val="20"/>
          <w:szCs w:val="20"/>
          <w:lang w:val="pt-BR"/>
        </w:rPr>
      </w:pPr>
    </w:p>
    <w:p w14:paraId="27026593" w14:textId="77777777" w:rsidR="00595CE3" w:rsidRDefault="00595CE3" w:rsidP="001E0CEE">
      <w:pPr>
        <w:ind w:firstLine="567"/>
        <w:jc w:val="right"/>
        <w:rPr>
          <w:rFonts w:ascii="GHEA Grapalat" w:hAnsi="GHEA Grapalat" w:cs="Sylfaen"/>
          <w:i/>
          <w:sz w:val="20"/>
          <w:szCs w:val="20"/>
          <w:lang w:val="pt-BR"/>
        </w:rPr>
      </w:pPr>
    </w:p>
    <w:p w14:paraId="2C2320BA" w14:textId="49719F8B"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Pr="00480DA5" w:rsidRDefault="001E0CEE" w:rsidP="001E0CEE">
      <w:pPr>
        <w:jc w:val="center"/>
        <w:rPr>
          <w:rFonts w:ascii="GHEA Grapalat" w:hAnsi="GHEA Grapalat" w:cs="Sylfaen"/>
          <w:bCs/>
          <w:sz w:val="20"/>
          <w:szCs w:val="20"/>
          <w:lang w:val="pt-BR"/>
        </w:rPr>
      </w:pPr>
      <w:r w:rsidRPr="00480DA5">
        <w:rPr>
          <w:rFonts w:ascii="GHEA Grapalat" w:hAnsi="GHEA Grapalat" w:cs="Sylfaen"/>
          <w:bCs/>
          <w:sz w:val="20"/>
          <w:szCs w:val="20"/>
          <w:lang w:val="pt-BR"/>
        </w:rPr>
        <w:t>ՕՐԱՑՈՒՑԱՅԻՆ</w:t>
      </w:r>
      <w:r w:rsidRPr="00480DA5">
        <w:rPr>
          <w:rFonts w:ascii="GHEA Grapalat" w:hAnsi="GHEA Grapalat" w:cs="Times Armenian"/>
          <w:bCs/>
          <w:sz w:val="20"/>
          <w:szCs w:val="20"/>
          <w:lang w:val="pt-BR"/>
        </w:rPr>
        <w:t xml:space="preserve"> </w:t>
      </w:r>
      <w:r w:rsidRPr="00480DA5">
        <w:rPr>
          <w:rFonts w:ascii="GHEA Grapalat" w:hAnsi="GHEA Grapalat" w:cs="Sylfaen"/>
          <w:bCs/>
          <w:sz w:val="20"/>
          <w:szCs w:val="20"/>
          <w:lang w:val="pt-BR"/>
        </w:rPr>
        <w:t>ԳՐԱՖԻԿ</w:t>
      </w:r>
    </w:p>
    <w:p w14:paraId="16EED9A2" w14:textId="77777777" w:rsidR="00595CE3" w:rsidRPr="00480DA5" w:rsidRDefault="00595CE3" w:rsidP="001E0CEE">
      <w:pPr>
        <w:jc w:val="center"/>
        <w:rPr>
          <w:rFonts w:ascii="GHEA Grapalat" w:hAnsi="GHEA Grapalat" w:cs="Sylfaen"/>
          <w:bCs/>
          <w:sz w:val="20"/>
          <w:szCs w:val="20"/>
          <w:lang w:val="pt-BR"/>
        </w:rPr>
      </w:pPr>
    </w:p>
    <w:p w14:paraId="3F003F83" w14:textId="7EBD6D5E" w:rsidR="001E0CEE" w:rsidRPr="00480DA5" w:rsidRDefault="00F83518" w:rsidP="001E0CEE">
      <w:pPr>
        <w:ind w:firstLine="567"/>
        <w:jc w:val="center"/>
        <w:rPr>
          <w:rFonts w:ascii="GHEA Grapalat" w:hAnsi="GHEA Grapalat" w:cs="Sylfaen"/>
          <w:bCs/>
          <w:sz w:val="20"/>
          <w:szCs w:val="20"/>
          <w:lang w:val="pt-BR"/>
        </w:rPr>
      </w:pPr>
      <w:r w:rsidRPr="002759EB">
        <w:rPr>
          <w:rFonts w:ascii="GHEA Grapalat" w:hAnsi="GHEA Grapalat"/>
          <w:sz w:val="20"/>
          <w:szCs w:val="20"/>
          <w:lang w:val="af-ZA"/>
        </w:rPr>
        <w:t>Երևան քաղաքի Էրեբունի վարչական շրջանի Արին Բերդ փողոցի և Արցախի պողոտայի խաչմերուկը Արին Բերդ փողոցի 5-րդ նրբանցքի խաչմերուկին միացնող ճանապարհահատվածի հիմնանորոգման աշխատանքներ</w:t>
      </w:r>
      <w:r>
        <w:rPr>
          <w:rFonts w:ascii="GHEA Grapalat" w:hAnsi="GHEA Grapalat"/>
          <w:sz w:val="20"/>
          <w:szCs w:val="20"/>
          <w:lang w:val="af-ZA"/>
        </w:rPr>
        <w:t>ի</w:t>
      </w:r>
      <w:r w:rsidRPr="00480DA5">
        <w:rPr>
          <w:rFonts w:ascii="GHEA Grapalat" w:hAnsi="GHEA Grapalat" w:cs="Sylfaen"/>
          <w:bCs/>
          <w:sz w:val="20"/>
          <w:szCs w:val="20"/>
          <w:lang w:val="pt-BR"/>
        </w:rPr>
        <w:t xml:space="preserve"> կատարման</w:t>
      </w:r>
    </w:p>
    <w:p w14:paraId="28578E16" w14:textId="77777777" w:rsidR="00595CE3" w:rsidRPr="00480DA5" w:rsidRDefault="00595CE3" w:rsidP="001E0CEE">
      <w:pPr>
        <w:ind w:firstLine="567"/>
        <w:jc w:val="center"/>
        <w:rPr>
          <w:rFonts w:ascii="GHEA Grapalat" w:hAnsi="GHEA Grapalat"/>
          <w:bCs/>
          <w:sz w:val="20"/>
          <w:szCs w:val="20"/>
          <w:lang w:val="pt-BR"/>
        </w:rPr>
      </w:pP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85"/>
        <w:gridCol w:w="4410"/>
        <w:gridCol w:w="1990"/>
      </w:tblGrid>
      <w:tr w:rsidR="001E0CEE" w:rsidRPr="00480DA5" w14:paraId="65713820" w14:textId="77777777" w:rsidTr="00F725E7">
        <w:trPr>
          <w:cantSplit/>
          <w:jc w:val="center"/>
        </w:trPr>
        <w:tc>
          <w:tcPr>
            <w:tcW w:w="540" w:type="dxa"/>
            <w:vMerge w:val="restart"/>
            <w:vAlign w:val="center"/>
          </w:tcPr>
          <w:p w14:paraId="07916ACC" w14:textId="7EB722C3" w:rsidR="001E0CEE" w:rsidRPr="00480DA5" w:rsidRDefault="00E26198" w:rsidP="007759CD">
            <w:pPr>
              <w:jc w:val="center"/>
              <w:rPr>
                <w:rFonts w:ascii="GHEA Grapalat" w:hAnsi="GHEA Grapalat"/>
                <w:sz w:val="20"/>
                <w:szCs w:val="20"/>
                <w:lang w:val="hy-AM"/>
              </w:rPr>
            </w:pPr>
            <w:r w:rsidRPr="00480DA5">
              <w:rPr>
                <w:rFonts w:ascii="GHEA Grapalat" w:hAnsi="GHEA Grapalat"/>
                <w:sz w:val="20"/>
                <w:szCs w:val="20"/>
                <w:lang w:val="hy-AM"/>
              </w:rPr>
              <w:t>Չ/Հ</w:t>
            </w:r>
          </w:p>
        </w:tc>
        <w:tc>
          <w:tcPr>
            <w:tcW w:w="3685" w:type="dxa"/>
            <w:vMerge w:val="restart"/>
            <w:vAlign w:val="center"/>
          </w:tcPr>
          <w:p w14:paraId="70BABE4B"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Կապալառուի</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կողմից</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կատարվելիք</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աշխատանքների</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առանձին</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տեսակների</w:t>
            </w:r>
          </w:p>
          <w:p w14:paraId="47232733"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անվանումներ</w:t>
            </w:r>
          </w:p>
        </w:tc>
        <w:tc>
          <w:tcPr>
            <w:tcW w:w="6400" w:type="dxa"/>
            <w:gridSpan w:val="2"/>
            <w:vAlign w:val="center"/>
          </w:tcPr>
          <w:p w14:paraId="2AA3B55B"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Աշխատանքների</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կատարման</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ժամկետը**</w:t>
            </w:r>
          </w:p>
        </w:tc>
      </w:tr>
      <w:tr w:rsidR="001E0CEE" w:rsidRPr="00480DA5" w14:paraId="22390B24" w14:textId="77777777" w:rsidTr="004D2299">
        <w:trPr>
          <w:cantSplit/>
          <w:trHeight w:val="586"/>
          <w:jc w:val="center"/>
        </w:trPr>
        <w:tc>
          <w:tcPr>
            <w:tcW w:w="540" w:type="dxa"/>
            <w:vMerge/>
            <w:tcBorders>
              <w:bottom w:val="single" w:sz="4" w:space="0" w:color="auto"/>
            </w:tcBorders>
            <w:vAlign w:val="center"/>
          </w:tcPr>
          <w:p w14:paraId="43831C2F" w14:textId="77777777" w:rsidR="001E0CEE" w:rsidRPr="00480DA5" w:rsidRDefault="001E0CEE" w:rsidP="007759CD">
            <w:pPr>
              <w:jc w:val="both"/>
              <w:rPr>
                <w:rFonts w:ascii="GHEA Grapalat" w:hAnsi="GHEA Grapalat"/>
                <w:sz w:val="20"/>
                <w:szCs w:val="20"/>
                <w:lang w:val="pt-BR"/>
              </w:rPr>
            </w:pPr>
          </w:p>
        </w:tc>
        <w:tc>
          <w:tcPr>
            <w:tcW w:w="3685" w:type="dxa"/>
            <w:vMerge/>
            <w:tcBorders>
              <w:bottom w:val="single" w:sz="4" w:space="0" w:color="auto"/>
            </w:tcBorders>
          </w:tcPr>
          <w:p w14:paraId="17DD1AE2" w14:textId="77777777" w:rsidR="001E0CEE" w:rsidRPr="00480DA5" w:rsidRDefault="001E0CEE" w:rsidP="007759CD">
            <w:pPr>
              <w:rPr>
                <w:rFonts w:ascii="GHEA Grapalat" w:hAnsi="GHEA Grapalat"/>
                <w:sz w:val="20"/>
                <w:szCs w:val="20"/>
                <w:lang w:val="pt-BR"/>
              </w:rPr>
            </w:pPr>
          </w:p>
        </w:tc>
        <w:tc>
          <w:tcPr>
            <w:tcW w:w="4410" w:type="dxa"/>
            <w:tcBorders>
              <w:bottom w:val="single" w:sz="4" w:space="0" w:color="auto"/>
            </w:tcBorders>
            <w:vAlign w:val="center"/>
          </w:tcPr>
          <w:p w14:paraId="185D017B"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Սկիզբը</w:t>
            </w:r>
          </w:p>
        </w:tc>
        <w:tc>
          <w:tcPr>
            <w:tcW w:w="1990" w:type="dxa"/>
            <w:tcBorders>
              <w:bottom w:val="single" w:sz="4" w:space="0" w:color="auto"/>
            </w:tcBorders>
            <w:vAlign w:val="center"/>
          </w:tcPr>
          <w:p w14:paraId="430E9A0F"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Ավարտը</w:t>
            </w:r>
          </w:p>
        </w:tc>
      </w:tr>
      <w:tr w:rsidR="00C46DCB" w:rsidRPr="00480DA5" w14:paraId="57AD06E9" w14:textId="77777777" w:rsidTr="004D2299">
        <w:trPr>
          <w:trHeight w:val="586"/>
          <w:jc w:val="center"/>
        </w:trPr>
        <w:tc>
          <w:tcPr>
            <w:tcW w:w="540" w:type="dxa"/>
            <w:tcBorders>
              <w:bottom w:val="single" w:sz="4" w:space="0" w:color="auto"/>
            </w:tcBorders>
            <w:vAlign w:val="center"/>
          </w:tcPr>
          <w:p w14:paraId="016D27D1" w14:textId="77777777" w:rsidR="00C46DCB" w:rsidRPr="00480DA5" w:rsidRDefault="00C46DCB" w:rsidP="00C46DCB">
            <w:pPr>
              <w:jc w:val="center"/>
              <w:rPr>
                <w:rFonts w:ascii="GHEA Grapalat" w:hAnsi="GHEA Grapalat"/>
                <w:sz w:val="20"/>
                <w:szCs w:val="20"/>
                <w:lang w:val="hy-AM"/>
              </w:rPr>
            </w:pPr>
            <w:r w:rsidRPr="00480DA5">
              <w:rPr>
                <w:rFonts w:ascii="GHEA Grapalat" w:hAnsi="GHEA Grapalat"/>
                <w:sz w:val="20"/>
                <w:szCs w:val="20"/>
                <w:lang w:val="hy-AM"/>
              </w:rPr>
              <w:t>1</w:t>
            </w:r>
          </w:p>
        </w:tc>
        <w:tc>
          <w:tcPr>
            <w:tcW w:w="3685" w:type="dxa"/>
            <w:tcBorders>
              <w:bottom w:val="single" w:sz="4" w:space="0" w:color="auto"/>
            </w:tcBorders>
            <w:vAlign w:val="center"/>
          </w:tcPr>
          <w:p w14:paraId="539D3831" w14:textId="013A4FF6" w:rsidR="00C46DCB" w:rsidRPr="00480DA5" w:rsidRDefault="007D17F5" w:rsidP="00C52ED5">
            <w:pPr>
              <w:ind w:firstLine="67"/>
              <w:jc w:val="center"/>
              <w:rPr>
                <w:rFonts w:ascii="GHEA Grapalat" w:hAnsi="GHEA Grapalat"/>
                <w:iCs/>
                <w:sz w:val="20"/>
                <w:szCs w:val="20"/>
                <w:lang w:val="hy-AM"/>
              </w:rPr>
            </w:pPr>
            <w:r w:rsidRPr="002759EB">
              <w:rPr>
                <w:rFonts w:ascii="GHEA Grapalat" w:hAnsi="GHEA Grapalat"/>
                <w:sz w:val="20"/>
                <w:szCs w:val="20"/>
                <w:lang w:val="af-ZA"/>
              </w:rPr>
              <w:t>Երևան քաղաքի Էրեբունի վարչական շրջանի Արին Բերդ փողոցի և Արցախի պողոտայի խաչմերուկը Արին Բերդ փողոցի 5-րդ նրբանցքի խաչմերուկին միացնող ճանապարհահատվածի հիմնանորոգման աշխատանքներ</w:t>
            </w:r>
            <w:r>
              <w:rPr>
                <w:rFonts w:ascii="GHEA Grapalat" w:hAnsi="GHEA Grapalat"/>
                <w:sz w:val="20"/>
                <w:szCs w:val="20"/>
                <w:lang w:val="af-ZA"/>
              </w:rPr>
              <w:t>ի</w:t>
            </w:r>
          </w:p>
        </w:tc>
        <w:tc>
          <w:tcPr>
            <w:tcW w:w="4410" w:type="dxa"/>
            <w:tcBorders>
              <w:bottom w:val="single" w:sz="4" w:space="0" w:color="auto"/>
            </w:tcBorders>
            <w:vAlign w:val="center"/>
          </w:tcPr>
          <w:p w14:paraId="5181A3A4" w14:textId="3D8F47AC" w:rsidR="00C46DCB" w:rsidRPr="00480DA5" w:rsidRDefault="00C46DCB" w:rsidP="00C46DCB">
            <w:pPr>
              <w:jc w:val="center"/>
              <w:rPr>
                <w:rFonts w:ascii="GHEA Grapalat" w:hAnsi="GHEA Grapalat"/>
                <w:iCs/>
                <w:sz w:val="20"/>
                <w:szCs w:val="20"/>
                <w:lang w:val="hy-AM"/>
              </w:rPr>
            </w:pPr>
            <w:r w:rsidRPr="00480DA5">
              <w:rPr>
                <w:rFonts w:ascii="GHEA Grapalat" w:hAnsi="GHEA Grapalat"/>
                <w:iCs/>
                <w:sz w:val="20"/>
                <w:szCs w:val="20"/>
                <w:lang w:val="hy-AM"/>
              </w:rPr>
              <w:t>Պայմանագրով</w:t>
            </w:r>
            <w:r w:rsidR="009C0907">
              <w:rPr>
                <w:rFonts w:ascii="GHEA Grapalat" w:hAnsi="GHEA Grapalat"/>
                <w:iCs/>
                <w:sz w:val="20"/>
                <w:szCs w:val="20"/>
                <w:lang w:val="hy-AM"/>
              </w:rPr>
              <w:t xml:space="preserve"> </w:t>
            </w:r>
            <w:r w:rsidRPr="00480DA5">
              <w:rPr>
                <w:rFonts w:ascii="GHEA Grapalat" w:hAnsi="GHEA Grapalat"/>
                <w:iCs/>
                <w:sz w:val="20"/>
                <w:szCs w:val="20"/>
                <w:lang w:val="hy-AM"/>
              </w:rPr>
              <w:t>նախատեսված աշխատանքները սկսվում են</w:t>
            </w:r>
            <w:r w:rsidR="009C0907" w:rsidRPr="009C0907">
              <w:rPr>
                <w:rFonts w:ascii="GHEA Grapalat" w:hAnsi="GHEA Grapalat"/>
                <w:iCs/>
                <w:sz w:val="20"/>
                <w:szCs w:val="20"/>
                <w:lang w:val="hy-AM"/>
              </w:rPr>
              <w:t xml:space="preserve"> </w:t>
            </w:r>
            <w:r w:rsidR="009C0907" w:rsidRPr="00480DA5">
              <w:rPr>
                <w:rFonts w:ascii="GHEA Grapalat" w:hAnsi="GHEA Grapalat"/>
                <w:iCs/>
                <w:sz w:val="20"/>
                <w:szCs w:val="20"/>
                <w:lang w:val="hy-AM"/>
              </w:rPr>
              <w:t>(ֆինանսական միջոցների տրամադրման համաձայնագիրը)</w:t>
            </w:r>
            <w:r w:rsidR="009C0907" w:rsidRPr="009C0907">
              <w:rPr>
                <w:rFonts w:ascii="GHEA Grapalat" w:hAnsi="GHEA Grapalat"/>
                <w:iCs/>
                <w:sz w:val="20"/>
                <w:szCs w:val="20"/>
                <w:lang w:val="hy-AM"/>
              </w:rPr>
              <w:t>,</w:t>
            </w:r>
            <w:r w:rsidRPr="00480DA5">
              <w:rPr>
                <w:rFonts w:ascii="GHEA Grapalat" w:hAnsi="GHEA Grapalat"/>
                <w:iCs/>
                <w:sz w:val="20"/>
                <w:szCs w:val="20"/>
                <w:lang w:val="hy-AM"/>
              </w:rPr>
              <w:t xml:space="preserve"> տեխնիկական հսկողության ծառայության մատուցման պայմանագիրը (ֆինանսական միջոցների տրամադրման համաձայնագիրը)  ուժի մեջ մտնելու  օրվանից </w:t>
            </w:r>
          </w:p>
        </w:tc>
        <w:tc>
          <w:tcPr>
            <w:tcW w:w="1990" w:type="dxa"/>
            <w:tcBorders>
              <w:bottom w:val="single" w:sz="4" w:space="0" w:color="auto"/>
            </w:tcBorders>
            <w:vAlign w:val="center"/>
          </w:tcPr>
          <w:p w14:paraId="3AD62A87" w14:textId="77777777" w:rsidR="00F83518" w:rsidRPr="00F83518" w:rsidRDefault="00F83518" w:rsidP="00F83518">
            <w:pPr>
              <w:ind w:left="-108"/>
              <w:jc w:val="center"/>
              <w:rPr>
                <w:rFonts w:ascii="GHEA Grapalat" w:hAnsi="GHEA Grapalat"/>
                <w:iCs/>
                <w:sz w:val="20"/>
                <w:szCs w:val="20"/>
                <w:lang w:val="hy-AM"/>
              </w:rPr>
            </w:pPr>
            <w:r w:rsidRPr="00F83518">
              <w:rPr>
                <w:rFonts w:ascii="GHEA Grapalat" w:hAnsi="GHEA Grapalat"/>
                <w:iCs/>
                <w:sz w:val="20"/>
                <w:szCs w:val="20"/>
                <w:lang w:val="hy-AM"/>
              </w:rPr>
              <w:t xml:space="preserve">210-րդ օրացուցային օրը </w:t>
            </w:r>
          </w:p>
          <w:p w14:paraId="756FA8D6" w14:textId="59BF1325" w:rsidR="00C46DCB" w:rsidRPr="00480DA5" w:rsidRDefault="00C46DCB" w:rsidP="002349DC">
            <w:pPr>
              <w:jc w:val="center"/>
              <w:rPr>
                <w:rFonts w:ascii="GHEA Grapalat" w:hAnsi="GHEA Grapalat"/>
                <w:iCs/>
                <w:sz w:val="20"/>
                <w:szCs w:val="20"/>
                <w:lang w:val="hy-AM"/>
              </w:rPr>
            </w:pPr>
          </w:p>
        </w:tc>
      </w:tr>
    </w:tbl>
    <w:p w14:paraId="6D51272D" w14:textId="77777777" w:rsidR="001E0CEE" w:rsidRPr="00FB1EC7" w:rsidRDefault="001E0CEE" w:rsidP="001E0CE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E39B4E2" w14:textId="77777777" w:rsidR="001E0CEE" w:rsidRPr="00FB1EC7" w:rsidRDefault="001E0CEE" w:rsidP="007759CD">
            <w:pPr>
              <w:rPr>
                <w:rFonts w:ascii="GHEA Grapalat" w:hAnsi="GHEA Grapalat"/>
                <w:lang w:val="ru-RU"/>
              </w:rPr>
            </w:pPr>
          </w:p>
          <w:p w14:paraId="46DD2202"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FE45F4B" w14:textId="77777777" w:rsidR="001E0CEE" w:rsidRPr="00FB1EC7" w:rsidRDefault="001E0CEE" w:rsidP="007759CD">
            <w:pPr>
              <w:jc w:val="center"/>
              <w:rPr>
                <w:rFonts w:ascii="GHEA Grapalat" w:hAnsi="GHEA Grapalat"/>
                <w:lang w:val="ru-RU"/>
              </w:rPr>
            </w:pPr>
          </w:p>
          <w:p w14:paraId="37288E19"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7D5DABB8"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0D91A310"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026681" w:rsidRDefault="001E0CEE" w:rsidP="001E0CEE">
      <w:pPr>
        <w:jc w:val="right"/>
        <w:rPr>
          <w:rFonts w:ascii="GHEA Grapalat" w:hAnsi="GHEA Grapalat"/>
          <w:sz w:val="20"/>
          <w:lang w:val="pt-BR"/>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10"/>
        <w:gridCol w:w="3060"/>
        <w:gridCol w:w="540"/>
        <w:gridCol w:w="450"/>
        <w:gridCol w:w="450"/>
        <w:gridCol w:w="450"/>
        <w:gridCol w:w="450"/>
        <w:gridCol w:w="450"/>
        <w:gridCol w:w="450"/>
        <w:gridCol w:w="450"/>
        <w:gridCol w:w="450"/>
        <w:gridCol w:w="450"/>
        <w:gridCol w:w="450"/>
        <w:gridCol w:w="540"/>
        <w:gridCol w:w="540"/>
        <w:gridCol w:w="8"/>
      </w:tblGrid>
      <w:tr w:rsidR="00026681" w:rsidRPr="00FA2E9A" w14:paraId="5628AA93" w14:textId="77777777" w:rsidTr="00026681">
        <w:trPr>
          <w:trHeight w:val="548"/>
          <w:jc w:val="center"/>
        </w:trPr>
        <w:tc>
          <w:tcPr>
            <w:tcW w:w="11343" w:type="dxa"/>
            <w:gridSpan w:val="17"/>
            <w:vAlign w:val="center"/>
          </w:tcPr>
          <w:p w14:paraId="07229E89" w14:textId="77777777" w:rsidR="00026681" w:rsidRPr="00013015"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026681" w:rsidRPr="00C960A8" w14:paraId="780F3688" w14:textId="77777777" w:rsidTr="00026681">
        <w:trPr>
          <w:gridAfter w:val="1"/>
          <w:wAfter w:w="8" w:type="dxa"/>
          <w:trHeight w:val="809"/>
          <w:jc w:val="center"/>
        </w:trPr>
        <w:tc>
          <w:tcPr>
            <w:tcW w:w="445" w:type="dxa"/>
            <w:vMerge w:val="restart"/>
            <w:vAlign w:val="center"/>
          </w:tcPr>
          <w:p w14:paraId="71249F74"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Չ/Հ</w:t>
            </w:r>
          </w:p>
        </w:tc>
        <w:tc>
          <w:tcPr>
            <w:tcW w:w="1710" w:type="dxa"/>
            <w:vMerge w:val="restart"/>
            <w:vAlign w:val="center"/>
          </w:tcPr>
          <w:p w14:paraId="787D0B28" w14:textId="2BBB1891" w:rsidR="00026681" w:rsidRPr="0016559E" w:rsidRDefault="00026681" w:rsidP="00381CE8">
            <w:pPr>
              <w:jc w:val="center"/>
              <w:rPr>
                <w:rFonts w:ascii="GHEA Grapalat" w:hAnsi="GHEA Grapalat"/>
                <w:color w:val="000000" w:themeColor="text1"/>
                <w:sz w:val="18"/>
                <w:szCs w:val="18"/>
                <w:lang w:val="es-ES"/>
              </w:rPr>
            </w:pPr>
            <w:proofErr w:type="spellStart"/>
            <w:r w:rsidRPr="0016559E">
              <w:rPr>
                <w:rFonts w:ascii="GHEA Grapalat" w:hAnsi="GHEA Grapalat"/>
                <w:color w:val="000000" w:themeColor="text1"/>
                <w:sz w:val="18"/>
                <w:szCs w:val="18"/>
                <w:lang w:val="es-ES"/>
              </w:rPr>
              <w:t>Գնումների</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պլանով</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նախատեսված</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միջանցիկ</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ծածկագիրը</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ըստ</w:t>
            </w:r>
            <w:proofErr w:type="spellEnd"/>
            <w:r w:rsidRPr="0016559E">
              <w:rPr>
                <w:rFonts w:ascii="GHEA Grapalat" w:hAnsi="GHEA Grapalat"/>
                <w:color w:val="000000" w:themeColor="text1"/>
                <w:sz w:val="18"/>
                <w:szCs w:val="18"/>
                <w:lang w:val="es-ES"/>
              </w:rPr>
              <w:t xml:space="preserve"> ԳՄԱ </w:t>
            </w:r>
            <w:proofErr w:type="spellStart"/>
            <w:r w:rsidRPr="0016559E">
              <w:rPr>
                <w:rFonts w:ascii="GHEA Grapalat" w:hAnsi="GHEA Grapalat"/>
                <w:color w:val="000000" w:themeColor="text1"/>
                <w:sz w:val="18"/>
                <w:szCs w:val="18"/>
                <w:lang w:val="es-ES"/>
              </w:rPr>
              <w:t>դասակարգման</w:t>
            </w:r>
            <w:proofErr w:type="spellEnd"/>
            <w:r w:rsidRPr="0016559E">
              <w:rPr>
                <w:rFonts w:ascii="GHEA Grapalat" w:hAnsi="GHEA Grapalat"/>
                <w:color w:val="000000" w:themeColor="text1"/>
                <w:sz w:val="18"/>
                <w:szCs w:val="18"/>
                <w:lang w:val="es-ES"/>
              </w:rPr>
              <w:t xml:space="preserve"> (CPV)</w:t>
            </w:r>
          </w:p>
        </w:tc>
        <w:tc>
          <w:tcPr>
            <w:tcW w:w="3060" w:type="dxa"/>
            <w:vMerge w:val="restart"/>
            <w:vAlign w:val="center"/>
          </w:tcPr>
          <w:p w14:paraId="7021FE41" w14:textId="77777777" w:rsidR="00026681" w:rsidRPr="00FA2E9A"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20" w:type="dxa"/>
            <w:gridSpan w:val="13"/>
            <w:vAlign w:val="center"/>
          </w:tcPr>
          <w:p w14:paraId="63240636" w14:textId="315DF964" w:rsidR="00026681" w:rsidRPr="00FA2E9A" w:rsidRDefault="00026681" w:rsidP="00CD796B">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B82D9E">
              <w:rPr>
                <w:rFonts w:ascii="GHEA Grapalat" w:hAnsi="GHEA Grapalat"/>
                <w:sz w:val="20"/>
                <w:szCs w:val="20"/>
                <w:lang w:val="hy-AM"/>
              </w:rPr>
              <w:t>6</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այդթվում</w:t>
            </w:r>
            <w:proofErr w:type="spellEnd"/>
            <w:r w:rsidRPr="00FA2E9A">
              <w:rPr>
                <w:rFonts w:ascii="GHEA Grapalat" w:hAnsi="GHEA Grapalat"/>
                <w:sz w:val="20"/>
                <w:szCs w:val="20"/>
                <w:lang w:val="es-ES"/>
              </w:rPr>
              <w:t>*</w:t>
            </w:r>
          </w:p>
        </w:tc>
      </w:tr>
      <w:tr w:rsidR="00026681" w:rsidRPr="00FA2E9A" w14:paraId="7C48D5BF" w14:textId="77777777" w:rsidTr="00026681">
        <w:trPr>
          <w:gridAfter w:val="1"/>
          <w:wAfter w:w="8" w:type="dxa"/>
          <w:cantSplit/>
          <w:trHeight w:val="1205"/>
          <w:jc w:val="center"/>
        </w:trPr>
        <w:tc>
          <w:tcPr>
            <w:tcW w:w="445" w:type="dxa"/>
            <w:vMerge/>
          </w:tcPr>
          <w:p w14:paraId="7AABF557" w14:textId="77777777" w:rsidR="00026681" w:rsidRPr="00C51AE9" w:rsidRDefault="00026681" w:rsidP="00CD796B">
            <w:pPr>
              <w:jc w:val="center"/>
              <w:rPr>
                <w:rFonts w:ascii="GHEA Grapalat" w:hAnsi="GHEA Grapalat"/>
                <w:sz w:val="20"/>
                <w:szCs w:val="20"/>
                <w:lang w:val="es-ES"/>
              </w:rPr>
            </w:pPr>
          </w:p>
        </w:tc>
        <w:tc>
          <w:tcPr>
            <w:tcW w:w="1710" w:type="dxa"/>
            <w:vMerge/>
          </w:tcPr>
          <w:p w14:paraId="31F00736" w14:textId="77777777" w:rsidR="00026681" w:rsidRPr="00760676" w:rsidRDefault="00026681" w:rsidP="00CD796B">
            <w:pPr>
              <w:jc w:val="center"/>
              <w:rPr>
                <w:rFonts w:ascii="GHEA Grapalat" w:hAnsi="GHEA Grapalat"/>
                <w:color w:val="000000" w:themeColor="text1"/>
                <w:sz w:val="20"/>
                <w:szCs w:val="20"/>
                <w:lang w:val="es-ES"/>
              </w:rPr>
            </w:pPr>
          </w:p>
        </w:tc>
        <w:tc>
          <w:tcPr>
            <w:tcW w:w="3060" w:type="dxa"/>
            <w:vMerge/>
          </w:tcPr>
          <w:p w14:paraId="60517F27" w14:textId="77777777" w:rsidR="00026681" w:rsidRPr="00FA2E9A" w:rsidRDefault="00026681" w:rsidP="00CD796B">
            <w:pPr>
              <w:jc w:val="center"/>
              <w:rPr>
                <w:rFonts w:ascii="GHEA Grapalat" w:hAnsi="GHEA Grapalat"/>
                <w:sz w:val="20"/>
                <w:szCs w:val="20"/>
                <w:lang w:val="es-ES"/>
              </w:rPr>
            </w:pPr>
          </w:p>
        </w:tc>
        <w:tc>
          <w:tcPr>
            <w:tcW w:w="540" w:type="dxa"/>
            <w:textDirection w:val="btLr"/>
            <w:vAlign w:val="center"/>
          </w:tcPr>
          <w:p w14:paraId="3187E185"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50" w:type="dxa"/>
            <w:textDirection w:val="btLr"/>
            <w:vAlign w:val="center"/>
          </w:tcPr>
          <w:p w14:paraId="44E389CD"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450" w:type="dxa"/>
            <w:textDirection w:val="btLr"/>
            <w:vAlign w:val="center"/>
          </w:tcPr>
          <w:p w14:paraId="682A592F"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450" w:type="dxa"/>
            <w:textDirection w:val="btLr"/>
            <w:vAlign w:val="center"/>
          </w:tcPr>
          <w:p w14:paraId="3BAC4680"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5B1981F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7C9B453A"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450" w:type="dxa"/>
            <w:textDirection w:val="btLr"/>
            <w:vAlign w:val="center"/>
          </w:tcPr>
          <w:p w14:paraId="6BBBCF3C"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450" w:type="dxa"/>
            <w:textDirection w:val="btLr"/>
            <w:vAlign w:val="center"/>
          </w:tcPr>
          <w:p w14:paraId="1F0A12B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50" w:type="dxa"/>
            <w:textDirection w:val="btLr"/>
            <w:vAlign w:val="center"/>
          </w:tcPr>
          <w:p w14:paraId="607D52FE"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50" w:type="dxa"/>
            <w:textDirection w:val="btLr"/>
            <w:vAlign w:val="center"/>
          </w:tcPr>
          <w:p w14:paraId="42E5C9E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50" w:type="dxa"/>
            <w:textDirection w:val="btLr"/>
            <w:vAlign w:val="center"/>
          </w:tcPr>
          <w:p w14:paraId="0480089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540" w:type="dxa"/>
            <w:textDirection w:val="btLr"/>
            <w:vAlign w:val="center"/>
          </w:tcPr>
          <w:p w14:paraId="3ED5BED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40" w:type="dxa"/>
            <w:textDirection w:val="btLr"/>
            <w:vAlign w:val="center"/>
          </w:tcPr>
          <w:p w14:paraId="2906932C" w14:textId="77777777" w:rsidR="00026681" w:rsidRPr="00FA2E9A" w:rsidRDefault="00026681" w:rsidP="00CD796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EB2966" w:rsidRPr="00FA2E9A" w14:paraId="67A6D8D5" w14:textId="77777777" w:rsidTr="00026681">
        <w:trPr>
          <w:gridAfter w:val="1"/>
          <w:wAfter w:w="8" w:type="dxa"/>
          <w:cantSplit/>
          <w:trHeight w:val="575"/>
          <w:jc w:val="center"/>
        </w:trPr>
        <w:tc>
          <w:tcPr>
            <w:tcW w:w="445" w:type="dxa"/>
            <w:vAlign w:val="center"/>
          </w:tcPr>
          <w:p w14:paraId="5F1CA0BD" w14:textId="77777777" w:rsidR="00EB2966" w:rsidRPr="00AC09D9" w:rsidRDefault="00EB2966" w:rsidP="00EB2966">
            <w:pPr>
              <w:jc w:val="center"/>
              <w:rPr>
                <w:rFonts w:ascii="GHEA Grapalat" w:hAnsi="GHEA Grapalat"/>
                <w:sz w:val="20"/>
                <w:szCs w:val="20"/>
              </w:rPr>
            </w:pPr>
            <w:r>
              <w:rPr>
                <w:rFonts w:ascii="GHEA Grapalat" w:hAnsi="GHEA Grapalat"/>
                <w:sz w:val="20"/>
                <w:szCs w:val="20"/>
              </w:rPr>
              <w:t>1</w:t>
            </w:r>
          </w:p>
        </w:tc>
        <w:tc>
          <w:tcPr>
            <w:tcW w:w="1710" w:type="dxa"/>
            <w:vAlign w:val="center"/>
          </w:tcPr>
          <w:p w14:paraId="684F6320" w14:textId="1156B8C6" w:rsidR="00EB2966" w:rsidRPr="00584A10" w:rsidRDefault="007D17F5" w:rsidP="00EB2966">
            <w:pPr>
              <w:jc w:val="center"/>
              <w:rPr>
                <w:rFonts w:ascii="GHEA Grapalat" w:hAnsi="GHEA Grapalat"/>
                <w:iCs/>
                <w:sz w:val="18"/>
                <w:szCs w:val="18"/>
                <w:lang w:val="ru-RU"/>
              </w:rPr>
            </w:pPr>
            <w:r w:rsidRPr="007D17F5">
              <w:rPr>
                <w:rFonts w:ascii="GHEA Grapalat" w:hAnsi="GHEA Grapalat"/>
                <w:color w:val="000000" w:themeColor="text1"/>
                <w:sz w:val="18"/>
                <w:szCs w:val="18"/>
                <w:lang w:val="es-ES"/>
              </w:rPr>
              <w:t>45221142/530</w:t>
            </w:r>
          </w:p>
        </w:tc>
        <w:tc>
          <w:tcPr>
            <w:tcW w:w="3060" w:type="dxa"/>
            <w:vAlign w:val="center"/>
          </w:tcPr>
          <w:p w14:paraId="7223085A" w14:textId="4E166B35" w:rsidR="00EB2966" w:rsidRPr="003A2AA2" w:rsidRDefault="007D17F5" w:rsidP="00584A10">
            <w:pPr>
              <w:jc w:val="center"/>
              <w:rPr>
                <w:rFonts w:ascii="GHEA Grapalat" w:hAnsi="GHEA Grapalat"/>
                <w:iCs/>
                <w:sz w:val="18"/>
                <w:szCs w:val="18"/>
                <w:lang w:val="hy-AM"/>
              </w:rPr>
            </w:pPr>
            <w:proofErr w:type="spellStart"/>
            <w:r w:rsidRPr="007D17F5">
              <w:rPr>
                <w:rFonts w:ascii="GHEA Grapalat" w:hAnsi="GHEA Grapalat"/>
                <w:color w:val="000000" w:themeColor="text1"/>
                <w:sz w:val="18"/>
                <w:szCs w:val="18"/>
                <w:lang w:val="es-ES"/>
              </w:rPr>
              <w:t>Երևան</w:t>
            </w:r>
            <w:proofErr w:type="spellEnd"/>
            <w:r w:rsidRPr="007D17F5">
              <w:rPr>
                <w:rFonts w:ascii="GHEA Grapalat" w:hAnsi="GHEA Grapalat"/>
                <w:color w:val="000000" w:themeColor="text1"/>
                <w:sz w:val="18"/>
                <w:szCs w:val="18"/>
                <w:lang w:val="es-ES"/>
              </w:rPr>
              <w:t xml:space="preserve"> </w:t>
            </w:r>
            <w:proofErr w:type="spellStart"/>
            <w:r w:rsidRPr="007D17F5">
              <w:rPr>
                <w:rFonts w:ascii="GHEA Grapalat" w:hAnsi="GHEA Grapalat"/>
                <w:color w:val="000000" w:themeColor="text1"/>
                <w:sz w:val="18"/>
                <w:szCs w:val="18"/>
                <w:lang w:val="es-ES"/>
              </w:rPr>
              <w:t>քաղաքի</w:t>
            </w:r>
            <w:proofErr w:type="spellEnd"/>
            <w:r w:rsidRPr="007D17F5">
              <w:rPr>
                <w:rFonts w:ascii="GHEA Grapalat" w:hAnsi="GHEA Grapalat"/>
                <w:color w:val="000000" w:themeColor="text1"/>
                <w:sz w:val="18"/>
                <w:szCs w:val="18"/>
                <w:lang w:val="es-ES"/>
              </w:rPr>
              <w:t xml:space="preserve"> Էրեբունի </w:t>
            </w:r>
            <w:proofErr w:type="spellStart"/>
            <w:r w:rsidRPr="007D17F5">
              <w:rPr>
                <w:rFonts w:ascii="GHEA Grapalat" w:hAnsi="GHEA Grapalat"/>
                <w:color w:val="000000" w:themeColor="text1"/>
                <w:sz w:val="18"/>
                <w:szCs w:val="18"/>
                <w:lang w:val="es-ES"/>
              </w:rPr>
              <w:t>վարչական</w:t>
            </w:r>
            <w:proofErr w:type="spellEnd"/>
            <w:r w:rsidRPr="007D17F5">
              <w:rPr>
                <w:rFonts w:ascii="GHEA Grapalat" w:hAnsi="GHEA Grapalat"/>
                <w:color w:val="000000" w:themeColor="text1"/>
                <w:sz w:val="18"/>
                <w:szCs w:val="18"/>
                <w:lang w:val="es-ES"/>
              </w:rPr>
              <w:t xml:space="preserve"> </w:t>
            </w:r>
            <w:proofErr w:type="spellStart"/>
            <w:r w:rsidRPr="007D17F5">
              <w:rPr>
                <w:rFonts w:ascii="GHEA Grapalat" w:hAnsi="GHEA Grapalat"/>
                <w:color w:val="000000" w:themeColor="text1"/>
                <w:sz w:val="18"/>
                <w:szCs w:val="18"/>
                <w:lang w:val="es-ES"/>
              </w:rPr>
              <w:t>շրջանի</w:t>
            </w:r>
            <w:proofErr w:type="spellEnd"/>
            <w:r w:rsidRPr="007D17F5">
              <w:rPr>
                <w:rFonts w:ascii="GHEA Grapalat" w:hAnsi="GHEA Grapalat"/>
                <w:color w:val="000000" w:themeColor="text1"/>
                <w:sz w:val="18"/>
                <w:szCs w:val="18"/>
                <w:lang w:val="es-ES"/>
              </w:rPr>
              <w:t xml:space="preserve"> Արին Բերդ </w:t>
            </w:r>
            <w:proofErr w:type="spellStart"/>
            <w:r w:rsidRPr="007D17F5">
              <w:rPr>
                <w:rFonts w:ascii="GHEA Grapalat" w:hAnsi="GHEA Grapalat"/>
                <w:color w:val="000000" w:themeColor="text1"/>
                <w:sz w:val="18"/>
                <w:szCs w:val="18"/>
                <w:lang w:val="es-ES"/>
              </w:rPr>
              <w:t>փողոցի</w:t>
            </w:r>
            <w:proofErr w:type="spellEnd"/>
            <w:r w:rsidRPr="007D17F5">
              <w:rPr>
                <w:rFonts w:ascii="GHEA Grapalat" w:hAnsi="GHEA Grapalat"/>
                <w:color w:val="000000" w:themeColor="text1"/>
                <w:sz w:val="18"/>
                <w:szCs w:val="18"/>
                <w:lang w:val="es-ES"/>
              </w:rPr>
              <w:t xml:space="preserve"> և </w:t>
            </w:r>
            <w:proofErr w:type="spellStart"/>
            <w:r w:rsidRPr="007D17F5">
              <w:rPr>
                <w:rFonts w:ascii="GHEA Grapalat" w:hAnsi="GHEA Grapalat"/>
                <w:color w:val="000000" w:themeColor="text1"/>
                <w:sz w:val="18"/>
                <w:szCs w:val="18"/>
                <w:lang w:val="es-ES"/>
              </w:rPr>
              <w:t>Արցախի</w:t>
            </w:r>
            <w:proofErr w:type="spellEnd"/>
            <w:r w:rsidRPr="007D17F5">
              <w:rPr>
                <w:rFonts w:ascii="GHEA Grapalat" w:hAnsi="GHEA Grapalat"/>
                <w:color w:val="000000" w:themeColor="text1"/>
                <w:sz w:val="18"/>
                <w:szCs w:val="18"/>
                <w:lang w:val="es-ES"/>
              </w:rPr>
              <w:t xml:space="preserve"> </w:t>
            </w:r>
            <w:proofErr w:type="spellStart"/>
            <w:r w:rsidRPr="007D17F5">
              <w:rPr>
                <w:rFonts w:ascii="GHEA Grapalat" w:hAnsi="GHEA Grapalat"/>
                <w:color w:val="000000" w:themeColor="text1"/>
                <w:sz w:val="18"/>
                <w:szCs w:val="18"/>
                <w:lang w:val="es-ES"/>
              </w:rPr>
              <w:t>պողոտայի</w:t>
            </w:r>
            <w:proofErr w:type="spellEnd"/>
            <w:r w:rsidRPr="007D17F5">
              <w:rPr>
                <w:rFonts w:ascii="GHEA Grapalat" w:hAnsi="GHEA Grapalat"/>
                <w:color w:val="000000" w:themeColor="text1"/>
                <w:sz w:val="18"/>
                <w:szCs w:val="18"/>
                <w:lang w:val="es-ES"/>
              </w:rPr>
              <w:t xml:space="preserve"> </w:t>
            </w:r>
            <w:proofErr w:type="spellStart"/>
            <w:r w:rsidRPr="007D17F5">
              <w:rPr>
                <w:rFonts w:ascii="GHEA Grapalat" w:hAnsi="GHEA Grapalat"/>
                <w:color w:val="000000" w:themeColor="text1"/>
                <w:sz w:val="18"/>
                <w:szCs w:val="18"/>
                <w:lang w:val="es-ES"/>
              </w:rPr>
              <w:t>խաչմերուկը</w:t>
            </w:r>
            <w:proofErr w:type="spellEnd"/>
            <w:r w:rsidRPr="007D17F5">
              <w:rPr>
                <w:rFonts w:ascii="GHEA Grapalat" w:hAnsi="GHEA Grapalat"/>
                <w:color w:val="000000" w:themeColor="text1"/>
                <w:sz w:val="18"/>
                <w:szCs w:val="18"/>
                <w:lang w:val="es-ES"/>
              </w:rPr>
              <w:t xml:space="preserve"> Արին Բերդ </w:t>
            </w:r>
            <w:proofErr w:type="spellStart"/>
            <w:r w:rsidRPr="007D17F5">
              <w:rPr>
                <w:rFonts w:ascii="GHEA Grapalat" w:hAnsi="GHEA Grapalat"/>
                <w:color w:val="000000" w:themeColor="text1"/>
                <w:sz w:val="18"/>
                <w:szCs w:val="18"/>
                <w:lang w:val="es-ES"/>
              </w:rPr>
              <w:t>փողոցի</w:t>
            </w:r>
            <w:proofErr w:type="spellEnd"/>
            <w:r w:rsidRPr="007D17F5">
              <w:rPr>
                <w:rFonts w:ascii="GHEA Grapalat" w:hAnsi="GHEA Grapalat"/>
                <w:color w:val="000000" w:themeColor="text1"/>
                <w:sz w:val="18"/>
                <w:szCs w:val="18"/>
                <w:lang w:val="es-ES"/>
              </w:rPr>
              <w:t xml:space="preserve"> 5-րդ </w:t>
            </w:r>
            <w:proofErr w:type="spellStart"/>
            <w:r w:rsidRPr="007D17F5">
              <w:rPr>
                <w:rFonts w:ascii="GHEA Grapalat" w:hAnsi="GHEA Grapalat"/>
                <w:color w:val="000000" w:themeColor="text1"/>
                <w:sz w:val="18"/>
                <w:szCs w:val="18"/>
                <w:lang w:val="es-ES"/>
              </w:rPr>
              <w:t>նրբանցքի</w:t>
            </w:r>
            <w:proofErr w:type="spellEnd"/>
            <w:r w:rsidRPr="007D17F5">
              <w:rPr>
                <w:rFonts w:ascii="GHEA Grapalat" w:hAnsi="GHEA Grapalat"/>
                <w:color w:val="000000" w:themeColor="text1"/>
                <w:sz w:val="18"/>
                <w:szCs w:val="18"/>
                <w:lang w:val="es-ES"/>
              </w:rPr>
              <w:t xml:space="preserve"> </w:t>
            </w:r>
            <w:proofErr w:type="spellStart"/>
            <w:r w:rsidRPr="007D17F5">
              <w:rPr>
                <w:rFonts w:ascii="GHEA Grapalat" w:hAnsi="GHEA Grapalat"/>
                <w:color w:val="000000" w:themeColor="text1"/>
                <w:sz w:val="18"/>
                <w:szCs w:val="18"/>
                <w:lang w:val="es-ES"/>
              </w:rPr>
              <w:t>խաչմերուկին</w:t>
            </w:r>
            <w:proofErr w:type="spellEnd"/>
            <w:r w:rsidRPr="007D17F5">
              <w:rPr>
                <w:rFonts w:ascii="GHEA Grapalat" w:hAnsi="GHEA Grapalat"/>
                <w:color w:val="000000" w:themeColor="text1"/>
                <w:sz w:val="18"/>
                <w:szCs w:val="18"/>
                <w:lang w:val="es-ES"/>
              </w:rPr>
              <w:t xml:space="preserve"> </w:t>
            </w:r>
            <w:proofErr w:type="spellStart"/>
            <w:r w:rsidRPr="007D17F5">
              <w:rPr>
                <w:rFonts w:ascii="GHEA Grapalat" w:hAnsi="GHEA Grapalat"/>
                <w:color w:val="000000" w:themeColor="text1"/>
                <w:sz w:val="18"/>
                <w:szCs w:val="18"/>
                <w:lang w:val="es-ES"/>
              </w:rPr>
              <w:t>միացնող</w:t>
            </w:r>
            <w:proofErr w:type="spellEnd"/>
            <w:r w:rsidRPr="007D17F5">
              <w:rPr>
                <w:rFonts w:ascii="GHEA Grapalat" w:hAnsi="GHEA Grapalat"/>
                <w:color w:val="000000" w:themeColor="text1"/>
                <w:sz w:val="18"/>
                <w:szCs w:val="18"/>
                <w:lang w:val="es-ES"/>
              </w:rPr>
              <w:t xml:space="preserve"> </w:t>
            </w:r>
            <w:proofErr w:type="spellStart"/>
            <w:r w:rsidRPr="007D17F5">
              <w:rPr>
                <w:rFonts w:ascii="GHEA Grapalat" w:hAnsi="GHEA Grapalat"/>
                <w:color w:val="000000" w:themeColor="text1"/>
                <w:sz w:val="18"/>
                <w:szCs w:val="18"/>
                <w:lang w:val="es-ES"/>
              </w:rPr>
              <w:t>ճանապարհահատվածի</w:t>
            </w:r>
            <w:proofErr w:type="spellEnd"/>
            <w:r w:rsidRPr="007D17F5">
              <w:rPr>
                <w:rFonts w:ascii="GHEA Grapalat" w:hAnsi="GHEA Grapalat"/>
                <w:color w:val="000000" w:themeColor="text1"/>
                <w:sz w:val="18"/>
                <w:szCs w:val="18"/>
                <w:lang w:val="es-ES"/>
              </w:rPr>
              <w:t xml:space="preserve"> </w:t>
            </w:r>
            <w:proofErr w:type="spellStart"/>
            <w:r w:rsidRPr="007D17F5">
              <w:rPr>
                <w:rFonts w:ascii="GHEA Grapalat" w:hAnsi="GHEA Grapalat"/>
                <w:color w:val="000000" w:themeColor="text1"/>
                <w:sz w:val="18"/>
                <w:szCs w:val="18"/>
                <w:lang w:val="es-ES"/>
              </w:rPr>
              <w:t>հիմնանորոգման</w:t>
            </w:r>
            <w:proofErr w:type="spellEnd"/>
            <w:r w:rsidRPr="007D17F5">
              <w:rPr>
                <w:rFonts w:ascii="GHEA Grapalat" w:hAnsi="GHEA Grapalat"/>
                <w:color w:val="000000" w:themeColor="text1"/>
                <w:sz w:val="18"/>
                <w:szCs w:val="18"/>
                <w:lang w:val="es-ES"/>
              </w:rPr>
              <w:t xml:space="preserve"> </w:t>
            </w:r>
            <w:proofErr w:type="spellStart"/>
            <w:r w:rsidRPr="007D17F5">
              <w:rPr>
                <w:rFonts w:ascii="GHEA Grapalat" w:hAnsi="GHEA Grapalat"/>
                <w:color w:val="000000" w:themeColor="text1"/>
                <w:sz w:val="18"/>
                <w:szCs w:val="18"/>
                <w:lang w:val="es-ES"/>
              </w:rPr>
              <w:t>աշխատանքներ</w:t>
            </w:r>
            <w:proofErr w:type="spellEnd"/>
          </w:p>
        </w:tc>
        <w:tc>
          <w:tcPr>
            <w:tcW w:w="540" w:type="dxa"/>
            <w:textDirection w:val="btLr"/>
            <w:vAlign w:val="center"/>
          </w:tcPr>
          <w:p w14:paraId="45045756"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29754C9"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29C74FF"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74103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4239317" w14:textId="77777777" w:rsidR="00EB2966" w:rsidRPr="003A2AA2" w:rsidRDefault="00EB2966" w:rsidP="00EB2966">
            <w:pPr>
              <w:spacing w:line="360" w:lineRule="auto"/>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3CEA69B"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9DA6C90"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83AB81"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557298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E06288"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A30AA0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77F70E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5BE7D36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r>
    </w:tbl>
    <w:p w14:paraId="0C29CCBB" w14:textId="77777777" w:rsidR="009F5B90" w:rsidRPr="0093002B" w:rsidRDefault="009F5B90" w:rsidP="009F5B90">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C960A8"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w:t>
      </w: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w:t>
      </w:r>
      <w:proofErr w:type="gramStart"/>
      <w:r w:rsidRPr="0093002B">
        <w:rPr>
          <w:rFonts w:ascii="GHEA Grapalat" w:hAnsi="GHEA Grapalat"/>
          <w:sz w:val="21"/>
          <w:szCs w:val="21"/>
          <w:lang w:val="es-ES" w:eastAsia="ru-RU"/>
        </w:rPr>
        <w:t xml:space="preserve">«  </w:t>
      </w:r>
      <w:proofErr w:type="gramEnd"/>
      <w:r w:rsidRPr="0093002B">
        <w:rPr>
          <w:rFonts w:ascii="GHEA Grapalat" w:hAnsi="GHEA Grapalat"/>
          <w:sz w:val="21"/>
          <w:szCs w:val="21"/>
          <w:lang w:val="es-ES" w:eastAsia="ru-RU"/>
        </w:rPr>
        <w:t xml:space="preserve">          </w:t>
      </w:r>
      <w:proofErr w:type="gramStart"/>
      <w:r w:rsidRPr="0093002B">
        <w:rPr>
          <w:rFonts w:ascii="GHEA Grapalat" w:hAnsi="GHEA Grapalat"/>
          <w:sz w:val="21"/>
          <w:szCs w:val="21"/>
          <w:lang w:val="es-ES" w:eastAsia="ru-RU"/>
        </w:rPr>
        <w:t xml:space="preserve">  »</w:t>
      </w:r>
      <w:proofErr w:type="gramEnd"/>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proofErr w:type="gram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proofErr w:type="gramEnd"/>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proofErr w:type="gramStart"/>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հիմք</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proofErr w:type="gramStart"/>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պայմանագրի</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proofErr w:type="gramStart"/>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վերաբերյալ</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proofErr w:type="gramStart"/>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20</w:t>
      </w:r>
      <w:proofErr w:type="gramEnd"/>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proofErr w:type="gram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proofErr w:type="gram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115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5"/>
      </w:tblGrid>
      <w:tr w:rsidR="00F02279" w:rsidRPr="0093002B" w14:paraId="4FEAA96E" w14:textId="77777777" w:rsidTr="009853D4">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79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9853D4">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proofErr w:type="gram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1125" w:type="dxa"/>
            <w:vMerge w:val="restart"/>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9853D4">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2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9853D4">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2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9853D4">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2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15F10C6D" w14:textId="77777777" w:rsidR="003A2AA2" w:rsidRDefault="003A2AA2" w:rsidP="00F02279">
      <w:pPr>
        <w:ind w:firstLine="567"/>
        <w:jc w:val="right"/>
        <w:rPr>
          <w:rFonts w:ascii="GHEA Grapalat" w:hAnsi="GHEA Grapalat" w:cs="Sylfaen"/>
          <w:i/>
          <w:sz w:val="20"/>
          <w:szCs w:val="20"/>
          <w:lang w:val="pt-BR"/>
        </w:rPr>
      </w:pPr>
    </w:p>
    <w:p w14:paraId="68A2F4FA" w14:textId="77777777" w:rsidR="003A2AA2" w:rsidRDefault="003A2AA2" w:rsidP="00F02279">
      <w:pPr>
        <w:ind w:firstLine="567"/>
        <w:jc w:val="right"/>
        <w:rPr>
          <w:rFonts w:ascii="GHEA Grapalat" w:hAnsi="GHEA Grapalat" w:cs="Sylfaen"/>
          <w:i/>
          <w:sz w:val="20"/>
          <w:szCs w:val="20"/>
          <w:lang w:val="pt-BR"/>
        </w:rPr>
      </w:pPr>
    </w:p>
    <w:p w14:paraId="4BCE5944" w14:textId="77777777" w:rsidR="009853D4" w:rsidRDefault="009853D4" w:rsidP="00F02279">
      <w:pPr>
        <w:ind w:firstLine="567"/>
        <w:jc w:val="right"/>
        <w:rPr>
          <w:rFonts w:ascii="GHEA Grapalat" w:hAnsi="GHEA Grapalat" w:cs="Sylfaen"/>
          <w:i/>
          <w:sz w:val="20"/>
          <w:szCs w:val="20"/>
          <w:lang w:val="pt-BR"/>
        </w:rPr>
      </w:pPr>
    </w:p>
    <w:p w14:paraId="21E0473B" w14:textId="77777777" w:rsidR="009853D4" w:rsidRDefault="009853D4" w:rsidP="00F02279">
      <w:pPr>
        <w:ind w:firstLine="567"/>
        <w:jc w:val="right"/>
        <w:rPr>
          <w:rFonts w:ascii="GHEA Grapalat" w:hAnsi="GHEA Grapalat" w:cs="Sylfaen"/>
          <w:i/>
          <w:sz w:val="20"/>
          <w:szCs w:val="20"/>
          <w:lang w:val="pt-BR"/>
        </w:rPr>
      </w:pPr>
    </w:p>
    <w:p w14:paraId="4D2C645B" w14:textId="77777777" w:rsidR="009853D4" w:rsidRDefault="009853D4" w:rsidP="00F02279">
      <w:pPr>
        <w:ind w:firstLine="567"/>
        <w:jc w:val="right"/>
        <w:rPr>
          <w:rFonts w:ascii="GHEA Grapalat" w:hAnsi="GHEA Grapalat" w:cs="Sylfaen"/>
          <w:i/>
          <w:sz w:val="20"/>
          <w:szCs w:val="20"/>
          <w:lang w:val="pt-BR"/>
        </w:rPr>
      </w:pPr>
    </w:p>
    <w:p w14:paraId="0EA11671" w14:textId="3419645F"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w:t>
      </w:r>
      <w:proofErr w:type="gramEnd"/>
      <w:r w:rsidRPr="0093002B">
        <w:rPr>
          <w:rFonts w:ascii="GHEA Grapalat" w:hAnsi="GHEA Grapalat" w:cs="Sylfaen"/>
          <w:bCs/>
          <w:sz w:val="18"/>
          <w:szCs w:val="18"/>
          <w:lang w:val="pt-BR"/>
        </w:rPr>
        <w:t xml:space="preserve">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269E4289" w:rsidR="00F02279" w:rsidRDefault="00F02279" w:rsidP="00785E88">
      <w:pPr>
        <w:tabs>
          <w:tab w:val="left" w:pos="360"/>
          <w:tab w:val="left" w:pos="540"/>
        </w:tabs>
        <w:jc w:val="center"/>
        <w:rPr>
          <w:rFonts w:ascii="Sylfaen" w:hAnsi="Sylfaen" w:cs="Sylfaen"/>
          <w:b/>
          <w:bCs/>
        </w:rPr>
      </w:pPr>
    </w:p>
    <w:p w14:paraId="206B5A1D" w14:textId="516CC3EE" w:rsidR="003C3D57" w:rsidRDefault="003C3D57" w:rsidP="00785E88">
      <w:pPr>
        <w:tabs>
          <w:tab w:val="left" w:pos="360"/>
          <w:tab w:val="left" w:pos="540"/>
        </w:tabs>
        <w:jc w:val="center"/>
        <w:rPr>
          <w:rFonts w:ascii="Sylfaen" w:hAnsi="Sylfaen" w:cs="Sylfaen"/>
          <w:b/>
          <w:bCs/>
        </w:rPr>
      </w:pPr>
    </w:p>
    <w:p w14:paraId="54A5608B" w14:textId="6775A197" w:rsidR="003C3D57" w:rsidRDefault="003C3D57" w:rsidP="00785E88">
      <w:pPr>
        <w:tabs>
          <w:tab w:val="left" w:pos="360"/>
          <w:tab w:val="left" w:pos="540"/>
        </w:tabs>
        <w:jc w:val="center"/>
        <w:rPr>
          <w:rFonts w:ascii="Sylfaen" w:hAnsi="Sylfaen" w:cs="Sylfaen"/>
          <w:b/>
          <w:bCs/>
        </w:rPr>
      </w:pPr>
    </w:p>
    <w:p w14:paraId="26C509AE" w14:textId="70111A4C" w:rsidR="003C3D57" w:rsidRDefault="003C3D57" w:rsidP="00785E88">
      <w:pPr>
        <w:tabs>
          <w:tab w:val="left" w:pos="360"/>
          <w:tab w:val="left" w:pos="540"/>
        </w:tabs>
        <w:jc w:val="center"/>
        <w:rPr>
          <w:rFonts w:ascii="Sylfaen" w:hAnsi="Sylfaen" w:cs="Sylfaen"/>
          <w:b/>
          <w:bCs/>
        </w:rPr>
      </w:pPr>
    </w:p>
    <w:p w14:paraId="5B2AB764" w14:textId="10CA52D2" w:rsidR="003C3D57" w:rsidRDefault="003C3D57" w:rsidP="00785E88">
      <w:pPr>
        <w:tabs>
          <w:tab w:val="left" w:pos="360"/>
          <w:tab w:val="left" w:pos="540"/>
        </w:tabs>
        <w:jc w:val="center"/>
        <w:rPr>
          <w:rFonts w:ascii="Sylfaen" w:hAnsi="Sylfaen" w:cs="Sylfaen"/>
          <w:b/>
          <w:bCs/>
        </w:rPr>
      </w:pPr>
    </w:p>
    <w:p w14:paraId="3CD7ED73" w14:textId="42BD203B" w:rsidR="003C3D57" w:rsidRDefault="003C3D57" w:rsidP="00785E88">
      <w:pPr>
        <w:tabs>
          <w:tab w:val="left" w:pos="360"/>
          <w:tab w:val="left" w:pos="540"/>
        </w:tabs>
        <w:jc w:val="center"/>
        <w:rPr>
          <w:rFonts w:ascii="Sylfaen" w:hAnsi="Sylfaen" w:cs="Sylfaen"/>
          <w:b/>
          <w:bCs/>
        </w:rPr>
      </w:pPr>
    </w:p>
    <w:p w14:paraId="6C8A4DE6" w14:textId="10DB61ED" w:rsidR="003C3D57" w:rsidRDefault="003C3D57" w:rsidP="00785E88">
      <w:pPr>
        <w:tabs>
          <w:tab w:val="left" w:pos="360"/>
          <w:tab w:val="left" w:pos="540"/>
        </w:tabs>
        <w:jc w:val="center"/>
        <w:rPr>
          <w:rFonts w:ascii="Sylfaen" w:hAnsi="Sylfaen" w:cs="Sylfaen"/>
          <w:b/>
          <w:bCs/>
        </w:rPr>
      </w:pPr>
    </w:p>
    <w:p w14:paraId="4B486DD4" w14:textId="34AA48B7" w:rsidR="003C3D57" w:rsidRDefault="003C3D57" w:rsidP="00785E88">
      <w:pPr>
        <w:tabs>
          <w:tab w:val="left" w:pos="360"/>
          <w:tab w:val="left" w:pos="540"/>
        </w:tabs>
        <w:jc w:val="center"/>
        <w:rPr>
          <w:rFonts w:ascii="Sylfaen" w:hAnsi="Sylfaen" w:cs="Sylfaen"/>
          <w:b/>
          <w:bCs/>
        </w:rPr>
      </w:pPr>
    </w:p>
    <w:p w14:paraId="03B46123" w14:textId="39FF2839" w:rsidR="003C3D57" w:rsidRDefault="003C3D57" w:rsidP="00785E88">
      <w:pPr>
        <w:tabs>
          <w:tab w:val="left" w:pos="360"/>
          <w:tab w:val="left" w:pos="540"/>
        </w:tabs>
        <w:jc w:val="center"/>
        <w:rPr>
          <w:rFonts w:ascii="Sylfaen" w:hAnsi="Sylfaen" w:cs="Sylfaen"/>
          <w:b/>
          <w:bCs/>
        </w:rPr>
      </w:pPr>
    </w:p>
    <w:p w14:paraId="0CB6E881" w14:textId="60024F83" w:rsidR="003C3D57" w:rsidRDefault="003C3D57" w:rsidP="00785E88">
      <w:pPr>
        <w:tabs>
          <w:tab w:val="left" w:pos="360"/>
          <w:tab w:val="left" w:pos="540"/>
        </w:tabs>
        <w:jc w:val="center"/>
        <w:rPr>
          <w:rFonts w:ascii="Sylfaen" w:hAnsi="Sylfaen" w:cs="Sylfaen"/>
          <w:b/>
          <w:bCs/>
        </w:rPr>
      </w:pPr>
    </w:p>
    <w:p w14:paraId="53B14CB3" w14:textId="53D84F62" w:rsidR="003C3D57" w:rsidRDefault="003C3D57" w:rsidP="00785E88">
      <w:pPr>
        <w:tabs>
          <w:tab w:val="left" w:pos="360"/>
          <w:tab w:val="left" w:pos="540"/>
        </w:tabs>
        <w:jc w:val="center"/>
        <w:rPr>
          <w:rFonts w:ascii="Sylfaen" w:hAnsi="Sylfaen" w:cs="Sylfaen"/>
          <w:b/>
          <w:bCs/>
        </w:rPr>
      </w:pPr>
    </w:p>
    <w:p w14:paraId="2C6A5312" w14:textId="0601A5AC" w:rsidR="003C3D57" w:rsidRDefault="003C3D57" w:rsidP="00785E88">
      <w:pPr>
        <w:tabs>
          <w:tab w:val="left" w:pos="360"/>
          <w:tab w:val="left" w:pos="540"/>
        </w:tabs>
        <w:jc w:val="center"/>
        <w:rPr>
          <w:rFonts w:ascii="Sylfaen" w:hAnsi="Sylfaen" w:cs="Sylfaen"/>
          <w:b/>
          <w:bCs/>
        </w:rPr>
      </w:pPr>
    </w:p>
    <w:p w14:paraId="3C82052F" w14:textId="77777777" w:rsidR="003C3D57" w:rsidRDefault="003C3D57" w:rsidP="003C3D57">
      <w:pPr>
        <w:jc w:val="right"/>
        <w:rPr>
          <w:rFonts w:ascii="GHEA Grapalat" w:hAnsi="GHEA Grapalat"/>
          <w:i/>
          <w:sz w:val="18"/>
          <w:lang w:val="hy-AM"/>
        </w:rPr>
      </w:pPr>
    </w:p>
    <w:p w14:paraId="1E81B545" w14:textId="77777777" w:rsidR="003C3D57" w:rsidRDefault="003C3D57" w:rsidP="003C3D57">
      <w:pPr>
        <w:jc w:val="right"/>
        <w:rPr>
          <w:rFonts w:ascii="GHEA Grapalat" w:hAnsi="GHEA Grapalat"/>
          <w:i/>
          <w:sz w:val="18"/>
          <w:lang w:val="hy-AM"/>
        </w:rPr>
      </w:pPr>
    </w:p>
    <w:p w14:paraId="34A24F0B" w14:textId="630DABB9" w:rsidR="003C3D57" w:rsidRPr="00013E7E" w:rsidRDefault="003C3D57" w:rsidP="003C3D57">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51BF2F63"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E89D35D"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787E6DEC" w14:textId="77777777" w:rsidR="003C3D57" w:rsidRPr="00F32F71" w:rsidRDefault="003C3D57" w:rsidP="003C3D57">
      <w:pPr>
        <w:tabs>
          <w:tab w:val="left" w:pos="360"/>
          <w:tab w:val="left" w:pos="540"/>
        </w:tabs>
        <w:jc w:val="center"/>
        <w:rPr>
          <w:rFonts w:ascii="Sylfaen" w:hAnsi="Sylfaen" w:cs="Sylfaen"/>
          <w:b/>
          <w:bCs/>
          <w:lang w:val="pt-BR"/>
        </w:rPr>
      </w:pPr>
    </w:p>
    <w:p w14:paraId="254C0074" w14:textId="77777777" w:rsidR="003C3D57" w:rsidRPr="00013E7E" w:rsidRDefault="003C3D57" w:rsidP="003C3D57">
      <w:pPr>
        <w:jc w:val="right"/>
        <w:rPr>
          <w:rFonts w:ascii="GHEA Grapalat" w:hAnsi="GHEA Grapalat"/>
          <w:i/>
          <w:sz w:val="18"/>
          <w:lang w:val="hy-AM"/>
        </w:rPr>
      </w:pPr>
    </w:p>
    <w:p w14:paraId="6FBA3695" w14:textId="77777777" w:rsidR="003C3D57" w:rsidRDefault="003C3D57" w:rsidP="003C3D57">
      <w:pPr>
        <w:rPr>
          <w:rFonts w:ascii="GHEA Grapalat" w:hAnsi="GHEA Grapalat" w:cs="GHEA Grapalat"/>
          <w:sz w:val="22"/>
          <w:szCs w:val="22"/>
          <w:lang w:val="hy-AM"/>
        </w:rPr>
      </w:pPr>
    </w:p>
    <w:p w14:paraId="55CCE72A" w14:textId="77777777" w:rsidR="003C3D57" w:rsidRDefault="003C3D57" w:rsidP="003C3D57">
      <w:pPr>
        <w:rPr>
          <w:rFonts w:ascii="GHEA Grapalat" w:hAnsi="GHEA Grapalat" w:cs="GHEA Grapalat"/>
          <w:sz w:val="22"/>
          <w:szCs w:val="22"/>
          <w:lang w:val="hy-AM"/>
        </w:rPr>
      </w:pPr>
    </w:p>
    <w:p w14:paraId="30CD2BF9" w14:textId="77777777" w:rsidR="003C3D57" w:rsidRDefault="003C3D57" w:rsidP="003C3D57">
      <w:pPr>
        <w:rPr>
          <w:rFonts w:ascii="GHEA Grapalat" w:hAnsi="GHEA Grapalat" w:cs="GHEA Grapalat"/>
          <w:sz w:val="22"/>
          <w:szCs w:val="22"/>
          <w:lang w:val="hy-AM"/>
        </w:rPr>
      </w:pPr>
    </w:p>
    <w:p w14:paraId="4A1CB0A5" w14:textId="77777777" w:rsidR="003C3D57" w:rsidRDefault="003C3D57" w:rsidP="003C3D57">
      <w:pPr>
        <w:rPr>
          <w:rFonts w:ascii="GHEA Grapalat" w:hAnsi="GHEA Grapalat" w:cs="GHEA Grapalat"/>
          <w:sz w:val="22"/>
          <w:szCs w:val="22"/>
          <w:lang w:val="hy-AM"/>
        </w:rPr>
      </w:pPr>
    </w:p>
    <w:p w14:paraId="49B184D4" w14:textId="77777777" w:rsidR="003C3D57" w:rsidRPr="00635053" w:rsidRDefault="003C3D57" w:rsidP="003C3D57">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A419F85" w14:textId="77777777" w:rsidR="003C3D57" w:rsidRPr="00635053" w:rsidRDefault="003C3D57" w:rsidP="003C3D57">
      <w:pPr>
        <w:jc w:val="center"/>
        <w:rPr>
          <w:rFonts w:ascii="GHEA Grapalat" w:hAnsi="GHEA Grapalat" w:cs="GHEA Grapalat"/>
          <w:sz w:val="22"/>
          <w:szCs w:val="22"/>
          <w:lang w:val="hy-AM"/>
        </w:rPr>
      </w:pPr>
    </w:p>
    <w:p w14:paraId="02917761" w14:textId="77777777" w:rsidR="003C3D57" w:rsidRPr="005E1F72" w:rsidRDefault="003C3D57" w:rsidP="003C3D57">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219D7159" w14:textId="77777777" w:rsidR="003C3D57" w:rsidRDefault="003C3D57" w:rsidP="003C3D57">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0122426" w14:textId="77777777" w:rsidR="003C3D57" w:rsidRPr="005E1F72" w:rsidRDefault="003C3D57" w:rsidP="003C3D57">
      <w:pPr>
        <w:jc w:val="both"/>
        <w:rPr>
          <w:rFonts w:ascii="GHEA Grapalat" w:hAnsi="GHEA Grapalat"/>
          <w:sz w:val="22"/>
          <w:szCs w:val="22"/>
          <w:vertAlign w:val="superscript"/>
          <w:lang w:val="es-ES"/>
        </w:rPr>
      </w:pPr>
    </w:p>
    <w:p w14:paraId="430194DB" w14:textId="77777777" w:rsidR="003C3D57" w:rsidRPr="00E5270C" w:rsidRDefault="003C3D57" w:rsidP="003C3D57">
      <w:pPr>
        <w:pStyle w:val="ListParagraph"/>
        <w:numPr>
          <w:ilvl w:val="0"/>
          <w:numId w:val="50"/>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2EB8613D" w14:textId="77777777" w:rsidR="003C3D57" w:rsidRPr="005E1F72" w:rsidRDefault="003C3D57" w:rsidP="003C3D57">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277262B" w14:textId="77777777" w:rsidR="003C3D57" w:rsidRPr="005E1F72" w:rsidRDefault="003C3D57" w:rsidP="003C3D57">
      <w:pPr>
        <w:jc w:val="both"/>
        <w:rPr>
          <w:rFonts w:ascii="GHEA Grapalat" w:hAnsi="GHEA Grapalat" w:cs="Sylfaen"/>
          <w:vertAlign w:val="superscript"/>
          <w:lang w:val="es-ES"/>
        </w:rPr>
      </w:pPr>
    </w:p>
    <w:p w14:paraId="6000249F" w14:textId="77777777" w:rsidR="003C3D57" w:rsidRPr="005E1F72" w:rsidRDefault="003C3D57" w:rsidP="003C3D57">
      <w:pPr>
        <w:jc w:val="both"/>
        <w:rPr>
          <w:rFonts w:ascii="GHEA Grapalat" w:hAnsi="GHEA Grapalat"/>
          <w:sz w:val="22"/>
          <w:szCs w:val="22"/>
          <w:u w:val="single"/>
          <w:lang w:val="es-ES"/>
        </w:rPr>
      </w:pPr>
    </w:p>
    <w:p w14:paraId="0089E246"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4BA4A3B"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9BE991E" w14:textId="77777777" w:rsidR="003C3D57" w:rsidRDefault="003C3D57" w:rsidP="003C3D57">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004F77A" w14:textId="77777777" w:rsidR="003C3D57" w:rsidRDefault="003C3D57" w:rsidP="003C3D57">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996EC85" w14:textId="77777777" w:rsidR="003C3D57" w:rsidRDefault="003C3D57" w:rsidP="003C3D57">
      <w:pPr>
        <w:jc w:val="both"/>
        <w:rPr>
          <w:rFonts w:ascii="GHEA Grapalat" w:hAnsi="GHEA Grapalat" w:cs="Sylfaen"/>
          <w:sz w:val="20"/>
          <w:szCs w:val="20"/>
          <w:lang w:val="es-ES"/>
        </w:rPr>
      </w:pPr>
    </w:p>
    <w:p w14:paraId="6DFC850D" w14:textId="65BDF642" w:rsidR="003C3D57" w:rsidRPr="00E5270C" w:rsidRDefault="003C3D57" w:rsidP="003C3D57">
      <w:pPr>
        <w:pStyle w:val="ListParagraph"/>
        <w:numPr>
          <w:ilvl w:val="0"/>
          <w:numId w:val="50"/>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w:t>
      </w:r>
      <w:r w:rsidR="00325623">
        <w:rPr>
          <w:rFonts w:ascii="GHEA Grapalat" w:hAnsi="GHEA Grapalat" w:cs="Sylfaen"/>
          <w:sz w:val="20"/>
          <w:szCs w:val="20"/>
          <w:lang w:val="es-ES"/>
        </w:rPr>
        <w:t>0</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B8942A8" w14:textId="77777777" w:rsidR="003C3D57" w:rsidRPr="00513F14" w:rsidRDefault="003C3D57" w:rsidP="003C3D57">
      <w:pPr>
        <w:jc w:val="center"/>
        <w:rPr>
          <w:rFonts w:ascii="GHEA Grapalat" w:hAnsi="GHEA Grapalat" w:cs="GHEA Grapalat"/>
          <w:sz w:val="22"/>
          <w:szCs w:val="22"/>
          <w:lang w:val="es-ES"/>
        </w:rPr>
      </w:pPr>
    </w:p>
    <w:p w14:paraId="2BCECF1F" w14:textId="77777777" w:rsidR="003C3D57" w:rsidRDefault="003C3D57" w:rsidP="003C3D57">
      <w:pPr>
        <w:ind w:firstLine="709"/>
        <w:jc w:val="both"/>
        <w:rPr>
          <w:lang w:val="es-ES"/>
        </w:rPr>
      </w:pPr>
    </w:p>
    <w:p w14:paraId="37EC928F" w14:textId="77777777" w:rsidR="003C3D57" w:rsidRDefault="003C3D57" w:rsidP="003C3D57">
      <w:pPr>
        <w:ind w:firstLine="709"/>
        <w:jc w:val="both"/>
        <w:rPr>
          <w:lang w:val="es-ES"/>
        </w:rPr>
      </w:pPr>
    </w:p>
    <w:p w14:paraId="09BF3791" w14:textId="77777777" w:rsidR="003C3D57" w:rsidRDefault="003C3D57" w:rsidP="003C3D57">
      <w:pPr>
        <w:ind w:firstLine="709"/>
        <w:jc w:val="both"/>
        <w:rPr>
          <w:lang w:val="es-ES"/>
        </w:rPr>
      </w:pPr>
    </w:p>
    <w:p w14:paraId="07C37153" w14:textId="77777777" w:rsidR="003C3D57" w:rsidRDefault="003C3D57" w:rsidP="003C3D57">
      <w:pPr>
        <w:ind w:firstLine="709"/>
        <w:jc w:val="both"/>
        <w:rPr>
          <w:lang w:val="es-ES"/>
        </w:rPr>
      </w:pPr>
    </w:p>
    <w:p w14:paraId="6FDF20BE" w14:textId="77777777" w:rsidR="003C3D57" w:rsidRPr="009A5836" w:rsidRDefault="003C3D57" w:rsidP="003C3D57">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DF7FD93" w14:textId="77777777" w:rsidR="003C3D57" w:rsidRDefault="003C3D57" w:rsidP="003C3D57">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DC7E79E" w14:textId="77777777" w:rsidR="003C3D57" w:rsidRPr="009A5836" w:rsidRDefault="003C3D57" w:rsidP="003C3D57">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90D4B80" w14:textId="77777777" w:rsidR="003C3D57" w:rsidRPr="009A5836" w:rsidRDefault="003C3D57" w:rsidP="003C3D57">
      <w:pPr>
        <w:jc w:val="right"/>
        <w:rPr>
          <w:rFonts w:ascii="GHEA Grapalat" w:hAnsi="GHEA Grapalat"/>
          <w:sz w:val="20"/>
          <w:lang w:val="hy-AM"/>
        </w:rPr>
      </w:pPr>
      <w:r w:rsidRPr="009A5836">
        <w:rPr>
          <w:rFonts w:ascii="GHEA Grapalat" w:hAnsi="GHEA Grapalat"/>
          <w:sz w:val="20"/>
          <w:lang w:val="hy-AM"/>
        </w:rPr>
        <w:t xml:space="preserve">    </w:t>
      </w:r>
    </w:p>
    <w:p w14:paraId="1E1642B2" w14:textId="77777777" w:rsidR="003C3D57" w:rsidRDefault="003C3D57" w:rsidP="003C3D57">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57096E4B" w14:textId="77777777" w:rsidR="003C3D57" w:rsidRDefault="003C3D57" w:rsidP="003C3D57">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FD925F7" w14:textId="77777777" w:rsidR="003C3D57" w:rsidRDefault="003C3D57" w:rsidP="003C3D57">
      <w:pPr>
        <w:jc w:val="center"/>
        <w:rPr>
          <w:rFonts w:ascii="GHEA Grapalat" w:hAnsi="GHEA Grapalat" w:cs="Sylfaen"/>
          <w:sz w:val="16"/>
          <w:szCs w:val="16"/>
          <w:lang w:val="es-ES"/>
        </w:rPr>
      </w:pPr>
    </w:p>
    <w:p w14:paraId="68922BBA" w14:textId="77777777" w:rsidR="003C3D57" w:rsidRDefault="003C3D57" w:rsidP="003C3D57">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p>
    <w:p w14:paraId="083D5995" w14:textId="77777777" w:rsidR="003C3D57" w:rsidRPr="0093002B" w:rsidRDefault="003C3D57" w:rsidP="00785E88">
      <w:pPr>
        <w:tabs>
          <w:tab w:val="left" w:pos="360"/>
          <w:tab w:val="left" w:pos="540"/>
        </w:tabs>
        <w:jc w:val="center"/>
        <w:rPr>
          <w:rFonts w:ascii="Sylfaen" w:hAnsi="Sylfaen" w:cs="Sylfaen"/>
          <w:b/>
          <w:bCs/>
        </w:rPr>
      </w:pPr>
    </w:p>
    <w:sectPr w:rsidR="003C3D57"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28ECF" w14:textId="77777777" w:rsidR="00963776" w:rsidRDefault="00963776">
      <w:r>
        <w:separator/>
      </w:r>
    </w:p>
  </w:endnote>
  <w:endnote w:type="continuationSeparator" w:id="0">
    <w:p w14:paraId="104F4746" w14:textId="77777777" w:rsidR="00963776" w:rsidRDefault="00963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auto"/>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E2193" w14:textId="77777777" w:rsidR="00963776" w:rsidRDefault="00963776">
      <w:r>
        <w:separator/>
      </w:r>
    </w:p>
  </w:footnote>
  <w:footnote w:type="continuationSeparator" w:id="0">
    <w:p w14:paraId="3955D81C" w14:textId="77777777" w:rsidR="00963776" w:rsidRDefault="00963776">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proofErr w:type="gram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6">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7">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8">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9">
    <w:p w14:paraId="1AC19B9F" w14:textId="77777777" w:rsidR="006351A5" w:rsidRDefault="006351A5" w:rsidP="006351A5">
      <w:pPr>
        <w:pStyle w:val="FootnoteText"/>
        <w:rPr>
          <w:rFonts w:ascii="Sylfaen" w:hAnsi="Sylfaen"/>
          <w:lang w:val="hy-AM"/>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hy-AM"/>
        </w:rPr>
        <w:t>1 2</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10">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3">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4">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5">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6">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7">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6E10C4CA" w14:textId="77777777" w:rsidR="00B905FE" w:rsidRPr="001E7733" w:rsidDel="00856FDE" w:rsidRDefault="00B905FE" w:rsidP="00B905FE">
      <w:pPr>
        <w:pStyle w:val="FootnoteText"/>
        <w:rPr>
          <w:del w:id="18" w:author="User" w:date="2019-05-26T09:57:00Z"/>
          <w:i/>
          <w:lang w:val="af-ZA"/>
        </w:rPr>
      </w:pPr>
    </w:p>
  </w:footnote>
  <w:footnote w:id="18">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9">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20">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2">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3">
    <w:p w14:paraId="62A1594B" w14:textId="77777777" w:rsidR="00396814" w:rsidRPr="00C07E00" w:rsidRDefault="00396814" w:rsidP="00396814">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4">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5">
    <w:p w14:paraId="2B628E5C" w14:textId="77777777" w:rsidR="00AE51A3" w:rsidRDefault="00AE51A3" w:rsidP="00AE51A3">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6">
    <w:p w14:paraId="748C8B30" w14:textId="77777777" w:rsidR="00C959F1" w:rsidRPr="00180349" w:rsidRDefault="00C959F1" w:rsidP="00C959F1">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952F2A"/>
    <w:multiLevelType w:val="hybridMultilevel"/>
    <w:tmpl w:val="48BC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91372"/>
    <w:multiLevelType w:val="hybridMultilevel"/>
    <w:tmpl w:val="E06AFDD4"/>
    <w:lvl w:ilvl="0" w:tplc="75C8FE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7A2C36"/>
    <w:multiLevelType w:val="hybridMultilevel"/>
    <w:tmpl w:val="C8889F98"/>
    <w:lvl w:ilvl="0" w:tplc="1CD0DB96">
      <w:start w:val="1"/>
      <w:numFmt w:val="decimal"/>
      <w:lvlText w:val="%1."/>
      <w:lvlJc w:val="left"/>
      <w:pPr>
        <w:ind w:left="45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D0305"/>
    <w:multiLevelType w:val="hybridMultilevel"/>
    <w:tmpl w:val="E62A6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0C07F8"/>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59203803">
    <w:abstractNumId w:val="31"/>
  </w:num>
  <w:num w:numId="2" w16cid:durableId="1136490217">
    <w:abstractNumId w:val="9"/>
  </w:num>
  <w:num w:numId="3" w16cid:durableId="1163740162">
    <w:abstractNumId w:val="28"/>
  </w:num>
  <w:num w:numId="4" w16cid:durableId="1121536804">
    <w:abstractNumId w:val="24"/>
  </w:num>
  <w:num w:numId="5" w16cid:durableId="880023364">
    <w:abstractNumId w:val="34"/>
  </w:num>
  <w:num w:numId="6" w16cid:durableId="1409880832">
    <w:abstractNumId w:val="31"/>
    <w:lvlOverride w:ilvl="0">
      <w:startOverride w:val="1"/>
    </w:lvlOverride>
    <w:lvlOverride w:ilvl="1"/>
    <w:lvlOverride w:ilvl="2"/>
    <w:lvlOverride w:ilvl="3"/>
    <w:lvlOverride w:ilvl="4"/>
    <w:lvlOverride w:ilvl="5"/>
    <w:lvlOverride w:ilvl="6"/>
    <w:lvlOverride w:ilvl="7"/>
    <w:lvlOverride w:ilvl="8"/>
  </w:num>
  <w:num w:numId="7" w16cid:durableId="14757579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3036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45022">
    <w:abstractNumId w:val="26"/>
  </w:num>
  <w:num w:numId="10" w16cid:durableId="252516256">
    <w:abstractNumId w:val="5"/>
  </w:num>
  <w:num w:numId="11" w16cid:durableId="291401096">
    <w:abstractNumId w:val="8"/>
  </w:num>
  <w:num w:numId="12" w16cid:durableId="632950462">
    <w:abstractNumId w:val="44"/>
  </w:num>
  <w:num w:numId="13" w16cid:durableId="1490904494">
    <w:abstractNumId w:val="38"/>
  </w:num>
  <w:num w:numId="14" w16cid:durableId="1061056395">
    <w:abstractNumId w:val="15"/>
  </w:num>
  <w:num w:numId="15" w16cid:durableId="54085228">
    <w:abstractNumId w:val="41"/>
  </w:num>
  <w:num w:numId="16" w16cid:durableId="650796311">
    <w:abstractNumId w:val="21"/>
  </w:num>
  <w:num w:numId="17" w16cid:durableId="1268318510">
    <w:abstractNumId w:val="6"/>
  </w:num>
  <w:num w:numId="18" w16cid:durableId="2044356213">
    <w:abstractNumId w:val="2"/>
  </w:num>
  <w:num w:numId="19" w16cid:durableId="41755284">
    <w:abstractNumId w:val="4"/>
  </w:num>
  <w:num w:numId="20" w16cid:durableId="51005081">
    <w:abstractNumId w:val="3"/>
  </w:num>
  <w:num w:numId="21" w16cid:durableId="1745301889">
    <w:abstractNumId w:val="46"/>
  </w:num>
  <w:num w:numId="22" w16cid:durableId="2082560296">
    <w:abstractNumId w:val="43"/>
  </w:num>
  <w:num w:numId="23" w16cid:durableId="1000767173">
    <w:abstractNumId w:val="32"/>
  </w:num>
  <w:num w:numId="24" w16cid:durableId="741366000">
    <w:abstractNumId w:val="0"/>
  </w:num>
  <w:num w:numId="25" w16cid:durableId="1305817805">
    <w:abstractNumId w:val="19"/>
  </w:num>
  <w:num w:numId="26" w16cid:durableId="81687919">
    <w:abstractNumId w:val="25"/>
  </w:num>
  <w:num w:numId="27" w16cid:durableId="1784499844">
    <w:abstractNumId w:val="30"/>
  </w:num>
  <w:num w:numId="28" w16cid:durableId="1243878996">
    <w:abstractNumId w:val="13"/>
  </w:num>
  <w:num w:numId="29" w16cid:durableId="1707944178">
    <w:abstractNumId w:val="10"/>
  </w:num>
  <w:num w:numId="30" w16cid:durableId="1402601948">
    <w:abstractNumId w:val="18"/>
  </w:num>
  <w:num w:numId="31" w16cid:durableId="1419905097">
    <w:abstractNumId w:val="29"/>
  </w:num>
  <w:num w:numId="32" w16cid:durableId="1480196683">
    <w:abstractNumId w:val="35"/>
  </w:num>
  <w:num w:numId="33" w16cid:durableId="1998725251">
    <w:abstractNumId w:val="14"/>
  </w:num>
  <w:num w:numId="34" w16cid:durableId="1978873721">
    <w:abstractNumId w:val="36"/>
  </w:num>
  <w:num w:numId="35" w16cid:durableId="1376006446">
    <w:abstractNumId w:val="22"/>
  </w:num>
  <w:num w:numId="36" w16cid:durableId="2031758186">
    <w:abstractNumId w:val="20"/>
  </w:num>
  <w:num w:numId="37" w16cid:durableId="906568383">
    <w:abstractNumId w:val="7"/>
  </w:num>
  <w:num w:numId="38" w16cid:durableId="942880506">
    <w:abstractNumId w:val="42"/>
  </w:num>
  <w:num w:numId="39" w16cid:durableId="1101141859">
    <w:abstractNumId w:val="11"/>
  </w:num>
  <w:num w:numId="40" w16cid:durableId="1861240495">
    <w:abstractNumId w:val="16"/>
  </w:num>
  <w:num w:numId="41" w16cid:durableId="1539396450">
    <w:abstractNumId w:val="17"/>
  </w:num>
  <w:num w:numId="42" w16cid:durableId="744301935">
    <w:abstractNumId w:val="39"/>
  </w:num>
  <w:num w:numId="43" w16cid:durableId="1599557747">
    <w:abstractNumId w:val="33"/>
  </w:num>
  <w:num w:numId="44" w16cid:durableId="173766140">
    <w:abstractNumId w:val="45"/>
  </w:num>
  <w:num w:numId="45" w16cid:durableId="783109619">
    <w:abstractNumId w:val="1"/>
  </w:num>
  <w:num w:numId="46" w16cid:durableId="15469831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8338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1897101">
    <w:abstractNumId w:val="27"/>
  </w:num>
  <w:num w:numId="49" w16cid:durableId="520238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363047">
    <w:abstractNumId w:val="12"/>
  </w:num>
  <w:num w:numId="51" w16cid:durableId="1616449782">
    <w:abstractNumId w:val="4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2A81"/>
    <w:rsid w:val="00002C23"/>
    <w:rsid w:val="000031E3"/>
    <w:rsid w:val="000033BC"/>
    <w:rsid w:val="00003DF0"/>
    <w:rsid w:val="000058CF"/>
    <w:rsid w:val="00005D30"/>
    <w:rsid w:val="0000625D"/>
    <w:rsid w:val="000076A1"/>
    <w:rsid w:val="0000776B"/>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FD9"/>
    <w:rsid w:val="00025353"/>
    <w:rsid w:val="00026351"/>
    <w:rsid w:val="000265BD"/>
    <w:rsid w:val="00026681"/>
    <w:rsid w:val="000275BF"/>
    <w:rsid w:val="00030D40"/>
    <w:rsid w:val="00030E9D"/>
    <w:rsid w:val="000312D9"/>
    <w:rsid w:val="000313A6"/>
    <w:rsid w:val="0003302F"/>
    <w:rsid w:val="000330A3"/>
    <w:rsid w:val="00033946"/>
    <w:rsid w:val="00033B20"/>
    <w:rsid w:val="0003466E"/>
    <w:rsid w:val="00034CED"/>
    <w:rsid w:val="000356CC"/>
    <w:rsid w:val="000378EB"/>
    <w:rsid w:val="00037DDE"/>
    <w:rsid w:val="000408D8"/>
    <w:rsid w:val="000430C9"/>
    <w:rsid w:val="0004323B"/>
    <w:rsid w:val="0004387F"/>
    <w:rsid w:val="000452FA"/>
    <w:rsid w:val="00045603"/>
    <w:rsid w:val="00045D14"/>
    <w:rsid w:val="000464A2"/>
    <w:rsid w:val="000464DB"/>
    <w:rsid w:val="00046BAC"/>
    <w:rsid w:val="00047327"/>
    <w:rsid w:val="00047D05"/>
    <w:rsid w:val="0005035B"/>
    <w:rsid w:val="00051490"/>
    <w:rsid w:val="00051B7F"/>
    <w:rsid w:val="00052AF7"/>
    <w:rsid w:val="00052F61"/>
    <w:rsid w:val="000537FF"/>
    <w:rsid w:val="00053BFB"/>
    <w:rsid w:val="000545B4"/>
    <w:rsid w:val="000550DA"/>
    <w:rsid w:val="00055129"/>
    <w:rsid w:val="00055195"/>
    <w:rsid w:val="00055CC2"/>
    <w:rsid w:val="00056516"/>
    <w:rsid w:val="000566B4"/>
    <w:rsid w:val="00056AB4"/>
    <w:rsid w:val="00057264"/>
    <w:rsid w:val="0005783C"/>
    <w:rsid w:val="00057DB1"/>
    <w:rsid w:val="0006003D"/>
    <w:rsid w:val="000604CF"/>
    <w:rsid w:val="00060FB1"/>
    <w:rsid w:val="0006220B"/>
    <w:rsid w:val="0006311D"/>
    <w:rsid w:val="000641F5"/>
    <w:rsid w:val="000658AB"/>
    <w:rsid w:val="00065C3B"/>
    <w:rsid w:val="000677B2"/>
    <w:rsid w:val="000704B9"/>
    <w:rsid w:val="00070DBB"/>
    <w:rsid w:val="00071D1C"/>
    <w:rsid w:val="00072A26"/>
    <w:rsid w:val="00072A83"/>
    <w:rsid w:val="00072E84"/>
    <w:rsid w:val="00073430"/>
    <w:rsid w:val="000735B0"/>
    <w:rsid w:val="00073A04"/>
    <w:rsid w:val="00073A09"/>
    <w:rsid w:val="00073E90"/>
    <w:rsid w:val="00074248"/>
    <w:rsid w:val="00075997"/>
    <w:rsid w:val="00076F99"/>
    <w:rsid w:val="00077062"/>
    <w:rsid w:val="00077BB9"/>
    <w:rsid w:val="00080BBF"/>
    <w:rsid w:val="00080C4E"/>
    <w:rsid w:val="00080E73"/>
    <w:rsid w:val="000812F9"/>
    <w:rsid w:val="000822C1"/>
    <w:rsid w:val="00082ADC"/>
    <w:rsid w:val="00082DE0"/>
    <w:rsid w:val="00082E96"/>
    <w:rsid w:val="000831B3"/>
    <w:rsid w:val="000834A2"/>
    <w:rsid w:val="00083558"/>
    <w:rsid w:val="000845F6"/>
    <w:rsid w:val="00084E87"/>
    <w:rsid w:val="000854D8"/>
    <w:rsid w:val="00085931"/>
    <w:rsid w:val="00086330"/>
    <w:rsid w:val="000878DB"/>
    <w:rsid w:val="00087A30"/>
    <w:rsid w:val="00090A7B"/>
    <w:rsid w:val="000911CA"/>
    <w:rsid w:val="0009164D"/>
    <w:rsid w:val="00091EBC"/>
    <w:rsid w:val="00091F65"/>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1A5"/>
    <w:rsid w:val="000A2C81"/>
    <w:rsid w:val="000A3471"/>
    <w:rsid w:val="000A37CE"/>
    <w:rsid w:val="000A58EC"/>
    <w:rsid w:val="000A5B16"/>
    <w:rsid w:val="000A6B75"/>
    <w:rsid w:val="000A72AD"/>
    <w:rsid w:val="000A7528"/>
    <w:rsid w:val="000B033F"/>
    <w:rsid w:val="000B1088"/>
    <w:rsid w:val="000B259E"/>
    <w:rsid w:val="000B5028"/>
    <w:rsid w:val="000B5AE5"/>
    <w:rsid w:val="000B5D64"/>
    <w:rsid w:val="000B65C4"/>
    <w:rsid w:val="000B700B"/>
    <w:rsid w:val="000B7641"/>
    <w:rsid w:val="000B7C54"/>
    <w:rsid w:val="000C0396"/>
    <w:rsid w:val="000C062F"/>
    <w:rsid w:val="000C0A9D"/>
    <w:rsid w:val="000C0D78"/>
    <w:rsid w:val="000C12A6"/>
    <w:rsid w:val="000C165F"/>
    <w:rsid w:val="000C36C6"/>
    <w:rsid w:val="000C4D72"/>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4C09"/>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DB4"/>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365"/>
    <w:rsid w:val="00106D44"/>
    <w:rsid w:val="00106DEE"/>
    <w:rsid w:val="00106F3B"/>
    <w:rsid w:val="00107D79"/>
    <w:rsid w:val="00110D13"/>
    <w:rsid w:val="00111094"/>
    <w:rsid w:val="00112F24"/>
    <w:rsid w:val="00113615"/>
    <w:rsid w:val="00113F0D"/>
    <w:rsid w:val="00115905"/>
    <w:rsid w:val="001159FA"/>
    <w:rsid w:val="0011611E"/>
    <w:rsid w:val="00116E47"/>
    <w:rsid w:val="00117020"/>
    <w:rsid w:val="00117328"/>
    <w:rsid w:val="00117964"/>
    <w:rsid w:val="00117DAA"/>
    <w:rsid w:val="00121AA7"/>
    <w:rsid w:val="00121DAB"/>
    <w:rsid w:val="001242C4"/>
    <w:rsid w:val="00124461"/>
    <w:rsid w:val="00124913"/>
    <w:rsid w:val="001276C9"/>
    <w:rsid w:val="00130202"/>
    <w:rsid w:val="001305C6"/>
    <w:rsid w:val="00130EDD"/>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1D40"/>
    <w:rsid w:val="00142496"/>
    <w:rsid w:val="00143BD7"/>
    <w:rsid w:val="00143E8C"/>
    <w:rsid w:val="001445EC"/>
    <w:rsid w:val="0014472E"/>
    <w:rsid w:val="00144A19"/>
    <w:rsid w:val="00144F73"/>
    <w:rsid w:val="00145342"/>
    <w:rsid w:val="0014555E"/>
    <w:rsid w:val="001458D6"/>
    <w:rsid w:val="00145ACF"/>
    <w:rsid w:val="00145CC3"/>
    <w:rsid w:val="00146D17"/>
    <w:rsid w:val="00146EC5"/>
    <w:rsid w:val="00147CD0"/>
    <w:rsid w:val="00147F14"/>
    <w:rsid w:val="00150CBE"/>
    <w:rsid w:val="001514D1"/>
    <w:rsid w:val="001515DE"/>
    <w:rsid w:val="001522CE"/>
    <w:rsid w:val="00152564"/>
    <w:rsid w:val="00152908"/>
    <w:rsid w:val="00153A85"/>
    <w:rsid w:val="00153C87"/>
    <w:rsid w:val="00153F3F"/>
    <w:rsid w:val="00155173"/>
    <w:rsid w:val="001557AE"/>
    <w:rsid w:val="0015583C"/>
    <w:rsid w:val="0015589E"/>
    <w:rsid w:val="00155C35"/>
    <w:rsid w:val="001561A5"/>
    <w:rsid w:val="001561BB"/>
    <w:rsid w:val="001578A1"/>
    <w:rsid w:val="001578D4"/>
    <w:rsid w:val="00157D56"/>
    <w:rsid w:val="001600FF"/>
    <w:rsid w:val="001604A6"/>
    <w:rsid w:val="0016055A"/>
    <w:rsid w:val="001609F6"/>
    <w:rsid w:val="00160AE4"/>
    <w:rsid w:val="00160BB4"/>
    <w:rsid w:val="0016111C"/>
    <w:rsid w:val="00161428"/>
    <w:rsid w:val="0016192F"/>
    <w:rsid w:val="00161FE4"/>
    <w:rsid w:val="001635B8"/>
    <w:rsid w:val="00164BBC"/>
    <w:rsid w:val="00164F74"/>
    <w:rsid w:val="0016519F"/>
    <w:rsid w:val="0016559E"/>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6F97"/>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6A1D"/>
    <w:rsid w:val="00187D9C"/>
    <w:rsid w:val="00191932"/>
    <w:rsid w:val="00191D5F"/>
    <w:rsid w:val="00192606"/>
    <w:rsid w:val="00192A1F"/>
    <w:rsid w:val="001932A7"/>
    <w:rsid w:val="001937E9"/>
    <w:rsid w:val="00193871"/>
    <w:rsid w:val="0019419E"/>
    <w:rsid w:val="00194598"/>
    <w:rsid w:val="00194DBD"/>
    <w:rsid w:val="00195835"/>
    <w:rsid w:val="00195F24"/>
    <w:rsid w:val="00196487"/>
    <w:rsid w:val="001968A2"/>
    <w:rsid w:val="001A23A6"/>
    <w:rsid w:val="001A2579"/>
    <w:rsid w:val="001A26D0"/>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523A"/>
    <w:rsid w:val="001B54B5"/>
    <w:rsid w:val="001B6056"/>
    <w:rsid w:val="001B6591"/>
    <w:rsid w:val="001B6FCF"/>
    <w:rsid w:val="001B715E"/>
    <w:rsid w:val="001B7698"/>
    <w:rsid w:val="001C07C6"/>
    <w:rsid w:val="001C0849"/>
    <w:rsid w:val="001C0B2D"/>
    <w:rsid w:val="001C1239"/>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786"/>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5C9"/>
    <w:rsid w:val="00205689"/>
    <w:rsid w:val="0020701A"/>
    <w:rsid w:val="00207216"/>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7710"/>
    <w:rsid w:val="00217BA8"/>
    <w:rsid w:val="00220491"/>
    <w:rsid w:val="00220ACB"/>
    <w:rsid w:val="00220C7C"/>
    <w:rsid w:val="002218FE"/>
    <w:rsid w:val="0022236A"/>
    <w:rsid w:val="00222ED1"/>
    <w:rsid w:val="002240AB"/>
    <w:rsid w:val="00224CE7"/>
    <w:rsid w:val="00224D20"/>
    <w:rsid w:val="002250D8"/>
    <w:rsid w:val="0022515E"/>
    <w:rsid w:val="002252CD"/>
    <w:rsid w:val="002253C6"/>
    <w:rsid w:val="00225C4D"/>
    <w:rsid w:val="00226412"/>
    <w:rsid w:val="002273AD"/>
    <w:rsid w:val="0022770A"/>
    <w:rsid w:val="00227B38"/>
    <w:rsid w:val="00227C9F"/>
    <w:rsid w:val="00230356"/>
    <w:rsid w:val="00230B12"/>
    <w:rsid w:val="00230C8F"/>
    <w:rsid w:val="0023181C"/>
    <w:rsid w:val="00231E2D"/>
    <w:rsid w:val="00233035"/>
    <w:rsid w:val="0023354E"/>
    <w:rsid w:val="00233B70"/>
    <w:rsid w:val="00233EB5"/>
    <w:rsid w:val="002349DC"/>
    <w:rsid w:val="0023571C"/>
    <w:rsid w:val="00235CC1"/>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2109"/>
    <w:rsid w:val="00263035"/>
    <w:rsid w:val="00263094"/>
    <w:rsid w:val="00263D72"/>
    <w:rsid w:val="00263E28"/>
    <w:rsid w:val="0026426F"/>
    <w:rsid w:val="002648A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59EB"/>
    <w:rsid w:val="00276441"/>
    <w:rsid w:val="002768AB"/>
    <w:rsid w:val="00276B03"/>
    <w:rsid w:val="00277280"/>
    <w:rsid w:val="00277F14"/>
    <w:rsid w:val="0028014C"/>
    <w:rsid w:val="00280E91"/>
    <w:rsid w:val="00281740"/>
    <w:rsid w:val="002818B9"/>
    <w:rsid w:val="00281D16"/>
    <w:rsid w:val="00283198"/>
    <w:rsid w:val="00283E26"/>
    <w:rsid w:val="00283F0A"/>
    <w:rsid w:val="002846B1"/>
    <w:rsid w:val="00284B4A"/>
    <w:rsid w:val="00285D2B"/>
    <w:rsid w:val="00286AD3"/>
    <w:rsid w:val="00286E75"/>
    <w:rsid w:val="0028726A"/>
    <w:rsid w:val="002877FC"/>
    <w:rsid w:val="00287968"/>
    <w:rsid w:val="002900E9"/>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357"/>
    <w:rsid w:val="002B3C54"/>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383F"/>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6A4D"/>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822"/>
    <w:rsid w:val="00323B33"/>
    <w:rsid w:val="00324445"/>
    <w:rsid w:val="00324490"/>
    <w:rsid w:val="00325546"/>
    <w:rsid w:val="00325623"/>
    <w:rsid w:val="003257F0"/>
    <w:rsid w:val="003259C5"/>
    <w:rsid w:val="00325CC0"/>
    <w:rsid w:val="00326129"/>
    <w:rsid w:val="00326507"/>
    <w:rsid w:val="00326ABE"/>
    <w:rsid w:val="00327436"/>
    <w:rsid w:val="003275D4"/>
    <w:rsid w:val="00333314"/>
    <w:rsid w:val="00333347"/>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559"/>
    <w:rsid w:val="00365FCC"/>
    <w:rsid w:val="003675B2"/>
    <w:rsid w:val="00370ECD"/>
    <w:rsid w:val="003712FA"/>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CE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814"/>
    <w:rsid w:val="00396D60"/>
    <w:rsid w:val="003972CC"/>
    <w:rsid w:val="003976C2"/>
    <w:rsid w:val="00397C57"/>
    <w:rsid w:val="00397DC0"/>
    <w:rsid w:val="003A029F"/>
    <w:rsid w:val="003A0A31"/>
    <w:rsid w:val="003A0BF1"/>
    <w:rsid w:val="003A145D"/>
    <w:rsid w:val="003A2AA2"/>
    <w:rsid w:val="003A2BE0"/>
    <w:rsid w:val="003A377C"/>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5A8"/>
    <w:rsid w:val="003C3660"/>
    <w:rsid w:val="003C3D57"/>
    <w:rsid w:val="003C3E7A"/>
    <w:rsid w:val="003C4576"/>
    <w:rsid w:val="003C53D4"/>
    <w:rsid w:val="003C5E16"/>
    <w:rsid w:val="003C66CF"/>
    <w:rsid w:val="003C6A92"/>
    <w:rsid w:val="003C6EE1"/>
    <w:rsid w:val="003C7160"/>
    <w:rsid w:val="003D0075"/>
    <w:rsid w:val="003D05C0"/>
    <w:rsid w:val="003D0940"/>
    <w:rsid w:val="003D0E03"/>
    <w:rsid w:val="003D14E9"/>
    <w:rsid w:val="003D1BB7"/>
    <w:rsid w:val="003D1CF4"/>
    <w:rsid w:val="003D1FE3"/>
    <w:rsid w:val="003D39F7"/>
    <w:rsid w:val="003D4374"/>
    <w:rsid w:val="003D4668"/>
    <w:rsid w:val="003D47A4"/>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7CE"/>
    <w:rsid w:val="00401BA5"/>
    <w:rsid w:val="0040209E"/>
    <w:rsid w:val="004021AA"/>
    <w:rsid w:val="00402739"/>
    <w:rsid w:val="00402941"/>
    <w:rsid w:val="00402AD9"/>
    <w:rsid w:val="00402F27"/>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4837"/>
    <w:rsid w:val="0041659E"/>
    <w:rsid w:val="00416C27"/>
    <w:rsid w:val="00416F1E"/>
    <w:rsid w:val="00417553"/>
    <w:rsid w:val="004175B6"/>
    <w:rsid w:val="00417B96"/>
    <w:rsid w:val="0042084B"/>
    <w:rsid w:val="004219B9"/>
    <w:rsid w:val="00421F49"/>
    <w:rsid w:val="004242D7"/>
    <w:rsid w:val="004250EA"/>
    <w:rsid w:val="004258D2"/>
    <w:rsid w:val="00425C13"/>
    <w:rsid w:val="004261B6"/>
    <w:rsid w:val="0042693C"/>
    <w:rsid w:val="00427462"/>
    <w:rsid w:val="00427EAA"/>
    <w:rsid w:val="004300D9"/>
    <w:rsid w:val="004306D6"/>
    <w:rsid w:val="00431342"/>
    <w:rsid w:val="00431998"/>
    <w:rsid w:val="004320F2"/>
    <w:rsid w:val="00433F39"/>
    <w:rsid w:val="00434616"/>
    <w:rsid w:val="00434D1C"/>
    <w:rsid w:val="0043558D"/>
    <w:rsid w:val="004361D6"/>
    <w:rsid w:val="0043641B"/>
    <w:rsid w:val="00436DF8"/>
    <w:rsid w:val="00437CDB"/>
    <w:rsid w:val="00440390"/>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3DAB"/>
    <w:rsid w:val="00454D73"/>
    <w:rsid w:val="0045525D"/>
    <w:rsid w:val="004553DE"/>
    <w:rsid w:val="004566B2"/>
    <w:rsid w:val="00457745"/>
    <w:rsid w:val="00457C65"/>
    <w:rsid w:val="00460310"/>
    <w:rsid w:val="00460CA5"/>
    <w:rsid w:val="0046188C"/>
    <w:rsid w:val="0046215E"/>
    <w:rsid w:val="0046273D"/>
    <w:rsid w:val="00463606"/>
    <w:rsid w:val="004636DA"/>
    <w:rsid w:val="00463808"/>
    <w:rsid w:val="004639BD"/>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11"/>
    <w:rsid w:val="004672FC"/>
    <w:rsid w:val="00467B47"/>
    <w:rsid w:val="00470B22"/>
    <w:rsid w:val="0047117B"/>
    <w:rsid w:val="00471249"/>
    <w:rsid w:val="00471867"/>
    <w:rsid w:val="004722BC"/>
    <w:rsid w:val="00472963"/>
    <w:rsid w:val="00472E68"/>
    <w:rsid w:val="00473CF5"/>
    <w:rsid w:val="004749BD"/>
    <w:rsid w:val="00474D2B"/>
    <w:rsid w:val="00475591"/>
    <w:rsid w:val="0047619C"/>
    <w:rsid w:val="00476579"/>
    <w:rsid w:val="00476A47"/>
    <w:rsid w:val="00480162"/>
    <w:rsid w:val="00480DA5"/>
    <w:rsid w:val="004813B3"/>
    <w:rsid w:val="004823CC"/>
    <w:rsid w:val="00483944"/>
    <w:rsid w:val="00483FD6"/>
    <w:rsid w:val="0048419C"/>
    <w:rsid w:val="00484FED"/>
    <w:rsid w:val="004859E2"/>
    <w:rsid w:val="00485EBD"/>
    <w:rsid w:val="00485F2A"/>
    <w:rsid w:val="004863E1"/>
    <w:rsid w:val="00486B55"/>
    <w:rsid w:val="004874EC"/>
    <w:rsid w:val="00491A74"/>
    <w:rsid w:val="0049223B"/>
    <w:rsid w:val="004924A6"/>
    <w:rsid w:val="004929E4"/>
    <w:rsid w:val="00493608"/>
    <w:rsid w:val="00493AF9"/>
    <w:rsid w:val="00496685"/>
    <w:rsid w:val="00496E18"/>
    <w:rsid w:val="004974D8"/>
    <w:rsid w:val="004A0765"/>
    <w:rsid w:val="004A1734"/>
    <w:rsid w:val="004A1C5D"/>
    <w:rsid w:val="004A1CC7"/>
    <w:rsid w:val="004A2D8F"/>
    <w:rsid w:val="004A3051"/>
    <w:rsid w:val="004A337D"/>
    <w:rsid w:val="004A3E84"/>
    <w:rsid w:val="004A712A"/>
    <w:rsid w:val="004A7722"/>
    <w:rsid w:val="004B1B9E"/>
    <w:rsid w:val="004B2068"/>
    <w:rsid w:val="004B2363"/>
    <w:rsid w:val="004B28E1"/>
    <w:rsid w:val="004B2F56"/>
    <w:rsid w:val="004B35EC"/>
    <w:rsid w:val="004B3813"/>
    <w:rsid w:val="004B383E"/>
    <w:rsid w:val="004B4580"/>
    <w:rsid w:val="004B5316"/>
    <w:rsid w:val="004B5522"/>
    <w:rsid w:val="004B61C2"/>
    <w:rsid w:val="004B6D52"/>
    <w:rsid w:val="004B7101"/>
    <w:rsid w:val="004B715A"/>
    <w:rsid w:val="004B7B69"/>
    <w:rsid w:val="004B7C9F"/>
    <w:rsid w:val="004C090C"/>
    <w:rsid w:val="004C17D2"/>
    <w:rsid w:val="004C1D9B"/>
    <w:rsid w:val="004C217A"/>
    <w:rsid w:val="004C35CD"/>
    <w:rsid w:val="004C3803"/>
    <w:rsid w:val="004C4F9D"/>
    <w:rsid w:val="004C5CF3"/>
    <w:rsid w:val="004C77DB"/>
    <w:rsid w:val="004D0281"/>
    <w:rsid w:val="004D0AE2"/>
    <w:rsid w:val="004D1C32"/>
    <w:rsid w:val="004D1E87"/>
    <w:rsid w:val="004D2299"/>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3FBB"/>
    <w:rsid w:val="004E4706"/>
    <w:rsid w:val="004E515C"/>
    <w:rsid w:val="004E54F5"/>
    <w:rsid w:val="004E5843"/>
    <w:rsid w:val="004E5C58"/>
    <w:rsid w:val="004E68D5"/>
    <w:rsid w:val="004E6A12"/>
    <w:rsid w:val="004E6E9A"/>
    <w:rsid w:val="004F0116"/>
    <w:rsid w:val="004F09DA"/>
    <w:rsid w:val="004F1DB0"/>
    <w:rsid w:val="004F2130"/>
    <w:rsid w:val="004F22A1"/>
    <w:rsid w:val="004F2639"/>
    <w:rsid w:val="004F2E2A"/>
    <w:rsid w:val="004F30DA"/>
    <w:rsid w:val="004F3B83"/>
    <w:rsid w:val="004F4C7E"/>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A4B"/>
    <w:rsid w:val="00514B2A"/>
    <w:rsid w:val="0051520A"/>
    <w:rsid w:val="0051542C"/>
    <w:rsid w:val="005162B1"/>
    <w:rsid w:val="005167C7"/>
    <w:rsid w:val="00516DDC"/>
    <w:rsid w:val="005170F3"/>
    <w:rsid w:val="005200BD"/>
    <w:rsid w:val="00520BDB"/>
    <w:rsid w:val="005211AE"/>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1ACC"/>
    <w:rsid w:val="00531AE5"/>
    <w:rsid w:val="0053262C"/>
    <w:rsid w:val="005326E7"/>
    <w:rsid w:val="00533489"/>
    <w:rsid w:val="00533989"/>
    <w:rsid w:val="00533C5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752B"/>
    <w:rsid w:val="00550BEC"/>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DA4"/>
    <w:rsid w:val="00564FB7"/>
    <w:rsid w:val="00565307"/>
    <w:rsid w:val="0056625A"/>
    <w:rsid w:val="00566E23"/>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6FCD"/>
    <w:rsid w:val="00577582"/>
    <w:rsid w:val="00581057"/>
    <w:rsid w:val="005812BE"/>
    <w:rsid w:val="00581D02"/>
    <w:rsid w:val="00581DC3"/>
    <w:rsid w:val="0058298C"/>
    <w:rsid w:val="00582FEB"/>
    <w:rsid w:val="00583092"/>
    <w:rsid w:val="00583117"/>
    <w:rsid w:val="005848A7"/>
    <w:rsid w:val="00584A10"/>
    <w:rsid w:val="00584A70"/>
    <w:rsid w:val="00584E2E"/>
    <w:rsid w:val="005853D6"/>
    <w:rsid w:val="005856C5"/>
    <w:rsid w:val="00585DD4"/>
    <w:rsid w:val="00585E16"/>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5CE3"/>
    <w:rsid w:val="005960B4"/>
    <w:rsid w:val="00596282"/>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AB8"/>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4D03"/>
    <w:rsid w:val="005E573E"/>
    <w:rsid w:val="005E5FFF"/>
    <w:rsid w:val="005E61FD"/>
    <w:rsid w:val="005E6606"/>
    <w:rsid w:val="005E6ABF"/>
    <w:rsid w:val="005E6D42"/>
    <w:rsid w:val="005E79C4"/>
    <w:rsid w:val="005F1793"/>
    <w:rsid w:val="005F1B96"/>
    <w:rsid w:val="005F1DBB"/>
    <w:rsid w:val="005F1F95"/>
    <w:rsid w:val="005F35FC"/>
    <w:rsid w:val="005F425D"/>
    <w:rsid w:val="005F5280"/>
    <w:rsid w:val="005F53F2"/>
    <w:rsid w:val="005F723B"/>
    <w:rsid w:val="005F7C1D"/>
    <w:rsid w:val="0060037D"/>
    <w:rsid w:val="00600DD3"/>
    <w:rsid w:val="00601E06"/>
    <w:rsid w:val="00601F06"/>
    <w:rsid w:val="00603A00"/>
    <w:rsid w:val="0060505A"/>
    <w:rsid w:val="0060526C"/>
    <w:rsid w:val="00606328"/>
    <w:rsid w:val="0060652B"/>
    <w:rsid w:val="00606B84"/>
    <w:rsid w:val="0060715C"/>
    <w:rsid w:val="00607D12"/>
    <w:rsid w:val="00607D42"/>
    <w:rsid w:val="00611C60"/>
    <w:rsid w:val="006124A7"/>
    <w:rsid w:val="00612BDF"/>
    <w:rsid w:val="00614934"/>
    <w:rsid w:val="00614AC6"/>
    <w:rsid w:val="00615570"/>
    <w:rsid w:val="006158AD"/>
    <w:rsid w:val="00616808"/>
    <w:rsid w:val="006175DC"/>
    <w:rsid w:val="00617A6E"/>
    <w:rsid w:val="00617E64"/>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2F3"/>
    <w:rsid w:val="00627BA4"/>
    <w:rsid w:val="00627E00"/>
    <w:rsid w:val="00630BF1"/>
    <w:rsid w:val="00630BF6"/>
    <w:rsid w:val="00630CC3"/>
    <w:rsid w:val="00630F43"/>
    <w:rsid w:val="00630FB1"/>
    <w:rsid w:val="0063101C"/>
    <w:rsid w:val="00631658"/>
    <w:rsid w:val="00631744"/>
    <w:rsid w:val="006330A7"/>
    <w:rsid w:val="00633389"/>
    <w:rsid w:val="00633E1E"/>
    <w:rsid w:val="00634281"/>
    <w:rsid w:val="00634909"/>
    <w:rsid w:val="00634DC9"/>
    <w:rsid w:val="006351A5"/>
    <w:rsid w:val="00635D52"/>
    <w:rsid w:val="00636701"/>
    <w:rsid w:val="006368CC"/>
    <w:rsid w:val="00637B5A"/>
    <w:rsid w:val="00637DAB"/>
    <w:rsid w:val="00640568"/>
    <w:rsid w:val="00641AD5"/>
    <w:rsid w:val="00642EFE"/>
    <w:rsid w:val="00644CE2"/>
    <w:rsid w:val="00646020"/>
    <w:rsid w:val="006460EB"/>
    <w:rsid w:val="0064611D"/>
    <w:rsid w:val="0064799A"/>
    <w:rsid w:val="00647B5C"/>
    <w:rsid w:val="00650073"/>
    <w:rsid w:val="00650458"/>
    <w:rsid w:val="006505D2"/>
    <w:rsid w:val="006507A1"/>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23C9"/>
    <w:rsid w:val="0067579A"/>
    <w:rsid w:val="00676178"/>
    <w:rsid w:val="00676337"/>
    <w:rsid w:val="00676C4A"/>
    <w:rsid w:val="0067748F"/>
    <w:rsid w:val="00677658"/>
    <w:rsid w:val="00677C72"/>
    <w:rsid w:val="00680E14"/>
    <w:rsid w:val="006818C6"/>
    <w:rsid w:val="00685962"/>
    <w:rsid w:val="00685A30"/>
    <w:rsid w:val="00685C48"/>
    <w:rsid w:val="00686AE3"/>
    <w:rsid w:val="00687019"/>
    <w:rsid w:val="00691009"/>
    <w:rsid w:val="006912BB"/>
    <w:rsid w:val="00692C09"/>
    <w:rsid w:val="00692FA3"/>
    <w:rsid w:val="00693C4E"/>
    <w:rsid w:val="0069505B"/>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BA8"/>
    <w:rsid w:val="006A6D19"/>
    <w:rsid w:val="006A6FB6"/>
    <w:rsid w:val="006A7552"/>
    <w:rsid w:val="006A78F2"/>
    <w:rsid w:val="006B0116"/>
    <w:rsid w:val="006B0566"/>
    <w:rsid w:val="006B2824"/>
    <w:rsid w:val="006B2F02"/>
    <w:rsid w:val="006B3333"/>
    <w:rsid w:val="006B3E66"/>
    <w:rsid w:val="006B4238"/>
    <w:rsid w:val="006B5322"/>
    <w:rsid w:val="006B5588"/>
    <w:rsid w:val="006B572D"/>
    <w:rsid w:val="006B5849"/>
    <w:rsid w:val="006B62F2"/>
    <w:rsid w:val="006B6951"/>
    <w:rsid w:val="006B7149"/>
    <w:rsid w:val="006B739E"/>
    <w:rsid w:val="006B7A02"/>
    <w:rsid w:val="006B7A24"/>
    <w:rsid w:val="006B7B8E"/>
    <w:rsid w:val="006C080B"/>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6A77"/>
    <w:rsid w:val="006C778B"/>
    <w:rsid w:val="006C7B6E"/>
    <w:rsid w:val="006C7FE2"/>
    <w:rsid w:val="006D0B02"/>
    <w:rsid w:val="006D0BC4"/>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4FD1"/>
    <w:rsid w:val="006E55B5"/>
    <w:rsid w:val="006E61F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08DD"/>
    <w:rsid w:val="00710E10"/>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786"/>
    <w:rsid w:val="0072598F"/>
    <w:rsid w:val="00725ED3"/>
    <w:rsid w:val="007268F5"/>
    <w:rsid w:val="00730556"/>
    <w:rsid w:val="00730772"/>
    <w:rsid w:val="00730C18"/>
    <w:rsid w:val="00731BD1"/>
    <w:rsid w:val="00731D26"/>
    <w:rsid w:val="007320DA"/>
    <w:rsid w:val="0073255D"/>
    <w:rsid w:val="00734851"/>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331"/>
    <w:rsid w:val="00747893"/>
    <w:rsid w:val="007478B5"/>
    <w:rsid w:val="0075014D"/>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9B"/>
    <w:rsid w:val="0076177E"/>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375F"/>
    <w:rsid w:val="0078387F"/>
    <w:rsid w:val="007838D0"/>
    <w:rsid w:val="007839E7"/>
    <w:rsid w:val="00784666"/>
    <w:rsid w:val="00784B86"/>
    <w:rsid w:val="00784CB7"/>
    <w:rsid w:val="0078543B"/>
    <w:rsid w:val="00785E88"/>
    <w:rsid w:val="007862B1"/>
    <w:rsid w:val="00786DDF"/>
    <w:rsid w:val="0078769B"/>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8C0"/>
    <w:rsid w:val="007A7DEB"/>
    <w:rsid w:val="007B188A"/>
    <w:rsid w:val="007B1D51"/>
    <w:rsid w:val="007B207A"/>
    <w:rsid w:val="007B2E21"/>
    <w:rsid w:val="007B36E4"/>
    <w:rsid w:val="007B3CEF"/>
    <w:rsid w:val="007B3D9D"/>
    <w:rsid w:val="007B610B"/>
    <w:rsid w:val="007B6811"/>
    <w:rsid w:val="007C009B"/>
    <w:rsid w:val="007C081F"/>
    <w:rsid w:val="007C0837"/>
    <w:rsid w:val="007C13B3"/>
    <w:rsid w:val="007C15C5"/>
    <w:rsid w:val="007C1825"/>
    <w:rsid w:val="007C1D08"/>
    <w:rsid w:val="007C26B7"/>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17F5"/>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569E"/>
    <w:rsid w:val="007E6804"/>
    <w:rsid w:val="007E6E01"/>
    <w:rsid w:val="007E739D"/>
    <w:rsid w:val="007E79FE"/>
    <w:rsid w:val="007E7FA1"/>
    <w:rsid w:val="007F12DE"/>
    <w:rsid w:val="007F1314"/>
    <w:rsid w:val="007F1F51"/>
    <w:rsid w:val="007F2504"/>
    <w:rsid w:val="007F281F"/>
    <w:rsid w:val="007F31CF"/>
    <w:rsid w:val="007F3495"/>
    <w:rsid w:val="007F3D95"/>
    <w:rsid w:val="007F3FFA"/>
    <w:rsid w:val="007F503F"/>
    <w:rsid w:val="007F5A5F"/>
    <w:rsid w:val="007F6033"/>
    <w:rsid w:val="007F6721"/>
    <w:rsid w:val="007F6722"/>
    <w:rsid w:val="007F727B"/>
    <w:rsid w:val="00800982"/>
    <w:rsid w:val="008011E4"/>
    <w:rsid w:val="008013DA"/>
    <w:rsid w:val="008017E2"/>
    <w:rsid w:val="00802147"/>
    <w:rsid w:val="00802447"/>
    <w:rsid w:val="0080437A"/>
    <w:rsid w:val="00804696"/>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0BE"/>
    <w:rsid w:val="00816505"/>
    <w:rsid w:val="0082008C"/>
    <w:rsid w:val="00820257"/>
    <w:rsid w:val="0082102B"/>
    <w:rsid w:val="00821921"/>
    <w:rsid w:val="00822119"/>
    <w:rsid w:val="008223F5"/>
    <w:rsid w:val="0082242B"/>
    <w:rsid w:val="008225FF"/>
    <w:rsid w:val="00822942"/>
    <w:rsid w:val="008229D3"/>
    <w:rsid w:val="00822E6C"/>
    <w:rsid w:val="00824F68"/>
    <w:rsid w:val="0082511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1C3"/>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155D"/>
    <w:rsid w:val="00871E55"/>
    <w:rsid w:val="0087341E"/>
    <w:rsid w:val="0087345E"/>
    <w:rsid w:val="0087360C"/>
    <w:rsid w:val="00873E83"/>
    <w:rsid w:val="00873FE9"/>
    <w:rsid w:val="008743F2"/>
    <w:rsid w:val="008749D7"/>
    <w:rsid w:val="008769B4"/>
    <w:rsid w:val="008777E0"/>
    <w:rsid w:val="00877F78"/>
    <w:rsid w:val="0088001E"/>
    <w:rsid w:val="00880500"/>
    <w:rsid w:val="00881616"/>
    <w:rsid w:val="00881C05"/>
    <w:rsid w:val="00881C22"/>
    <w:rsid w:val="0088384C"/>
    <w:rsid w:val="00883D20"/>
    <w:rsid w:val="00884204"/>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977AD"/>
    <w:rsid w:val="008A0698"/>
    <w:rsid w:val="008A0AF2"/>
    <w:rsid w:val="008A120F"/>
    <w:rsid w:val="008A1D7B"/>
    <w:rsid w:val="008A1E8D"/>
    <w:rsid w:val="008A24FA"/>
    <w:rsid w:val="008A2FF1"/>
    <w:rsid w:val="008A345D"/>
    <w:rsid w:val="008A3652"/>
    <w:rsid w:val="008A3C43"/>
    <w:rsid w:val="008A403C"/>
    <w:rsid w:val="008A4DA3"/>
    <w:rsid w:val="008A56AD"/>
    <w:rsid w:val="008A5CEA"/>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862"/>
    <w:rsid w:val="008C6A78"/>
    <w:rsid w:val="008C750C"/>
    <w:rsid w:val="008D0121"/>
    <w:rsid w:val="008D0FB6"/>
    <w:rsid w:val="008D11AA"/>
    <w:rsid w:val="008D2826"/>
    <w:rsid w:val="008D294A"/>
    <w:rsid w:val="008D2B99"/>
    <w:rsid w:val="008D3511"/>
    <w:rsid w:val="008D3C71"/>
    <w:rsid w:val="008D493D"/>
    <w:rsid w:val="008D5016"/>
    <w:rsid w:val="008D5311"/>
    <w:rsid w:val="008D549A"/>
    <w:rsid w:val="008D5704"/>
    <w:rsid w:val="008D5EE7"/>
    <w:rsid w:val="008D6D73"/>
    <w:rsid w:val="008D6EF8"/>
    <w:rsid w:val="008D74A0"/>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A38"/>
    <w:rsid w:val="008E6F39"/>
    <w:rsid w:val="008F0FA2"/>
    <w:rsid w:val="008F13BF"/>
    <w:rsid w:val="008F1751"/>
    <w:rsid w:val="008F2365"/>
    <w:rsid w:val="008F2B76"/>
    <w:rsid w:val="008F2C15"/>
    <w:rsid w:val="008F527F"/>
    <w:rsid w:val="008F556C"/>
    <w:rsid w:val="008F6B74"/>
    <w:rsid w:val="00901CD1"/>
    <w:rsid w:val="00902BB9"/>
    <w:rsid w:val="00902D0C"/>
    <w:rsid w:val="0090345F"/>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35D1"/>
    <w:rsid w:val="00915104"/>
    <w:rsid w:val="00915337"/>
    <w:rsid w:val="009160C2"/>
    <w:rsid w:val="009165A7"/>
    <w:rsid w:val="009167CF"/>
    <w:rsid w:val="00916A53"/>
    <w:rsid w:val="00917234"/>
    <w:rsid w:val="0091775C"/>
    <w:rsid w:val="00917FAA"/>
    <w:rsid w:val="00920009"/>
    <w:rsid w:val="00920C62"/>
    <w:rsid w:val="00921032"/>
    <w:rsid w:val="00921CE2"/>
    <w:rsid w:val="00922306"/>
    <w:rsid w:val="009229DF"/>
    <w:rsid w:val="00926875"/>
    <w:rsid w:val="00927C52"/>
    <w:rsid w:val="0093002B"/>
    <w:rsid w:val="00931A1F"/>
    <w:rsid w:val="00931A73"/>
    <w:rsid w:val="00932E8F"/>
    <w:rsid w:val="009334DB"/>
    <w:rsid w:val="009335A0"/>
    <w:rsid w:val="0093460D"/>
    <w:rsid w:val="00934B33"/>
    <w:rsid w:val="00934E2D"/>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3E8E"/>
    <w:rsid w:val="0094684E"/>
    <w:rsid w:val="009471C4"/>
    <w:rsid w:val="009473C6"/>
    <w:rsid w:val="00947D03"/>
    <w:rsid w:val="00951393"/>
    <w:rsid w:val="0095176C"/>
    <w:rsid w:val="0095199F"/>
    <w:rsid w:val="00952593"/>
    <w:rsid w:val="00952A6A"/>
    <w:rsid w:val="00953F12"/>
    <w:rsid w:val="00954B56"/>
    <w:rsid w:val="00954F59"/>
    <w:rsid w:val="009559AB"/>
    <w:rsid w:val="00955A1E"/>
    <w:rsid w:val="00955CC1"/>
    <w:rsid w:val="00955E87"/>
    <w:rsid w:val="00956D11"/>
    <w:rsid w:val="00960672"/>
    <w:rsid w:val="00960802"/>
    <w:rsid w:val="009608C0"/>
    <w:rsid w:val="00961895"/>
    <w:rsid w:val="00962585"/>
    <w:rsid w:val="00962791"/>
    <w:rsid w:val="00963776"/>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E8B"/>
    <w:rsid w:val="00973FB1"/>
    <w:rsid w:val="00974464"/>
    <w:rsid w:val="009750D7"/>
    <w:rsid w:val="00975F7E"/>
    <w:rsid w:val="009771B9"/>
    <w:rsid w:val="009775DB"/>
    <w:rsid w:val="009802FA"/>
    <w:rsid w:val="009813C4"/>
    <w:rsid w:val="00981540"/>
    <w:rsid w:val="0098244A"/>
    <w:rsid w:val="00982A6B"/>
    <w:rsid w:val="00983AF5"/>
    <w:rsid w:val="00984082"/>
    <w:rsid w:val="00984456"/>
    <w:rsid w:val="00984BDB"/>
    <w:rsid w:val="00985291"/>
    <w:rsid w:val="009853D4"/>
    <w:rsid w:val="00986527"/>
    <w:rsid w:val="00987D3E"/>
    <w:rsid w:val="00987E76"/>
    <w:rsid w:val="00990375"/>
    <w:rsid w:val="00990561"/>
    <w:rsid w:val="00990C42"/>
    <w:rsid w:val="009911F4"/>
    <w:rsid w:val="00993191"/>
    <w:rsid w:val="00993B84"/>
    <w:rsid w:val="00993BA8"/>
    <w:rsid w:val="00994541"/>
    <w:rsid w:val="00994A77"/>
    <w:rsid w:val="00995045"/>
    <w:rsid w:val="00996C19"/>
    <w:rsid w:val="00997050"/>
    <w:rsid w:val="00997686"/>
    <w:rsid w:val="009A05AC"/>
    <w:rsid w:val="009A171D"/>
    <w:rsid w:val="009A1B95"/>
    <w:rsid w:val="009A2DC2"/>
    <w:rsid w:val="009A2FDE"/>
    <w:rsid w:val="009A30B4"/>
    <w:rsid w:val="009A30B5"/>
    <w:rsid w:val="009A347E"/>
    <w:rsid w:val="009A5190"/>
    <w:rsid w:val="009A576B"/>
    <w:rsid w:val="009A5832"/>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0907"/>
    <w:rsid w:val="009C1A9B"/>
    <w:rsid w:val="009C1D0F"/>
    <w:rsid w:val="009C370D"/>
    <w:rsid w:val="009C3A21"/>
    <w:rsid w:val="009C3B73"/>
    <w:rsid w:val="009C3EC5"/>
    <w:rsid w:val="009C6103"/>
    <w:rsid w:val="009C7DD3"/>
    <w:rsid w:val="009D03A4"/>
    <w:rsid w:val="009D092B"/>
    <w:rsid w:val="009D0C2A"/>
    <w:rsid w:val="009D115F"/>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0F8"/>
    <w:rsid w:val="009F57C8"/>
    <w:rsid w:val="009F5B90"/>
    <w:rsid w:val="009F5D9B"/>
    <w:rsid w:val="009F64A7"/>
    <w:rsid w:val="009F73AC"/>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E7D"/>
    <w:rsid w:val="00A11F49"/>
    <w:rsid w:val="00A1295D"/>
    <w:rsid w:val="00A12A5E"/>
    <w:rsid w:val="00A12BDF"/>
    <w:rsid w:val="00A12C95"/>
    <w:rsid w:val="00A12E9C"/>
    <w:rsid w:val="00A132C6"/>
    <w:rsid w:val="00A14ECC"/>
    <w:rsid w:val="00A14ED9"/>
    <w:rsid w:val="00A150A9"/>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8F6"/>
    <w:rsid w:val="00A37C26"/>
    <w:rsid w:val="00A40446"/>
    <w:rsid w:val="00A408CE"/>
    <w:rsid w:val="00A42216"/>
    <w:rsid w:val="00A42D1F"/>
    <w:rsid w:val="00A42E71"/>
    <w:rsid w:val="00A43166"/>
    <w:rsid w:val="00A4360B"/>
    <w:rsid w:val="00A44163"/>
    <w:rsid w:val="00A4426D"/>
    <w:rsid w:val="00A45662"/>
    <w:rsid w:val="00A45946"/>
    <w:rsid w:val="00A45D0A"/>
    <w:rsid w:val="00A4729F"/>
    <w:rsid w:val="00A5050E"/>
    <w:rsid w:val="00A51316"/>
    <w:rsid w:val="00A51B73"/>
    <w:rsid w:val="00A51D7C"/>
    <w:rsid w:val="00A51F76"/>
    <w:rsid w:val="00A52061"/>
    <w:rsid w:val="00A524AC"/>
    <w:rsid w:val="00A530B3"/>
    <w:rsid w:val="00A5473D"/>
    <w:rsid w:val="00A5512C"/>
    <w:rsid w:val="00A558B9"/>
    <w:rsid w:val="00A55E59"/>
    <w:rsid w:val="00A55FEE"/>
    <w:rsid w:val="00A57158"/>
    <w:rsid w:val="00A572D8"/>
    <w:rsid w:val="00A576CB"/>
    <w:rsid w:val="00A61746"/>
    <w:rsid w:val="00A619F2"/>
    <w:rsid w:val="00A61F96"/>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2EB"/>
    <w:rsid w:val="00A86963"/>
    <w:rsid w:val="00A87140"/>
    <w:rsid w:val="00A905A7"/>
    <w:rsid w:val="00A919FA"/>
    <w:rsid w:val="00A921FF"/>
    <w:rsid w:val="00A93710"/>
    <w:rsid w:val="00A938FA"/>
    <w:rsid w:val="00A95C09"/>
    <w:rsid w:val="00A96293"/>
    <w:rsid w:val="00A96817"/>
    <w:rsid w:val="00A97758"/>
    <w:rsid w:val="00A9786A"/>
    <w:rsid w:val="00AA0AD8"/>
    <w:rsid w:val="00AA0F00"/>
    <w:rsid w:val="00AA13E4"/>
    <w:rsid w:val="00AA1568"/>
    <w:rsid w:val="00AA18C8"/>
    <w:rsid w:val="00AA1BBF"/>
    <w:rsid w:val="00AA1CA1"/>
    <w:rsid w:val="00AA36E3"/>
    <w:rsid w:val="00AA4F25"/>
    <w:rsid w:val="00AA5305"/>
    <w:rsid w:val="00AA632C"/>
    <w:rsid w:val="00AA697C"/>
    <w:rsid w:val="00AA6D37"/>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1FEA"/>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51A3"/>
    <w:rsid w:val="00AE52DD"/>
    <w:rsid w:val="00AE56B3"/>
    <w:rsid w:val="00AE5E4B"/>
    <w:rsid w:val="00AE679C"/>
    <w:rsid w:val="00AE67EB"/>
    <w:rsid w:val="00AE6D3F"/>
    <w:rsid w:val="00AE73A7"/>
    <w:rsid w:val="00AF023B"/>
    <w:rsid w:val="00AF0ED7"/>
    <w:rsid w:val="00AF1563"/>
    <w:rsid w:val="00AF1673"/>
    <w:rsid w:val="00AF1CF1"/>
    <w:rsid w:val="00AF20D6"/>
    <w:rsid w:val="00AF2160"/>
    <w:rsid w:val="00AF2710"/>
    <w:rsid w:val="00AF27D0"/>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546"/>
    <w:rsid w:val="00B04817"/>
    <w:rsid w:val="00B051BE"/>
    <w:rsid w:val="00B06EA6"/>
    <w:rsid w:val="00B070BF"/>
    <w:rsid w:val="00B07942"/>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37CE4"/>
    <w:rsid w:val="00B40121"/>
    <w:rsid w:val="00B40233"/>
    <w:rsid w:val="00B4045F"/>
    <w:rsid w:val="00B41252"/>
    <w:rsid w:val="00B413A8"/>
    <w:rsid w:val="00B425F0"/>
    <w:rsid w:val="00B4364F"/>
    <w:rsid w:val="00B436A9"/>
    <w:rsid w:val="00B43C2B"/>
    <w:rsid w:val="00B44A67"/>
    <w:rsid w:val="00B44DC4"/>
    <w:rsid w:val="00B45344"/>
    <w:rsid w:val="00B45D18"/>
    <w:rsid w:val="00B46279"/>
    <w:rsid w:val="00B46AA0"/>
    <w:rsid w:val="00B4794D"/>
    <w:rsid w:val="00B50F8D"/>
    <w:rsid w:val="00B514E8"/>
    <w:rsid w:val="00B51D9F"/>
    <w:rsid w:val="00B52987"/>
    <w:rsid w:val="00B52C16"/>
    <w:rsid w:val="00B5319F"/>
    <w:rsid w:val="00B53B93"/>
    <w:rsid w:val="00B53D67"/>
    <w:rsid w:val="00B53D73"/>
    <w:rsid w:val="00B54C65"/>
    <w:rsid w:val="00B54F63"/>
    <w:rsid w:val="00B553D4"/>
    <w:rsid w:val="00B55AB3"/>
    <w:rsid w:val="00B56BA9"/>
    <w:rsid w:val="00B56F16"/>
    <w:rsid w:val="00B56F5B"/>
    <w:rsid w:val="00B5713B"/>
    <w:rsid w:val="00B575E9"/>
    <w:rsid w:val="00B57948"/>
    <w:rsid w:val="00B57B59"/>
    <w:rsid w:val="00B57BD6"/>
    <w:rsid w:val="00B57D12"/>
    <w:rsid w:val="00B61677"/>
    <w:rsid w:val="00B62020"/>
    <w:rsid w:val="00B62122"/>
    <w:rsid w:val="00B62D06"/>
    <w:rsid w:val="00B62DDA"/>
    <w:rsid w:val="00B63078"/>
    <w:rsid w:val="00B6383E"/>
    <w:rsid w:val="00B63E44"/>
    <w:rsid w:val="00B63E57"/>
    <w:rsid w:val="00B63F96"/>
    <w:rsid w:val="00B64118"/>
    <w:rsid w:val="00B64BF8"/>
    <w:rsid w:val="00B6643B"/>
    <w:rsid w:val="00B66C0B"/>
    <w:rsid w:val="00B67CCD"/>
    <w:rsid w:val="00B702CA"/>
    <w:rsid w:val="00B71D73"/>
    <w:rsid w:val="00B73AB8"/>
    <w:rsid w:val="00B73DE0"/>
    <w:rsid w:val="00B744F6"/>
    <w:rsid w:val="00B75687"/>
    <w:rsid w:val="00B7598C"/>
    <w:rsid w:val="00B769CB"/>
    <w:rsid w:val="00B7771E"/>
    <w:rsid w:val="00B81934"/>
    <w:rsid w:val="00B81AD3"/>
    <w:rsid w:val="00B824A3"/>
    <w:rsid w:val="00B829E8"/>
    <w:rsid w:val="00B82D9E"/>
    <w:rsid w:val="00B834EF"/>
    <w:rsid w:val="00B83C84"/>
    <w:rsid w:val="00B84F37"/>
    <w:rsid w:val="00B853BF"/>
    <w:rsid w:val="00B85468"/>
    <w:rsid w:val="00B85BD1"/>
    <w:rsid w:val="00B8636F"/>
    <w:rsid w:val="00B86BCB"/>
    <w:rsid w:val="00B87DA2"/>
    <w:rsid w:val="00B905FE"/>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6D0"/>
    <w:rsid w:val="00BB1A5D"/>
    <w:rsid w:val="00BB1C9B"/>
    <w:rsid w:val="00BB1D49"/>
    <w:rsid w:val="00BB2D31"/>
    <w:rsid w:val="00BB3575"/>
    <w:rsid w:val="00BB4ADD"/>
    <w:rsid w:val="00BB500A"/>
    <w:rsid w:val="00BB52F9"/>
    <w:rsid w:val="00BB5B35"/>
    <w:rsid w:val="00BB5B81"/>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6493"/>
    <w:rsid w:val="00BC6807"/>
    <w:rsid w:val="00BC6E1C"/>
    <w:rsid w:val="00BC6EE1"/>
    <w:rsid w:val="00BC6FA9"/>
    <w:rsid w:val="00BC723A"/>
    <w:rsid w:val="00BC7AF7"/>
    <w:rsid w:val="00BD0588"/>
    <w:rsid w:val="00BD0D0A"/>
    <w:rsid w:val="00BD2577"/>
    <w:rsid w:val="00BD279E"/>
    <w:rsid w:val="00BD2920"/>
    <w:rsid w:val="00BD3B55"/>
    <w:rsid w:val="00BD4817"/>
    <w:rsid w:val="00BD572E"/>
    <w:rsid w:val="00BD5F94"/>
    <w:rsid w:val="00BD6BF7"/>
    <w:rsid w:val="00BD72E6"/>
    <w:rsid w:val="00BE005F"/>
    <w:rsid w:val="00BE01AE"/>
    <w:rsid w:val="00BE0699"/>
    <w:rsid w:val="00BE176F"/>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6341"/>
    <w:rsid w:val="00BF639B"/>
    <w:rsid w:val="00BF74AB"/>
    <w:rsid w:val="00BF762F"/>
    <w:rsid w:val="00BF7D70"/>
    <w:rsid w:val="00C008F7"/>
    <w:rsid w:val="00C00E33"/>
    <w:rsid w:val="00C010D8"/>
    <w:rsid w:val="00C0193C"/>
    <w:rsid w:val="00C024D3"/>
    <w:rsid w:val="00C029B6"/>
    <w:rsid w:val="00C03361"/>
    <w:rsid w:val="00C03431"/>
    <w:rsid w:val="00C03728"/>
    <w:rsid w:val="00C0413D"/>
    <w:rsid w:val="00C04470"/>
    <w:rsid w:val="00C0648C"/>
    <w:rsid w:val="00C064CE"/>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2421"/>
    <w:rsid w:val="00C22FC8"/>
    <w:rsid w:val="00C232E0"/>
    <w:rsid w:val="00C23B1B"/>
    <w:rsid w:val="00C23D48"/>
    <w:rsid w:val="00C23F1D"/>
    <w:rsid w:val="00C24256"/>
    <w:rsid w:val="00C26B4D"/>
    <w:rsid w:val="00C26CF7"/>
    <w:rsid w:val="00C27489"/>
    <w:rsid w:val="00C3130B"/>
    <w:rsid w:val="00C31373"/>
    <w:rsid w:val="00C324F0"/>
    <w:rsid w:val="00C32B1C"/>
    <w:rsid w:val="00C33A01"/>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6DCB"/>
    <w:rsid w:val="00C47611"/>
    <w:rsid w:val="00C4795F"/>
    <w:rsid w:val="00C47D72"/>
    <w:rsid w:val="00C50D71"/>
    <w:rsid w:val="00C51512"/>
    <w:rsid w:val="00C516F1"/>
    <w:rsid w:val="00C51FD2"/>
    <w:rsid w:val="00C527F9"/>
    <w:rsid w:val="00C52ED5"/>
    <w:rsid w:val="00C53926"/>
    <w:rsid w:val="00C53D1C"/>
    <w:rsid w:val="00C54CEE"/>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62C"/>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0F24"/>
    <w:rsid w:val="00C91011"/>
    <w:rsid w:val="00C91D04"/>
    <w:rsid w:val="00C91DC3"/>
    <w:rsid w:val="00C91F69"/>
    <w:rsid w:val="00C92051"/>
    <w:rsid w:val="00C93FF9"/>
    <w:rsid w:val="00C959F1"/>
    <w:rsid w:val="00C95B0F"/>
    <w:rsid w:val="00C960A8"/>
    <w:rsid w:val="00C96127"/>
    <w:rsid w:val="00C978AF"/>
    <w:rsid w:val="00CA0015"/>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3DE4"/>
    <w:rsid w:val="00CB41AB"/>
    <w:rsid w:val="00CB4C1E"/>
    <w:rsid w:val="00CB5290"/>
    <w:rsid w:val="00CB57BB"/>
    <w:rsid w:val="00CB68EF"/>
    <w:rsid w:val="00CB71A2"/>
    <w:rsid w:val="00CB759C"/>
    <w:rsid w:val="00CB79A4"/>
    <w:rsid w:val="00CC032A"/>
    <w:rsid w:val="00CC0A8D"/>
    <w:rsid w:val="00CC12B9"/>
    <w:rsid w:val="00CC16CF"/>
    <w:rsid w:val="00CC1CD1"/>
    <w:rsid w:val="00CC3419"/>
    <w:rsid w:val="00CC3A77"/>
    <w:rsid w:val="00CC43F3"/>
    <w:rsid w:val="00CC49B7"/>
    <w:rsid w:val="00CC518E"/>
    <w:rsid w:val="00CC73F0"/>
    <w:rsid w:val="00CC7693"/>
    <w:rsid w:val="00CC77B4"/>
    <w:rsid w:val="00CC7D40"/>
    <w:rsid w:val="00CD043A"/>
    <w:rsid w:val="00CD2BE6"/>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346"/>
    <w:rsid w:val="00CF7AC3"/>
    <w:rsid w:val="00D00401"/>
    <w:rsid w:val="00D0068C"/>
    <w:rsid w:val="00D008B5"/>
    <w:rsid w:val="00D00A61"/>
    <w:rsid w:val="00D00BED"/>
    <w:rsid w:val="00D012C6"/>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6DDD"/>
    <w:rsid w:val="00D26E4A"/>
    <w:rsid w:val="00D26FCF"/>
    <w:rsid w:val="00D2701E"/>
    <w:rsid w:val="00D276E9"/>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45A"/>
    <w:rsid w:val="00D37A8C"/>
    <w:rsid w:val="00D4097A"/>
    <w:rsid w:val="00D411B6"/>
    <w:rsid w:val="00D433D6"/>
    <w:rsid w:val="00D438DC"/>
    <w:rsid w:val="00D4485C"/>
    <w:rsid w:val="00D44E21"/>
    <w:rsid w:val="00D4557B"/>
    <w:rsid w:val="00D4587A"/>
    <w:rsid w:val="00D463EA"/>
    <w:rsid w:val="00D467AB"/>
    <w:rsid w:val="00D46D5B"/>
    <w:rsid w:val="00D47316"/>
    <w:rsid w:val="00D47541"/>
    <w:rsid w:val="00D47987"/>
    <w:rsid w:val="00D479C9"/>
    <w:rsid w:val="00D47A5B"/>
    <w:rsid w:val="00D47A9C"/>
    <w:rsid w:val="00D47EA0"/>
    <w:rsid w:val="00D50810"/>
    <w:rsid w:val="00D50B56"/>
    <w:rsid w:val="00D516BE"/>
    <w:rsid w:val="00D52CC7"/>
    <w:rsid w:val="00D52D0B"/>
    <w:rsid w:val="00D5440E"/>
    <w:rsid w:val="00D54E6F"/>
    <w:rsid w:val="00D5541F"/>
    <w:rsid w:val="00D55CD8"/>
    <w:rsid w:val="00D56150"/>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678"/>
    <w:rsid w:val="00D67C04"/>
    <w:rsid w:val="00D67F67"/>
    <w:rsid w:val="00D71259"/>
    <w:rsid w:val="00D7354F"/>
    <w:rsid w:val="00D7435F"/>
    <w:rsid w:val="00D74CCE"/>
    <w:rsid w:val="00D753E0"/>
    <w:rsid w:val="00D758CA"/>
    <w:rsid w:val="00D75F27"/>
    <w:rsid w:val="00D76BBA"/>
    <w:rsid w:val="00D76EEB"/>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301A"/>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C102B"/>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25F"/>
    <w:rsid w:val="00DD4D99"/>
    <w:rsid w:val="00DD4F48"/>
    <w:rsid w:val="00DD51F0"/>
    <w:rsid w:val="00DD56AA"/>
    <w:rsid w:val="00DD5CF9"/>
    <w:rsid w:val="00DD5DAC"/>
    <w:rsid w:val="00DD66E7"/>
    <w:rsid w:val="00DD6FDA"/>
    <w:rsid w:val="00DD7950"/>
    <w:rsid w:val="00DE1323"/>
    <w:rsid w:val="00DE134D"/>
    <w:rsid w:val="00DE1C00"/>
    <w:rsid w:val="00DE1F23"/>
    <w:rsid w:val="00DE23EB"/>
    <w:rsid w:val="00DE26E4"/>
    <w:rsid w:val="00DE3538"/>
    <w:rsid w:val="00DE3C28"/>
    <w:rsid w:val="00DE4085"/>
    <w:rsid w:val="00DE4CBF"/>
    <w:rsid w:val="00DE5B89"/>
    <w:rsid w:val="00DE65EA"/>
    <w:rsid w:val="00DE7B31"/>
    <w:rsid w:val="00DE7F8F"/>
    <w:rsid w:val="00DF11C4"/>
    <w:rsid w:val="00DF1625"/>
    <w:rsid w:val="00DF19A1"/>
    <w:rsid w:val="00DF1EF7"/>
    <w:rsid w:val="00DF5182"/>
    <w:rsid w:val="00DF68A6"/>
    <w:rsid w:val="00E0053D"/>
    <w:rsid w:val="00E01503"/>
    <w:rsid w:val="00E01C69"/>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A49"/>
    <w:rsid w:val="00E22E43"/>
    <w:rsid w:val="00E22E51"/>
    <w:rsid w:val="00E23921"/>
    <w:rsid w:val="00E23A9A"/>
    <w:rsid w:val="00E23F7F"/>
    <w:rsid w:val="00E2406F"/>
    <w:rsid w:val="00E242FF"/>
    <w:rsid w:val="00E24EBF"/>
    <w:rsid w:val="00E25D59"/>
    <w:rsid w:val="00E26198"/>
    <w:rsid w:val="00E2620A"/>
    <w:rsid w:val="00E26A48"/>
    <w:rsid w:val="00E26DCE"/>
    <w:rsid w:val="00E27B3B"/>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08"/>
    <w:rsid w:val="00E53BE1"/>
    <w:rsid w:val="00E54297"/>
    <w:rsid w:val="00E54A40"/>
    <w:rsid w:val="00E54B2C"/>
    <w:rsid w:val="00E5510F"/>
    <w:rsid w:val="00E56AC8"/>
    <w:rsid w:val="00E6008B"/>
    <w:rsid w:val="00E6021D"/>
    <w:rsid w:val="00E6044F"/>
    <w:rsid w:val="00E60526"/>
    <w:rsid w:val="00E61E2C"/>
    <w:rsid w:val="00E61F25"/>
    <w:rsid w:val="00E6274D"/>
    <w:rsid w:val="00E6289E"/>
    <w:rsid w:val="00E6367A"/>
    <w:rsid w:val="00E63C8D"/>
    <w:rsid w:val="00E63CCE"/>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B37"/>
    <w:rsid w:val="00E77EEE"/>
    <w:rsid w:val="00E801FF"/>
    <w:rsid w:val="00E805B6"/>
    <w:rsid w:val="00E81514"/>
    <w:rsid w:val="00E81D32"/>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B31"/>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966"/>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1A39"/>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B6"/>
    <w:rsid w:val="00ED36CA"/>
    <w:rsid w:val="00ED4C1D"/>
    <w:rsid w:val="00ED4CB2"/>
    <w:rsid w:val="00ED5C1C"/>
    <w:rsid w:val="00ED6836"/>
    <w:rsid w:val="00EE0172"/>
    <w:rsid w:val="00EE09A4"/>
    <w:rsid w:val="00EE0CF1"/>
    <w:rsid w:val="00EE0EB3"/>
    <w:rsid w:val="00EE0EF1"/>
    <w:rsid w:val="00EE11C5"/>
    <w:rsid w:val="00EE2663"/>
    <w:rsid w:val="00EE38FD"/>
    <w:rsid w:val="00EE47E7"/>
    <w:rsid w:val="00EE55F5"/>
    <w:rsid w:val="00EE5855"/>
    <w:rsid w:val="00EE58FD"/>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2DCA"/>
    <w:rsid w:val="00EF30BD"/>
    <w:rsid w:val="00EF352E"/>
    <w:rsid w:val="00EF3662"/>
    <w:rsid w:val="00EF4630"/>
    <w:rsid w:val="00EF4B74"/>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5A8E"/>
    <w:rsid w:val="00F36E1F"/>
    <w:rsid w:val="00F377C0"/>
    <w:rsid w:val="00F37F2C"/>
    <w:rsid w:val="00F403A5"/>
    <w:rsid w:val="00F406AC"/>
    <w:rsid w:val="00F40D4D"/>
    <w:rsid w:val="00F4140F"/>
    <w:rsid w:val="00F41942"/>
    <w:rsid w:val="00F423AA"/>
    <w:rsid w:val="00F4395E"/>
    <w:rsid w:val="00F449C0"/>
    <w:rsid w:val="00F4506C"/>
    <w:rsid w:val="00F45B4D"/>
    <w:rsid w:val="00F45B8B"/>
    <w:rsid w:val="00F46EFF"/>
    <w:rsid w:val="00F475B1"/>
    <w:rsid w:val="00F51B3A"/>
    <w:rsid w:val="00F5285F"/>
    <w:rsid w:val="00F53525"/>
    <w:rsid w:val="00F5433F"/>
    <w:rsid w:val="00F546F2"/>
    <w:rsid w:val="00F5526F"/>
    <w:rsid w:val="00F55654"/>
    <w:rsid w:val="00F556B0"/>
    <w:rsid w:val="00F562EA"/>
    <w:rsid w:val="00F5653D"/>
    <w:rsid w:val="00F572DC"/>
    <w:rsid w:val="00F57B7D"/>
    <w:rsid w:val="00F57EA6"/>
    <w:rsid w:val="00F6054E"/>
    <w:rsid w:val="00F60675"/>
    <w:rsid w:val="00F607C7"/>
    <w:rsid w:val="00F60A05"/>
    <w:rsid w:val="00F60C5F"/>
    <w:rsid w:val="00F61898"/>
    <w:rsid w:val="00F61A9D"/>
    <w:rsid w:val="00F61D2D"/>
    <w:rsid w:val="00F61D7A"/>
    <w:rsid w:val="00F62DDD"/>
    <w:rsid w:val="00F63223"/>
    <w:rsid w:val="00F634F8"/>
    <w:rsid w:val="00F64BF8"/>
    <w:rsid w:val="00F64DF9"/>
    <w:rsid w:val="00F658E7"/>
    <w:rsid w:val="00F675AC"/>
    <w:rsid w:val="00F676CB"/>
    <w:rsid w:val="00F67946"/>
    <w:rsid w:val="00F6799D"/>
    <w:rsid w:val="00F67CD4"/>
    <w:rsid w:val="00F7009A"/>
    <w:rsid w:val="00F70A3D"/>
    <w:rsid w:val="00F70E55"/>
    <w:rsid w:val="00F71A3F"/>
    <w:rsid w:val="00F71F20"/>
    <w:rsid w:val="00F725E7"/>
    <w:rsid w:val="00F73CAB"/>
    <w:rsid w:val="00F743B3"/>
    <w:rsid w:val="00F7451F"/>
    <w:rsid w:val="00F7467F"/>
    <w:rsid w:val="00F74984"/>
    <w:rsid w:val="00F7548C"/>
    <w:rsid w:val="00F7609B"/>
    <w:rsid w:val="00F76331"/>
    <w:rsid w:val="00F77305"/>
    <w:rsid w:val="00F8049A"/>
    <w:rsid w:val="00F806DC"/>
    <w:rsid w:val="00F825AC"/>
    <w:rsid w:val="00F82623"/>
    <w:rsid w:val="00F833F1"/>
    <w:rsid w:val="00F83518"/>
    <w:rsid w:val="00F839B3"/>
    <w:rsid w:val="00F83B76"/>
    <w:rsid w:val="00F8462A"/>
    <w:rsid w:val="00F85DFC"/>
    <w:rsid w:val="00F85F62"/>
    <w:rsid w:val="00F86162"/>
    <w:rsid w:val="00F863F9"/>
    <w:rsid w:val="00F86789"/>
    <w:rsid w:val="00F86ED5"/>
    <w:rsid w:val="00F871C2"/>
    <w:rsid w:val="00F87473"/>
    <w:rsid w:val="00F87528"/>
    <w:rsid w:val="00F90960"/>
    <w:rsid w:val="00F914CF"/>
    <w:rsid w:val="00F91539"/>
    <w:rsid w:val="00F9269C"/>
    <w:rsid w:val="00F9294C"/>
    <w:rsid w:val="00F930CD"/>
    <w:rsid w:val="00F932ED"/>
    <w:rsid w:val="00F94318"/>
    <w:rsid w:val="00F9448B"/>
    <w:rsid w:val="00F954E8"/>
    <w:rsid w:val="00F958C7"/>
    <w:rsid w:val="00F96621"/>
    <w:rsid w:val="00F972BA"/>
    <w:rsid w:val="00F97D3E"/>
    <w:rsid w:val="00FA0498"/>
    <w:rsid w:val="00FA0E41"/>
    <w:rsid w:val="00FA15BA"/>
    <w:rsid w:val="00FA1A48"/>
    <w:rsid w:val="00FA1D4A"/>
    <w:rsid w:val="00FA1D88"/>
    <w:rsid w:val="00FA2BFA"/>
    <w:rsid w:val="00FA2FB6"/>
    <w:rsid w:val="00FA37C3"/>
    <w:rsid w:val="00FA409E"/>
    <w:rsid w:val="00FA4725"/>
    <w:rsid w:val="00FA4F9D"/>
    <w:rsid w:val="00FA5CBD"/>
    <w:rsid w:val="00FA6B94"/>
    <w:rsid w:val="00FA6F47"/>
    <w:rsid w:val="00FA73E9"/>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D33"/>
    <w:rsid w:val="00FC096C"/>
    <w:rsid w:val="00FC0D49"/>
    <w:rsid w:val="00FC0FDC"/>
    <w:rsid w:val="00FC22F4"/>
    <w:rsid w:val="00FC283C"/>
    <w:rsid w:val="00FC31D8"/>
    <w:rsid w:val="00FC4412"/>
    <w:rsid w:val="00FC4B16"/>
    <w:rsid w:val="00FC5FA5"/>
    <w:rsid w:val="00FC6150"/>
    <w:rsid w:val="00FC6668"/>
    <w:rsid w:val="00FC6B2B"/>
    <w:rsid w:val="00FD06E3"/>
    <w:rsid w:val="00FD0747"/>
    <w:rsid w:val="00FD095E"/>
    <w:rsid w:val="00FD1148"/>
    <w:rsid w:val="00FD26FA"/>
    <w:rsid w:val="00FD2748"/>
    <w:rsid w:val="00FD2843"/>
    <w:rsid w:val="00FD2B51"/>
    <w:rsid w:val="00FD4DA5"/>
    <w:rsid w:val="00FD4DBF"/>
    <w:rsid w:val="00FD57B8"/>
    <w:rsid w:val="00FD7291"/>
    <w:rsid w:val="00FD7772"/>
    <w:rsid w:val="00FD7A51"/>
    <w:rsid w:val="00FE0B7B"/>
    <w:rsid w:val="00FE1316"/>
    <w:rsid w:val="00FE20B2"/>
    <w:rsid w:val="00FE348B"/>
    <w:rsid w:val="00FE426D"/>
    <w:rsid w:val="00FE4310"/>
    <w:rsid w:val="00FE5311"/>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66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 w:type="paragraph" w:customStyle="1" w:styleId="msonormal0">
    <w:name w:val="msonormal"/>
    <w:basedOn w:val="Normal"/>
    <w:rsid w:val="001968A2"/>
    <w:pPr>
      <w:spacing w:before="100" w:beforeAutospacing="1" w:after="100" w:afterAutospacing="1"/>
    </w:pPr>
  </w:style>
  <w:style w:type="numbering" w:customStyle="1" w:styleId="NoList1">
    <w:name w:val="No List1"/>
    <w:next w:val="NoList"/>
    <w:uiPriority w:val="99"/>
    <w:semiHidden/>
    <w:unhideWhenUsed/>
    <w:rsid w:val="00FD7A51"/>
  </w:style>
  <w:style w:type="numbering" w:customStyle="1" w:styleId="NoList2">
    <w:name w:val="No List2"/>
    <w:next w:val="NoList"/>
    <w:uiPriority w:val="99"/>
    <w:semiHidden/>
    <w:unhideWhenUsed/>
    <w:rsid w:val="00FD7A51"/>
  </w:style>
  <w:style w:type="paragraph" w:customStyle="1" w:styleId="xl164">
    <w:name w:val="xl164"/>
    <w:basedOn w:val="Normal"/>
    <w:rsid w:val="00FD7A51"/>
    <w:pPr>
      <w:pBdr>
        <w:top w:val="single" w:sz="4" w:space="0" w:color="000000"/>
        <w:left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customStyle="1" w:styleId="xl165">
    <w:name w:val="xl165"/>
    <w:basedOn w:val="Normal"/>
    <w:rsid w:val="00FD7A51"/>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99</Pages>
  <Words>33469</Words>
  <Characters>190775</Characters>
  <Application>Microsoft Office Word</Application>
  <DocSecurity>0</DocSecurity>
  <Lines>1589</Lines>
  <Paragraphs>447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223797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463</cp:revision>
  <cp:lastPrinted>2022-12-28T05:49:00Z</cp:lastPrinted>
  <dcterms:created xsi:type="dcterms:W3CDTF">2023-07-13T12:00:00Z</dcterms:created>
  <dcterms:modified xsi:type="dcterms:W3CDTF">2026-02-24T04:44:00Z</dcterms:modified>
</cp:coreProperties>
</file>